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F1BCC" w14:textId="77777777" w:rsidR="00762EAA" w:rsidRPr="00BA4651" w:rsidRDefault="00762EAA" w:rsidP="00762EAA">
      <w:pPr>
        <w:pStyle w:val="af4"/>
        <w:ind w:left="-142"/>
        <w:rPr>
          <w:rFonts w:ascii="Tahoma" w:hAnsi="Tahoma" w:cs="Tahoma"/>
          <w:szCs w:val="22"/>
        </w:rPr>
      </w:pPr>
    </w:p>
    <w:p w14:paraId="29BA3063" w14:textId="77777777" w:rsidR="00BF07D5" w:rsidRPr="00BA4651" w:rsidRDefault="00BF07D5" w:rsidP="00BF07D5">
      <w:pPr>
        <w:jc w:val="center"/>
        <w:rPr>
          <w:rFonts w:ascii="Tahoma" w:hAnsi="Tahoma" w:cs="Tahoma"/>
          <w:b/>
          <w:sz w:val="32"/>
          <w:szCs w:val="32"/>
          <w:lang w:val="el-GR"/>
        </w:rPr>
      </w:pPr>
      <w:r w:rsidRPr="00BA4651">
        <w:rPr>
          <w:rFonts w:ascii="Tahoma" w:hAnsi="Tahoma" w:cs="Tahoma"/>
          <w:b/>
          <w:sz w:val="32"/>
          <w:szCs w:val="32"/>
          <w:lang w:val="el-GR"/>
        </w:rPr>
        <w:t>Διακήρυξη</w:t>
      </w:r>
    </w:p>
    <w:p w14:paraId="66DF002F" w14:textId="77777777" w:rsidR="00BF07D5" w:rsidRPr="00BA4651" w:rsidRDefault="00BF07D5" w:rsidP="00BF07D5">
      <w:pPr>
        <w:jc w:val="center"/>
        <w:rPr>
          <w:rFonts w:ascii="Tahoma" w:hAnsi="Tahoma" w:cs="Tahoma"/>
          <w:b/>
          <w:sz w:val="32"/>
          <w:szCs w:val="32"/>
          <w:lang w:val="el-GR"/>
        </w:rPr>
      </w:pPr>
      <w:r w:rsidRPr="00BA4651">
        <w:rPr>
          <w:rFonts w:ascii="Tahoma" w:hAnsi="Tahoma" w:cs="Tahoma"/>
          <w:b/>
          <w:sz w:val="32"/>
          <w:szCs w:val="32"/>
          <w:lang w:val="el-GR"/>
        </w:rPr>
        <w:t>Ηλεκτρονικού Ανοικτού Κάτω των Ορίων Διαγωνισμού</w:t>
      </w:r>
    </w:p>
    <w:p w14:paraId="1416EA16" w14:textId="67FA8C75" w:rsidR="00BF07D5" w:rsidRPr="00BA4651" w:rsidRDefault="00BF07D5" w:rsidP="00BF07D5">
      <w:pPr>
        <w:jc w:val="center"/>
        <w:rPr>
          <w:rFonts w:ascii="Tahoma" w:hAnsi="Tahoma" w:cs="Tahoma"/>
          <w:b/>
          <w:sz w:val="32"/>
          <w:szCs w:val="32"/>
          <w:lang w:val="el-GR"/>
        </w:rPr>
      </w:pPr>
      <w:r w:rsidRPr="00BA4651">
        <w:rPr>
          <w:rFonts w:ascii="Tahoma" w:hAnsi="Tahoma" w:cs="Tahoma"/>
          <w:b/>
          <w:sz w:val="32"/>
          <w:szCs w:val="32"/>
          <w:lang w:val="el-GR"/>
        </w:rPr>
        <w:t>για την «</w:t>
      </w:r>
      <w:r w:rsidR="00EB2B8B" w:rsidRPr="00BA4651">
        <w:rPr>
          <w:rFonts w:ascii="Tahoma" w:hAnsi="Tahoma" w:cs="Tahoma"/>
          <w:b/>
          <w:sz w:val="32"/>
          <w:szCs w:val="32"/>
          <w:lang w:val="el-GR"/>
        </w:rPr>
        <w:t>Παροχή υπηρεσιών</w:t>
      </w:r>
      <w:r w:rsidR="00566FBD" w:rsidRPr="00BA4651">
        <w:rPr>
          <w:rFonts w:ascii="Tahoma" w:hAnsi="Tahoma" w:cs="Tahoma"/>
          <w:b/>
          <w:sz w:val="32"/>
          <w:szCs w:val="32"/>
          <w:lang w:val="el-GR"/>
        </w:rPr>
        <w:t xml:space="preserve"> </w:t>
      </w:r>
      <w:r w:rsidR="00EB2B8B" w:rsidRPr="00BA4651">
        <w:rPr>
          <w:rFonts w:ascii="Tahoma" w:hAnsi="Tahoma" w:cs="Tahoma"/>
          <w:b/>
          <w:sz w:val="32"/>
          <w:szCs w:val="32"/>
          <w:lang w:val="el-GR"/>
        </w:rPr>
        <w:t xml:space="preserve">καθαριότητας στις εγκαταστάσεις της Κοινωνίας της Πληροφορίας Μ.Α.Ε. επί της Λεωφόρου Συγγρού αρ. 194, </w:t>
      </w:r>
      <w:r w:rsidR="00CB23EB" w:rsidRPr="00BA4651">
        <w:rPr>
          <w:rFonts w:ascii="Tahoma" w:hAnsi="Tahoma" w:cs="Tahoma"/>
          <w:b/>
          <w:sz w:val="32"/>
          <w:szCs w:val="32"/>
          <w:lang w:val="el-GR"/>
        </w:rPr>
        <w:t>Καλλιθέα</w:t>
      </w:r>
      <w:r w:rsidRPr="00BA4651">
        <w:rPr>
          <w:rFonts w:ascii="Tahoma" w:hAnsi="Tahoma" w:cs="Tahoma"/>
          <w:b/>
          <w:sz w:val="32"/>
          <w:szCs w:val="32"/>
          <w:lang w:val="el-GR"/>
        </w:rPr>
        <w:t xml:space="preserve">» </w:t>
      </w:r>
    </w:p>
    <w:p w14:paraId="4E1F0DC1" w14:textId="77777777" w:rsidR="00762EAA" w:rsidRPr="00BA4651" w:rsidRDefault="00762EAA" w:rsidP="00762EAA">
      <w:pPr>
        <w:rPr>
          <w:rFonts w:ascii="Tahoma" w:hAnsi="Tahoma" w:cs="Tahoma"/>
          <w:szCs w:val="22"/>
          <w:lang w:val="el-GR"/>
        </w:rPr>
      </w:pPr>
    </w:p>
    <w:p w14:paraId="185F950F" w14:textId="77777777" w:rsidR="00762EAA" w:rsidRPr="00BA4651" w:rsidRDefault="00762EAA" w:rsidP="00762EAA">
      <w:pPr>
        <w:rPr>
          <w:rFonts w:ascii="Tahoma" w:hAnsi="Tahoma" w:cs="Tahoma"/>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BF07D5" w:rsidRPr="006E2FEC" w14:paraId="5F0327BC" w14:textId="77777777" w:rsidTr="004446C1">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25E6222A" w14:textId="77777777" w:rsidR="00BF07D5" w:rsidRPr="00BA4651" w:rsidRDefault="00BF07D5" w:rsidP="00BF07D5">
            <w:pPr>
              <w:suppressAutoHyphens w:val="0"/>
              <w:spacing w:after="0" w:line="259" w:lineRule="auto"/>
              <w:ind w:right="97"/>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Προϋπολογισμός-Εκτιμώμενη αξία σύμβασης: </w:t>
            </w:r>
          </w:p>
        </w:tc>
        <w:tc>
          <w:tcPr>
            <w:tcW w:w="6241" w:type="dxa"/>
            <w:gridSpan w:val="2"/>
            <w:tcBorders>
              <w:top w:val="single" w:sz="4" w:space="0" w:color="000000"/>
              <w:left w:val="single" w:sz="4" w:space="0" w:color="000000"/>
              <w:bottom w:val="single" w:sz="4" w:space="0" w:color="000000"/>
              <w:right w:val="single" w:sz="4" w:space="0" w:color="000000"/>
            </w:tcBorders>
          </w:tcPr>
          <w:p w14:paraId="08B96434" w14:textId="77777777" w:rsidR="007A3112" w:rsidRPr="00BA4651" w:rsidRDefault="007A3112" w:rsidP="00BE31F2">
            <w:pPr>
              <w:rPr>
                <w:rFonts w:ascii="Tahoma" w:hAnsi="Tahoma" w:cs="Tahoma"/>
                <w:szCs w:val="22"/>
                <w:lang w:val="el-GR"/>
              </w:rPr>
            </w:pPr>
          </w:p>
          <w:p w14:paraId="4B45C22E" w14:textId="28AEFF99" w:rsidR="00BE31F2" w:rsidRPr="00BA4651" w:rsidRDefault="00BE31F2" w:rsidP="00BE31F2">
            <w:pPr>
              <w:rPr>
                <w:rFonts w:ascii="Tahoma" w:hAnsi="Tahoma" w:cs="Tahoma"/>
                <w:szCs w:val="22"/>
                <w:lang w:val="el-GR"/>
              </w:rPr>
            </w:pPr>
            <w:r w:rsidRPr="00BA4651">
              <w:rPr>
                <w:rFonts w:ascii="Tahoma" w:hAnsi="Tahoma" w:cs="Tahoma"/>
                <w:szCs w:val="22"/>
                <w:lang w:val="el-GR"/>
              </w:rPr>
              <w:t>Ο προϋπολογισμός του Έργου – συνολική εκτιμώμενη αξία σύμβασης ανέρχεται στο ποσό των Εκατόν Εβδομήντα Οκτώ χιλιάδων Τετρακοσίων Ενενήντα Ενός ευρώ και Ε</w:t>
            </w:r>
            <w:r w:rsidR="00934FD0" w:rsidRPr="00BA4651">
              <w:rPr>
                <w:rFonts w:ascii="Tahoma" w:hAnsi="Tahoma" w:cs="Tahoma"/>
                <w:szCs w:val="22"/>
                <w:lang w:val="el-GR"/>
              </w:rPr>
              <w:t>βδομήντα Επτά Λεπτών (178.491,7</w:t>
            </w:r>
            <w:r w:rsidR="00130208">
              <w:rPr>
                <w:rFonts w:ascii="Tahoma" w:hAnsi="Tahoma" w:cs="Tahoma"/>
                <w:szCs w:val="22"/>
                <w:lang w:val="el-GR"/>
              </w:rPr>
              <w:t>7</w:t>
            </w:r>
            <w:r w:rsidRPr="00BA4651">
              <w:rPr>
                <w:rFonts w:ascii="Tahoma" w:hAnsi="Tahoma" w:cs="Tahoma"/>
                <w:szCs w:val="22"/>
                <w:lang w:val="el-GR"/>
              </w:rPr>
              <w:t xml:space="preserve">€) μη περιλαμβανομένου ΦΠΑ (Προϋπολογισμός με ΦΠΑ: </w:t>
            </w:r>
            <w:r w:rsidR="00934FD0" w:rsidRPr="00BA4651">
              <w:rPr>
                <w:rFonts w:ascii="Tahoma" w:hAnsi="Tahoma" w:cs="Tahoma"/>
                <w:szCs w:val="22"/>
                <w:lang w:val="el-GR"/>
              </w:rPr>
              <w:t>221.329,8</w:t>
            </w:r>
            <w:r w:rsidR="007144FD" w:rsidRPr="00BA4651">
              <w:rPr>
                <w:rFonts w:ascii="Tahoma" w:hAnsi="Tahoma" w:cs="Tahoma"/>
                <w:szCs w:val="22"/>
                <w:lang w:val="el-GR"/>
              </w:rPr>
              <w:t>0, ΦΠΑ 24% 42.838,0</w:t>
            </w:r>
            <w:r w:rsidR="00130208">
              <w:rPr>
                <w:rFonts w:ascii="Tahoma" w:hAnsi="Tahoma" w:cs="Tahoma"/>
                <w:szCs w:val="22"/>
                <w:lang w:val="el-GR"/>
              </w:rPr>
              <w:t>3</w:t>
            </w:r>
            <w:r w:rsidRPr="00BA4651">
              <w:rPr>
                <w:rFonts w:ascii="Tahoma" w:hAnsi="Tahoma" w:cs="Tahoma"/>
                <w:szCs w:val="22"/>
                <w:lang w:val="el-GR"/>
              </w:rPr>
              <w:t>) και αναλύεται ως εξής:</w:t>
            </w:r>
          </w:p>
          <w:p w14:paraId="4E374DC1" w14:textId="2F758F45" w:rsidR="00CF4A57" w:rsidRPr="00BA4651" w:rsidRDefault="00BE31F2" w:rsidP="00BE31F2">
            <w:pPr>
              <w:pStyle w:val="afb"/>
              <w:numPr>
                <w:ilvl w:val="0"/>
                <w:numId w:val="36"/>
              </w:numPr>
              <w:ind w:left="325" w:right="279" w:hanging="141"/>
              <w:rPr>
                <w:rFonts w:ascii="Tahoma" w:hAnsi="Tahoma" w:cs="Tahoma"/>
                <w:szCs w:val="22"/>
                <w:lang w:val="el-GR"/>
              </w:rPr>
            </w:pPr>
            <w:r w:rsidRPr="00BA4651">
              <w:rPr>
                <w:rFonts w:ascii="Tahoma" w:hAnsi="Tahoma" w:cs="Tahoma"/>
                <w:szCs w:val="22"/>
                <w:lang w:val="el-GR"/>
              </w:rPr>
              <w:t>Προϋπολογισμός αρχικού έργου μη περιλαμβανομένου του δικαιώματος προαίρεσης και μη περιλαμβανομένου ΦΠΑ: ογδόντα εννέα χιλιάδες διακόσια σαράντα πέντε ευρώ και ογδόντα εννέα λεπτά (89.245,89 €)</w:t>
            </w:r>
            <w:r w:rsidR="002A4FE9" w:rsidRPr="00BA4651">
              <w:rPr>
                <w:rFonts w:ascii="Tahoma" w:hAnsi="Tahoma" w:cs="Tahoma"/>
                <w:szCs w:val="22"/>
                <w:lang w:val="el-GR"/>
              </w:rPr>
              <w:t xml:space="preserve"> </w:t>
            </w:r>
            <w:r w:rsidRPr="00BA4651">
              <w:rPr>
                <w:rFonts w:ascii="Tahoma" w:hAnsi="Tahoma" w:cs="Tahoma"/>
                <w:szCs w:val="22"/>
                <w:lang w:val="el-GR"/>
              </w:rPr>
              <w:t>(Προϋπολογισμός με ΦΠΑ: 110.664,90, ΦΠΑ 24% 21.419,01€)</w:t>
            </w:r>
          </w:p>
          <w:p w14:paraId="3AAEC64C" w14:textId="77777777" w:rsidR="00CF4A57" w:rsidRPr="00BA4651" w:rsidRDefault="00CF4A57" w:rsidP="00CF4A57">
            <w:pPr>
              <w:pStyle w:val="afb"/>
              <w:ind w:left="325" w:right="279"/>
              <w:rPr>
                <w:rFonts w:ascii="Tahoma" w:hAnsi="Tahoma" w:cs="Tahoma"/>
                <w:szCs w:val="22"/>
                <w:lang w:val="el-GR"/>
              </w:rPr>
            </w:pPr>
          </w:p>
          <w:p w14:paraId="5DFA1BA3" w14:textId="582532B1" w:rsidR="00BF07D5" w:rsidRPr="00BA4651" w:rsidRDefault="00BE31F2" w:rsidP="001F0409">
            <w:pPr>
              <w:pStyle w:val="afb"/>
              <w:numPr>
                <w:ilvl w:val="0"/>
                <w:numId w:val="36"/>
              </w:numPr>
              <w:ind w:left="325" w:right="279" w:hanging="141"/>
              <w:rPr>
                <w:rFonts w:ascii="Tahoma" w:hAnsi="Tahoma" w:cs="Tahoma"/>
                <w:b/>
                <w:color w:val="000000"/>
                <w:sz w:val="20"/>
                <w:szCs w:val="22"/>
                <w:lang w:val="el-GR" w:eastAsia="en-US"/>
              </w:rPr>
            </w:pPr>
            <w:r w:rsidRPr="00BA4651">
              <w:rPr>
                <w:rFonts w:ascii="Tahoma" w:hAnsi="Tahoma" w:cs="Tahoma"/>
                <w:szCs w:val="22"/>
                <w:lang w:val="el-GR"/>
              </w:rPr>
              <w:t>Προϋπολογισμός δικαιώματος προαίρεσης: έως το ποσοστό 100% του φυσικού και οικονομικού αντικειμένου, ήτοι έως του ποσού</w:t>
            </w:r>
            <w:r w:rsidR="00CF4A57" w:rsidRPr="00BA4651">
              <w:rPr>
                <w:rFonts w:ascii="Tahoma" w:hAnsi="Tahoma" w:cs="Tahoma"/>
                <w:szCs w:val="22"/>
                <w:lang w:val="el-GR"/>
              </w:rPr>
              <w:t xml:space="preserve"> των ογδόντα εννέα χιλιάδων διακοσίων σαράντα πέντε ευρώ και ογδόντα εννέα λεπτών (89.245,89 €) (Προϋπολογισμός με ΦΠΑ: 1</w:t>
            </w:r>
            <w:r w:rsidR="007144FD" w:rsidRPr="00BA4651">
              <w:rPr>
                <w:rFonts w:ascii="Tahoma" w:hAnsi="Tahoma" w:cs="Tahoma"/>
                <w:szCs w:val="22"/>
                <w:lang w:val="el-GR"/>
              </w:rPr>
              <w:t>10.664,90, ΦΠΑ 24% 21.419,01€</w:t>
            </w:r>
            <w:r w:rsidRPr="00BA4651">
              <w:rPr>
                <w:rFonts w:ascii="Tahoma" w:hAnsi="Tahoma" w:cs="Tahoma"/>
                <w:szCs w:val="22"/>
                <w:lang w:val="el-GR"/>
              </w:rPr>
              <w:t>)</w:t>
            </w:r>
          </w:p>
        </w:tc>
      </w:tr>
      <w:tr w:rsidR="00BF07D5" w:rsidRPr="00BA4651" w14:paraId="7A5B89B9" w14:textId="77777777" w:rsidTr="00B36D5C">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17184A3D" w14:textId="77777777" w:rsidR="00BF07D5" w:rsidRPr="00BA4651" w:rsidRDefault="00BF07D5" w:rsidP="00BF07D5">
            <w:pPr>
              <w:suppressAutoHyphens w:val="0"/>
              <w:spacing w:after="0" w:line="259" w:lineRule="auto"/>
              <w:ind w:right="92"/>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vAlign w:val="center"/>
          </w:tcPr>
          <w:p w14:paraId="19E4D211" w14:textId="77777777" w:rsidR="00BF07D5" w:rsidRPr="00BA4651" w:rsidRDefault="008F56C6" w:rsidP="002058A8">
            <w:pPr>
              <w:suppressAutoHyphens w:val="0"/>
              <w:spacing w:after="0" w:line="259" w:lineRule="auto"/>
              <w:jc w:val="left"/>
              <w:rPr>
                <w:rFonts w:ascii="Tahoma" w:eastAsia="Calibri" w:hAnsi="Tahoma" w:cs="Tahoma"/>
                <w:color w:val="000000"/>
                <w:highlight w:val="yellow"/>
                <w:lang w:val="el-GR" w:eastAsia="el-GR"/>
              </w:rPr>
            </w:pPr>
            <w:r w:rsidRPr="00BA4651">
              <w:rPr>
                <w:rFonts w:ascii="Tahoma" w:hAnsi="Tahoma" w:cs="Tahoma"/>
                <w:b/>
                <w:szCs w:val="22"/>
              </w:rPr>
              <w:t>90911200-8</w:t>
            </w:r>
            <w:r w:rsidR="002058A8" w:rsidRPr="00BA4651">
              <w:rPr>
                <w:rFonts w:ascii="Tahoma" w:hAnsi="Tahoma" w:cs="Tahoma"/>
                <w:b/>
                <w:szCs w:val="22"/>
              </w:rPr>
              <w:t xml:space="preserve"> </w:t>
            </w:r>
            <w:r w:rsidR="002058A8" w:rsidRPr="00BA4651">
              <w:rPr>
                <w:rFonts w:ascii="Tahoma" w:hAnsi="Tahoma" w:cs="Tahoma"/>
                <w:szCs w:val="22"/>
              </w:rPr>
              <w:t xml:space="preserve"> </w:t>
            </w:r>
            <w:r w:rsidR="00784EF8" w:rsidRPr="00BA4651">
              <w:rPr>
                <w:rFonts w:ascii="Tahoma" w:hAnsi="Tahoma" w:cs="Tahoma"/>
                <w:szCs w:val="22"/>
                <w:lang w:val="el-GR"/>
              </w:rPr>
              <w:t xml:space="preserve"> </w:t>
            </w:r>
            <w:r w:rsidR="000F7795" w:rsidRPr="00BA4651">
              <w:rPr>
                <w:rFonts w:ascii="Tahoma" w:hAnsi="Tahoma" w:cs="Tahoma"/>
                <w:szCs w:val="22"/>
              </w:rPr>
              <w:t>-</w:t>
            </w:r>
            <w:r w:rsidR="000F7795" w:rsidRPr="00BA4651">
              <w:rPr>
                <w:rFonts w:ascii="Tahoma" w:hAnsi="Tahoma" w:cs="Tahoma"/>
                <w:szCs w:val="22"/>
                <w:lang w:val="el-GR"/>
              </w:rPr>
              <w:t xml:space="preserve"> </w:t>
            </w:r>
            <w:r w:rsidR="000F7795" w:rsidRPr="00BA4651">
              <w:rPr>
                <w:rFonts w:ascii="Tahoma" w:hAnsi="Tahoma" w:cs="Tahoma"/>
                <w:szCs w:val="22"/>
              </w:rPr>
              <w:t>Υπηρεσίες</w:t>
            </w:r>
            <w:r w:rsidRPr="00BA4651">
              <w:rPr>
                <w:rFonts w:ascii="Tahoma" w:hAnsi="Tahoma" w:cs="Tahoma"/>
                <w:szCs w:val="22"/>
              </w:rPr>
              <w:t xml:space="preserve"> καθαρισμού κτιρίων.</w:t>
            </w:r>
          </w:p>
        </w:tc>
      </w:tr>
      <w:tr w:rsidR="00BF07D5" w:rsidRPr="006E2FEC" w14:paraId="097593F0" w14:textId="77777777" w:rsidTr="004446C1">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24BF7D36" w14:textId="77777777" w:rsidR="00BF07D5" w:rsidRPr="00BA4651" w:rsidRDefault="00BF07D5" w:rsidP="00BF07D5">
            <w:pPr>
              <w:suppressAutoHyphens w:val="0"/>
              <w:spacing w:after="0" w:line="259" w:lineRule="auto"/>
              <w:ind w:right="94"/>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613355F5" w14:textId="77777777" w:rsidR="00BF07D5" w:rsidRPr="00BA4651" w:rsidRDefault="00BF07D5" w:rsidP="00BF07D5">
            <w:pPr>
              <w:suppressAutoHyphens w:val="0"/>
              <w:spacing w:after="0" w:line="259" w:lineRule="auto"/>
              <w:jc w:val="left"/>
              <w:rPr>
                <w:rFonts w:ascii="Tahoma" w:eastAsia="Calibri" w:hAnsi="Tahoma" w:cs="Tahoma"/>
                <w:color w:val="000000"/>
                <w:lang w:val="el-GR" w:eastAsia="el-GR"/>
              </w:rPr>
            </w:pPr>
            <w:r w:rsidRPr="00BA4651">
              <w:rPr>
                <w:rFonts w:ascii="Tahoma" w:eastAsia="Calibri" w:hAnsi="Tahoma" w:cs="Tahoma"/>
                <w:b/>
                <w:color w:val="000000"/>
                <w:lang w:val="el-GR" w:eastAsia="el-GR"/>
              </w:rPr>
              <w:t>Η πλέον συμφέρουσα από οικονομική άποψη προσφορά βάσει προσφερόμενης τιμής μόνο</w:t>
            </w:r>
          </w:p>
        </w:tc>
      </w:tr>
      <w:tr w:rsidR="00BF07D5" w:rsidRPr="00BA4651" w14:paraId="1813C115" w14:textId="77777777" w:rsidTr="004446C1">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7EB9224B" w14:textId="77777777" w:rsidR="00BF07D5" w:rsidRPr="00BA4651" w:rsidRDefault="00BF07D5" w:rsidP="00BF07D5">
            <w:pPr>
              <w:suppressAutoHyphens w:val="0"/>
              <w:spacing w:after="0" w:line="259" w:lineRule="auto"/>
              <w:ind w:right="94"/>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1F659BB9" w14:textId="161DF5B4" w:rsidR="00BF07D5" w:rsidRPr="00BA4651" w:rsidRDefault="002B618D" w:rsidP="00BF07D5">
            <w:pPr>
              <w:suppressAutoHyphens w:val="0"/>
              <w:spacing w:after="0" w:line="259" w:lineRule="auto"/>
              <w:jc w:val="left"/>
              <w:rPr>
                <w:rFonts w:ascii="Tahoma" w:eastAsia="Calibri" w:hAnsi="Tahoma" w:cs="Tahoma"/>
                <w:b/>
                <w:color w:val="000000"/>
                <w:lang w:val="en-US" w:eastAsia="el-GR"/>
              </w:rPr>
            </w:pPr>
            <w:r w:rsidRPr="002B618D">
              <w:rPr>
                <w:rFonts w:ascii="Tahoma" w:eastAsia="Calibri" w:hAnsi="Tahoma" w:cs="Tahoma"/>
                <w:b/>
                <w:color w:val="000000"/>
                <w:lang w:val="el-GR" w:eastAsia="el-GR"/>
              </w:rPr>
              <w:t>17-01</w:t>
            </w:r>
            <w:r w:rsidR="006E3DF0" w:rsidRPr="002B618D">
              <w:rPr>
                <w:rFonts w:ascii="Tahoma" w:eastAsia="Calibri" w:hAnsi="Tahoma" w:cs="Tahoma"/>
                <w:b/>
                <w:color w:val="000000"/>
                <w:lang w:val="el-GR" w:eastAsia="el-GR"/>
              </w:rPr>
              <w:t>-202</w:t>
            </w:r>
            <w:r w:rsidRPr="002B618D">
              <w:rPr>
                <w:rFonts w:ascii="Tahoma" w:eastAsia="Calibri" w:hAnsi="Tahoma" w:cs="Tahoma"/>
                <w:b/>
                <w:color w:val="000000"/>
                <w:lang w:val="el-GR" w:eastAsia="el-GR"/>
              </w:rPr>
              <w:t>2</w:t>
            </w:r>
          </w:p>
        </w:tc>
      </w:tr>
      <w:tr w:rsidR="00BF07D5" w:rsidRPr="00BA4651" w14:paraId="0BE42C9F" w14:textId="77777777" w:rsidTr="004446C1">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8E2F0EF" w14:textId="77777777" w:rsidR="00BF07D5" w:rsidRPr="00BA4651" w:rsidRDefault="00BF07D5" w:rsidP="00BF07D5">
            <w:pPr>
              <w:suppressAutoHyphens w:val="0"/>
              <w:spacing w:after="0" w:line="259" w:lineRule="auto"/>
              <w:ind w:right="93"/>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41E467" w14:textId="25455AE3" w:rsidR="00BF07D5" w:rsidRPr="00BA4651" w:rsidRDefault="002B618D" w:rsidP="00BF07D5">
            <w:pPr>
              <w:suppressAutoHyphens w:val="0"/>
              <w:spacing w:after="0" w:line="259" w:lineRule="auto"/>
              <w:jc w:val="left"/>
              <w:rPr>
                <w:rFonts w:ascii="Tahoma" w:eastAsia="Calibri" w:hAnsi="Tahoma" w:cs="Tahoma"/>
                <w:color w:val="000000"/>
                <w:highlight w:val="magenta"/>
                <w:lang w:val="en-US" w:eastAsia="el-GR"/>
              </w:rPr>
            </w:pPr>
            <w:r w:rsidRPr="002B618D">
              <w:rPr>
                <w:rFonts w:ascii="Tahoma" w:eastAsia="Calibri" w:hAnsi="Tahoma" w:cs="Tahoma"/>
                <w:b/>
                <w:color w:val="000000"/>
                <w:lang w:val="el-GR" w:eastAsia="el-GR"/>
              </w:rPr>
              <w:t>30-12</w:t>
            </w:r>
            <w:r w:rsidR="00BB7207" w:rsidRPr="002B618D">
              <w:rPr>
                <w:rFonts w:ascii="Tahoma" w:eastAsia="Calibri" w:hAnsi="Tahoma" w:cs="Tahoma"/>
                <w:b/>
                <w:color w:val="000000"/>
                <w:lang w:val="el-GR" w:eastAsia="el-GR"/>
              </w:rPr>
              <w:t>-202</w:t>
            </w:r>
            <w:r w:rsidRPr="002B618D">
              <w:rPr>
                <w:rFonts w:ascii="Tahoma" w:eastAsia="Calibri" w:hAnsi="Tahoma" w:cs="Tahoma"/>
                <w:b/>
                <w:color w:val="000000"/>
                <w:lang w:val="el-GR" w:eastAsia="el-GR"/>
              </w:rPr>
              <w:t>1</w:t>
            </w:r>
          </w:p>
        </w:tc>
      </w:tr>
      <w:tr w:rsidR="00BF07D5" w:rsidRPr="00BA4651" w14:paraId="21FF9775" w14:textId="77777777" w:rsidTr="004446C1">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B908423" w14:textId="77777777" w:rsidR="00BF07D5" w:rsidRPr="00BA4651" w:rsidRDefault="00BF07D5" w:rsidP="00BF07D5">
            <w:pPr>
              <w:suppressAutoHyphens w:val="0"/>
              <w:spacing w:after="0" w:line="259" w:lineRule="auto"/>
              <w:ind w:right="93"/>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022A0B49" w14:textId="7388B8AC" w:rsidR="00BF07D5" w:rsidRPr="00BA4651" w:rsidRDefault="002B618D" w:rsidP="00BF07D5">
            <w:pPr>
              <w:suppressAutoHyphens w:val="0"/>
              <w:spacing w:after="0" w:line="259" w:lineRule="auto"/>
              <w:jc w:val="left"/>
              <w:rPr>
                <w:rFonts w:ascii="Tahoma" w:eastAsia="Calibri" w:hAnsi="Tahoma" w:cs="Tahoma"/>
                <w:color w:val="000000"/>
                <w:highlight w:val="magenta"/>
                <w:lang w:val="el-GR" w:eastAsia="el-GR"/>
              </w:rPr>
            </w:pPr>
            <w:r w:rsidRPr="002B618D">
              <w:rPr>
                <w:rFonts w:ascii="Tahoma" w:eastAsia="Calibri" w:hAnsi="Tahoma" w:cs="Tahoma"/>
                <w:b/>
                <w:color w:val="000000"/>
                <w:lang w:val="el-GR" w:eastAsia="el-GR"/>
              </w:rPr>
              <w:t>30-12-2021</w:t>
            </w:r>
          </w:p>
        </w:tc>
      </w:tr>
      <w:tr w:rsidR="00BF07D5" w:rsidRPr="00BA4651" w14:paraId="0B39DBA8" w14:textId="77777777" w:rsidTr="004446C1">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562363A" w14:textId="77777777" w:rsidR="00BF07D5" w:rsidRPr="00BA4651" w:rsidRDefault="00BB7207" w:rsidP="00BF07D5">
            <w:pPr>
              <w:suppressAutoHyphens w:val="0"/>
              <w:spacing w:after="0" w:line="259" w:lineRule="auto"/>
              <w:ind w:right="92"/>
              <w:jc w:val="right"/>
              <w:rPr>
                <w:rFonts w:ascii="Tahoma" w:eastAsia="Calibri" w:hAnsi="Tahoma" w:cs="Tahoma"/>
                <w:color w:val="000000"/>
                <w:lang w:val="el-GR" w:eastAsia="el-GR"/>
              </w:rPr>
            </w:pPr>
            <w:r w:rsidRPr="00BA4651">
              <w:rPr>
                <w:rFonts w:ascii="Tahoma" w:eastAsia="Calibri" w:hAnsi="Tahoma" w:cs="Tahoma"/>
                <w:b/>
                <w:color w:val="000000"/>
                <w:lang w:val="el-GR" w:eastAsia="el-GR"/>
              </w:rPr>
              <w:t xml:space="preserve">Ημερομηνία Ανάρτησης στον Διαδικτυακό τόπο της Αναθέτουσας Αρχής </w:t>
            </w:r>
            <w:hyperlink r:id="rId8" w:history="1">
              <w:r w:rsidRPr="00BA4651">
                <w:rPr>
                  <w:rFonts w:ascii="Tahoma" w:eastAsia="Calibri" w:hAnsi="Tahoma" w:cs="Tahoma"/>
                  <w:b/>
                  <w:color w:val="0000FF"/>
                  <w:u w:val="single"/>
                  <w:lang w:val="el-GR" w:eastAsia="el-GR"/>
                </w:rPr>
                <w:t>www.ktpae.gr</w:t>
              </w:r>
            </w:hyperlink>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03C72DEF" w14:textId="246A9ECC" w:rsidR="00BF07D5" w:rsidRPr="00BA4651" w:rsidRDefault="002B618D" w:rsidP="00BF07D5">
            <w:pPr>
              <w:suppressAutoHyphens w:val="0"/>
              <w:spacing w:after="0" w:line="259" w:lineRule="auto"/>
              <w:jc w:val="left"/>
              <w:rPr>
                <w:rFonts w:ascii="Tahoma" w:eastAsia="Calibri" w:hAnsi="Tahoma" w:cs="Tahoma"/>
                <w:color w:val="000000"/>
                <w:highlight w:val="magenta"/>
                <w:lang w:val="el-GR" w:eastAsia="el-GR"/>
              </w:rPr>
            </w:pPr>
            <w:r w:rsidRPr="002B618D">
              <w:rPr>
                <w:rFonts w:ascii="Tahoma" w:eastAsia="Calibri" w:hAnsi="Tahoma" w:cs="Tahoma"/>
                <w:b/>
                <w:color w:val="000000"/>
                <w:lang w:val="el-GR" w:eastAsia="el-GR"/>
              </w:rPr>
              <w:t>30-12-2021</w:t>
            </w:r>
          </w:p>
        </w:tc>
      </w:tr>
    </w:tbl>
    <w:p w14:paraId="08E97373" w14:textId="781FFBDC" w:rsidR="0080416A" w:rsidRPr="00BA4651" w:rsidRDefault="000B14ED" w:rsidP="00BA4651">
      <w:pPr>
        <w:tabs>
          <w:tab w:val="left" w:pos="7125"/>
        </w:tabs>
        <w:rPr>
          <w:rFonts w:ascii="Tahoma" w:hAnsi="Tahoma" w:cs="Tahoma"/>
          <w:szCs w:val="22"/>
          <w:lang w:val="en-US"/>
        </w:rPr>
        <w:sectPr w:rsidR="0080416A" w:rsidRPr="00BA4651">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r w:rsidRPr="00BA4651">
        <w:rPr>
          <w:rFonts w:ascii="Tahoma" w:hAnsi="Tahoma" w:cs="Tahoma"/>
          <w:szCs w:val="22"/>
          <w:lang w:val="el-GR"/>
        </w:rPr>
        <w:tab/>
      </w:r>
    </w:p>
    <w:p w14:paraId="7EFEB859" w14:textId="77777777" w:rsidR="00E06AAE" w:rsidRPr="00BA4651" w:rsidRDefault="00E06AAE" w:rsidP="00E06AAE">
      <w:pPr>
        <w:keepNext/>
        <w:pBdr>
          <w:top w:val="none" w:sz="0" w:space="0" w:color="000000"/>
          <w:left w:val="none" w:sz="0" w:space="0" w:color="000000"/>
          <w:bottom w:val="single" w:sz="12" w:space="1" w:color="000080"/>
          <w:right w:val="none" w:sz="0" w:space="0" w:color="000000"/>
        </w:pBdr>
        <w:tabs>
          <w:tab w:val="left" w:pos="567"/>
        </w:tabs>
        <w:spacing w:before="240" w:after="80"/>
        <w:ind w:left="576"/>
        <w:outlineLvl w:val="1"/>
        <w:rPr>
          <w:rFonts w:ascii="Tahoma" w:hAnsi="Tahoma" w:cs="Tahoma"/>
          <w:b/>
          <w:color w:val="002060"/>
          <w:sz w:val="24"/>
          <w:szCs w:val="22"/>
          <w:lang w:val="el-GR"/>
        </w:rPr>
      </w:pPr>
      <w:r w:rsidRPr="00BA4651">
        <w:rPr>
          <w:rFonts w:ascii="Tahoma" w:hAnsi="Tahoma" w:cs="Tahoma"/>
          <w:b/>
          <w:color w:val="002060"/>
          <w:sz w:val="24"/>
          <w:szCs w:val="22"/>
          <w:lang w:val="el-GR"/>
        </w:rPr>
        <w:lastRenderedPageBreak/>
        <w:t>ΓΕΝΙΚΕΣ ΠΛΗΡΟΦΟΡΙΕΣ</w:t>
      </w:r>
    </w:p>
    <w:p w14:paraId="0CF329AB" w14:textId="77777777" w:rsidR="0080416A" w:rsidRPr="00BA4651" w:rsidRDefault="0080416A" w:rsidP="00762EAA">
      <w:pPr>
        <w:rPr>
          <w:rFonts w:ascii="Tahoma" w:hAnsi="Tahoma" w:cs="Tahoma"/>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E06AAE" w:rsidRPr="00BA4651" w14:paraId="6F7B1849" w14:textId="77777777" w:rsidTr="004446C1">
        <w:trPr>
          <w:tblHeader/>
        </w:trPr>
        <w:tc>
          <w:tcPr>
            <w:tcW w:w="9855" w:type="dxa"/>
            <w:gridSpan w:val="2"/>
            <w:shd w:val="clear" w:color="auto" w:fill="E0E0E0"/>
            <w:vAlign w:val="center"/>
          </w:tcPr>
          <w:p w14:paraId="679237FF" w14:textId="77777777" w:rsidR="00E06AAE" w:rsidRPr="00BA4651" w:rsidRDefault="00E06AAE" w:rsidP="00E06AAE">
            <w:pPr>
              <w:pStyle w:val="3"/>
              <w:numPr>
                <w:ilvl w:val="2"/>
                <w:numId w:val="17"/>
              </w:numPr>
              <w:ind w:left="0" w:firstLine="0"/>
              <w:rPr>
                <w:rFonts w:ascii="Tahoma" w:hAnsi="Tahoma" w:cs="Tahoma"/>
                <w:szCs w:val="22"/>
                <w:lang w:val="el-GR"/>
              </w:rPr>
            </w:pPr>
            <w:bookmarkStart w:id="0" w:name="_Toc375058497"/>
            <w:bookmarkStart w:id="1" w:name="_Toc418166315"/>
            <w:bookmarkStart w:id="2" w:name="_Toc89936993"/>
            <w:r w:rsidRPr="00BA4651">
              <w:rPr>
                <w:rFonts w:ascii="Tahoma" w:hAnsi="Tahoma" w:cs="Tahoma"/>
                <w:szCs w:val="22"/>
                <w:lang w:val="el-GR"/>
              </w:rPr>
              <w:t>Συνοπτικά στοιχεία Έργου</w:t>
            </w:r>
            <w:bookmarkEnd w:id="0"/>
            <w:bookmarkEnd w:id="1"/>
            <w:bookmarkEnd w:id="2"/>
          </w:p>
        </w:tc>
      </w:tr>
      <w:tr w:rsidR="00E06AAE" w:rsidRPr="006E2FEC" w14:paraId="06163788" w14:textId="77777777" w:rsidTr="004446C1">
        <w:tc>
          <w:tcPr>
            <w:tcW w:w="3708" w:type="dxa"/>
            <w:vAlign w:val="center"/>
          </w:tcPr>
          <w:p w14:paraId="605FA2E0" w14:textId="77777777" w:rsidR="00E06AAE" w:rsidRPr="00BA4651" w:rsidRDefault="00E06AAE" w:rsidP="004446C1">
            <w:pPr>
              <w:pStyle w:val="TabletextChar"/>
              <w:rPr>
                <w:rFonts w:cs="Tahoma"/>
                <w:b/>
                <w:sz w:val="22"/>
                <w:szCs w:val="22"/>
              </w:rPr>
            </w:pPr>
            <w:r w:rsidRPr="00BA4651">
              <w:rPr>
                <w:rFonts w:cs="Tahoma"/>
                <w:b/>
                <w:sz w:val="22"/>
                <w:szCs w:val="22"/>
              </w:rPr>
              <w:t>ΤΙΤΛΟΣ ΕΡΓΟΥ</w:t>
            </w:r>
          </w:p>
        </w:tc>
        <w:tc>
          <w:tcPr>
            <w:tcW w:w="6147" w:type="dxa"/>
            <w:vAlign w:val="center"/>
          </w:tcPr>
          <w:p w14:paraId="4FF85D0A" w14:textId="0DB44EBE" w:rsidR="00E06AAE" w:rsidRPr="00BA4651" w:rsidRDefault="00EF0A8F" w:rsidP="004446C1">
            <w:pPr>
              <w:pStyle w:val="TabletextChar"/>
              <w:rPr>
                <w:rFonts w:cs="Tahoma"/>
                <w:b/>
                <w:sz w:val="22"/>
                <w:szCs w:val="22"/>
              </w:rPr>
            </w:pPr>
            <w:r w:rsidRPr="00BA4651">
              <w:rPr>
                <w:rFonts w:cs="Tahoma"/>
                <w:b/>
                <w:sz w:val="22"/>
                <w:szCs w:val="22"/>
              </w:rPr>
              <w:t xml:space="preserve">«Παροχή υπηρεσιών καθαριότητας στις εγκαταστάσεις της Κοινωνίας της Πληροφορίας Μ.Α.Ε. επί της Λεωφόρου Συγγρού αρ. 194, </w:t>
            </w:r>
            <w:r w:rsidR="00CB23EB" w:rsidRPr="00BA4651">
              <w:rPr>
                <w:rFonts w:cs="Tahoma"/>
                <w:b/>
                <w:sz w:val="22"/>
                <w:szCs w:val="22"/>
              </w:rPr>
              <w:t>Καλλιθέα</w:t>
            </w:r>
            <w:r w:rsidRPr="00BA4651">
              <w:rPr>
                <w:rFonts w:cs="Tahoma"/>
                <w:b/>
                <w:sz w:val="22"/>
                <w:szCs w:val="22"/>
              </w:rPr>
              <w:t>»</w:t>
            </w:r>
          </w:p>
        </w:tc>
      </w:tr>
      <w:tr w:rsidR="00E06AAE" w:rsidRPr="0085460E" w14:paraId="740978F0" w14:textId="77777777" w:rsidTr="004446C1">
        <w:tc>
          <w:tcPr>
            <w:tcW w:w="3708" w:type="dxa"/>
            <w:vAlign w:val="center"/>
          </w:tcPr>
          <w:p w14:paraId="1D5D094A" w14:textId="77777777" w:rsidR="00E06AAE" w:rsidRPr="00BA4651" w:rsidRDefault="00E06AAE" w:rsidP="004446C1">
            <w:pPr>
              <w:pStyle w:val="TabletextChar"/>
              <w:rPr>
                <w:rFonts w:cs="Tahoma"/>
                <w:b/>
                <w:sz w:val="22"/>
                <w:szCs w:val="22"/>
              </w:rPr>
            </w:pPr>
            <w:r w:rsidRPr="00BA4651">
              <w:rPr>
                <w:rFonts w:cs="Tahoma"/>
                <w:b/>
                <w:sz w:val="22"/>
                <w:szCs w:val="22"/>
              </w:rPr>
              <w:t>ΑΝΑΘΕΤΟΥΣΑ ΑΡΧΗ</w:t>
            </w:r>
          </w:p>
        </w:tc>
        <w:tc>
          <w:tcPr>
            <w:tcW w:w="6147" w:type="dxa"/>
            <w:vAlign w:val="center"/>
          </w:tcPr>
          <w:p w14:paraId="153A2E28" w14:textId="77777777" w:rsidR="00E06AAE" w:rsidRPr="00BA4651" w:rsidRDefault="00E06AAE" w:rsidP="004446C1">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2EA2A177" w14:textId="77777777" w:rsidTr="004446C1">
        <w:tc>
          <w:tcPr>
            <w:tcW w:w="3708" w:type="dxa"/>
            <w:vAlign w:val="center"/>
          </w:tcPr>
          <w:p w14:paraId="2A71892C" w14:textId="77777777" w:rsidR="00E06AAE" w:rsidRPr="00BA4651" w:rsidRDefault="00E06AAE" w:rsidP="004446C1">
            <w:pPr>
              <w:pStyle w:val="TabletextChar"/>
              <w:rPr>
                <w:rFonts w:cs="Tahoma"/>
                <w:b/>
                <w:sz w:val="22"/>
                <w:szCs w:val="22"/>
              </w:rPr>
            </w:pPr>
            <w:r w:rsidRPr="00BA4651">
              <w:rPr>
                <w:rFonts w:cs="Tahoma"/>
                <w:b/>
                <w:sz w:val="22"/>
                <w:szCs w:val="22"/>
              </w:rPr>
              <w:t>ΦΟΡΕΑΣ ΛΕΙΤΟΥΡΓΙΑΣ</w:t>
            </w:r>
          </w:p>
        </w:tc>
        <w:tc>
          <w:tcPr>
            <w:tcW w:w="6147" w:type="dxa"/>
            <w:vAlign w:val="center"/>
          </w:tcPr>
          <w:p w14:paraId="60A82BBB" w14:textId="77777777" w:rsidR="00E06AAE" w:rsidRPr="00BA4651" w:rsidRDefault="00145D00" w:rsidP="004446C1">
            <w:pPr>
              <w:pStyle w:val="TabletextChar"/>
              <w:rPr>
                <w:rFonts w:cs="Tahoma"/>
                <w:b/>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6E9B7358" w14:textId="77777777" w:rsidTr="004446C1">
        <w:tc>
          <w:tcPr>
            <w:tcW w:w="3708" w:type="dxa"/>
            <w:vAlign w:val="center"/>
          </w:tcPr>
          <w:p w14:paraId="301927BA" w14:textId="77777777" w:rsidR="00E06AAE" w:rsidRPr="00BA4651" w:rsidRDefault="00E06AAE" w:rsidP="004446C1">
            <w:pPr>
              <w:pStyle w:val="TabletextChar"/>
              <w:rPr>
                <w:rFonts w:cs="Tahoma"/>
                <w:b/>
                <w:sz w:val="22"/>
                <w:szCs w:val="22"/>
              </w:rPr>
            </w:pPr>
            <w:r w:rsidRPr="00BA4651">
              <w:rPr>
                <w:rFonts w:cs="Tahoma"/>
                <w:b/>
                <w:sz w:val="22"/>
                <w:szCs w:val="22"/>
              </w:rPr>
              <w:t>ΚΥΡΙΟΣ ΤΟΥ ΕΡΓΟΥ</w:t>
            </w:r>
          </w:p>
        </w:tc>
        <w:tc>
          <w:tcPr>
            <w:tcW w:w="6147" w:type="dxa"/>
            <w:vAlign w:val="center"/>
          </w:tcPr>
          <w:p w14:paraId="5015C7B6" w14:textId="77777777" w:rsidR="00E06AAE" w:rsidRPr="00BA4651" w:rsidRDefault="00145D00" w:rsidP="004446C1">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E06AAE" w:rsidRPr="00BA4651" w14:paraId="001D90D7" w14:textId="77777777" w:rsidTr="004446C1">
        <w:tc>
          <w:tcPr>
            <w:tcW w:w="3708" w:type="dxa"/>
            <w:vAlign w:val="center"/>
          </w:tcPr>
          <w:p w14:paraId="5CA4FC31" w14:textId="77777777" w:rsidR="00E06AAE" w:rsidRPr="00BA4651" w:rsidRDefault="00E06AAE" w:rsidP="004446C1">
            <w:pPr>
              <w:pStyle w:val="TabletextChar"/>
              <w:rPr>
                <w:rFonts w:cs="Tahoma"/>
                <w:b/>
                <w:sz w:val="22"/>
                <w:szCs w:val="22"/>
              </w:rPr>
            </w:pPr>
            <w:r w:rsidRPr="00BA4651">
              <w:rPr>
                <w:rFonts w:cs="Tahoma"/>
                <w:b/>
                <w:sz w:val="22"/>
                <w:szCs w:val="22"/>
              </w:rPr>
              <w:t>ΦΟΡΕΑΣ ΧΡΗΜΑΤΟΔΟΤΗΣΗΣ</w:t>
            </w:r>
          </w:p>
        </w:tc>
        <w:tc>
          <w:tcPr>
            <w:tcW w:w="6147" w:type="dxa"/>
            <w:vAlign w:val="center"/>
          </w:tcPr>
          <w:p w14:paraId="406BBC24" w14:textId="77777777" w:rsidR="00E06AAE" w:rsidRPr="00BA4651" w:rsidRDefault="00145D00" w:rsidP="004446C1">
            <w:pPr>
              <w:pStyle w:val="TabletextChar"/>
              <w:rPr>
                <w:rFonts w:cs="Tahoma"/>
                <w:b/>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145D00" w:rsidRPr="00BA4651" w14:paraId="73865895" w14:textId="77777777" w:rsidTr="004446C1">
        <w:tc>
          <w:tcPr>
            <w:tcW w:w="3708" w:type="dxa"/>
            <w:vAlign w:val="center"/>
          </w:tcPr>
          <w:p w14:paraId="094A40D4" w14:textId="77777777" w:rsidR="00145D00" w:rsidRPr="00BA4651" w:rsidRDefault="00145D00" w:rsidP="00145D00">
            <w:pPr>
              <w:pStyle w:val="TabletextChar"/>
              <w:rPr>
                <w:rFonts w:cs="Tahoma"/>
                <w:b/>
                <w:sz w:val="22"/>
                <w:szCs w:val="22"/>
              </w:rPr>
            </w:pPr>
            <w:r w:rsidRPr="00BA4651">
              <w:rPr>
                <w:rFonts w:cs="Tahoma"/>
                <w:b/>
                <w:sz w:val="22"/>
                <w:szCs w:val="22"/>
              </w:rPr>
              <w:t>ΤΟΠΟΣ ΠΑΡΑΔΟΣΗΣ – ΤΟΠΟΣ ΠΑΡΟΧΗΣ ΥΠΗΡΕΣΙΩΝ</w:t>
            </w:r>
          </w:p>
        </w:tc>
        <w:tc>
          <w:tcPr>
            <w:tcW w:w="6147" w:type="dxa"/>
            <w:vAlign w:val="center"/>
          </w:tcPr>
          <w:p w14:paraId="00A5CBC1" w14:textId="77777777" w:rsidR="00145D00" w:rsidRPr="00BA4651" w:rsidRDefault="00145D00" w:rsidP="00145D00">
            <w:pPr>
              <w:pStyle w:val="TabletextChar"/>
              <w:rPr>
                <w:rFonts w:cs="Tahoma"/>
                <w:sz w:val="22"/>
                <w:szCs w:val="22"/>
              </w:rPr>
            </w:pPr>
            <w:r w:rsidRPr="00BA4651">
              <w:rPr>
                <w:rFonts w:cs="Tahoma"/>
                <w:b/>
                <w:sz w:val="22"/>
                <w:szCs w:val="22"/>
              </w:rPr>
              <w:t xml:space="preserve">«Κοινωνία της Πληροφορίας Μ.Α.Ε.» </w:t>
            </w:r>
            <w:r w:rsidRPr="00BA4651">
              <w:rPr>
                <w:rFonts w:cs="Tahoma"/>
                <w:sz w:val="22"/>
                <w:szCs w:val="22"/>
              </w:rPr>
              <w:t>(</w:t>
            </w:r>
            <w:r w:rsidRPr="00BA4651">
              <w:rPr>
                <w:rFonts w:cs="Tahoma"/>
                <w:b/>
                <w:sz w:val="22"/>
                <w:szCs w:val="22"/>
              </w:rPr>
              <w:t>ΚτΠ Μ.Α.Ε.</w:t>
            </w:r>
            <w:r w:rsidRPr="00BA4651">
              <w:rPr>
                <w:rFonts w:cs="Tahoma"/>
                <w:sz w:val="22"/>
                <w:szCs w:val="22"/>
              </w:rPr>
              <w:t>)</w:t>
            </w:r>
          </w:p>
        </w:tc>
      </w:tr>
      <w:tr w:rsidR="00145D00" w:rsidRPr="00BA4651" w14:paraId="45A35A3E" w14:textId="77777777" w:rsidTr="004446C1">
        <w:tc>
          <w:tcPr>
            <w:tcW w:w="3708" w:type="dxa"/>
            <w:vAlign w:val="center"/>
          </w:tcPr>
          <w:p w14:paraId="040146E5" w14:textId="77777777" w:rsidR="00145D00" w:rsidRPr="00BA4651" w:rsidRDefault="00145D00" w:rsidP="00145D00">
            <w:pPr>
              <w:pStyle w:val="TabletextChar"/>
              <w:rPr>
                <w:rFonts w:cs="Tahoma"/>
                <w:b/>
                <w:sz w:val="22"/>
                <w:szCs w:val="22"/>
              </w:rPr>
            </w:pPr>
            <w:r w:rsidRPr="00BA4651">
              <w:rPr>
                <w:rFonts w:cs="Tahoma"/>
                <w:b/>
                <w:sz w:val="22"/>
                <w:szCs w:val="22"/>
              </w:rPr>
              <w:t>ΕΙΔΟΣ ΣΥΜΒΑΣΗΣ</w:t>
            </w:r>
          </w:p>
        </w:tc>
        <w:tc>
          <w:tcPr>
            <w:tcW w:w="6147" w:type="dxa"/>
            <w:vAlign w:val="center"/>
          </w:tcPr>
          <w:p w14:paraId="40097391" w14:textId="77777777" w:rsidR="00145D00" w:rsidRPr="00BA4651" w:rsidRDefault="00145D00" w:rsidP="00145D00">
            <w:pPr>
              <w:pStyle w:val="TabletextChar"/>
              <w:rPr>
                <w:rFonts w:cs="Tahoma"/>
                <w:b/>
                <w:sz w:val="22"/>
                <w:szCs w:val="22"/>
                <w:lang w:val="en-US"/>
              </w:rPr>
            </w:pPr>
            <w:r w:rsidRPr="00BA4651">
              <w:rPr>
                <w:rFonts w:cs="Tahoma"/>
                <w:b/>
                <w:sz w:val="22"/>
                <w:szCs w:val="22"/>
                <w:lang w:val="en-US"/>
              </w:rPr>
              <w:t>CPV</w:t>
            </w:r>
            <w:r w:rsidRPr="00BA4651">
              <w:rPr>
                <w:rFonts w:cs="Tahoma"/>
                <w:b/>
                <w:sz w:val="22"/>
                <w:szCs w:val="22"/>
              </w:rPr>
              <w:t>:</w:t>
            </w:r>
            <w:r w:rsidRPr="00BA4651">
              <w:rPr>
                <w:rFonts w:cs="Tahoma"/>
                <w:b/>
                <w:sz w:val="22"/>
                <w:szCs w:val="22"/>
                <w:lang w:val="en-US"/>
              </w:rPr>
              <w:t xml:space="preserve"> </w:t>
            </w:r>
            <w:r w:rsidRPr="00BA4651">
              <w:rPr>
                <w:rFonts w:cs="Tahoma"/>
                <w:sz w:val="22"/>
                <w:szCs w:val="22"/>
              </w:rPr>
              <w:t>90911200-8 Υπηρεσίες καθαρισμού κτιρίων.</w:t>
            </w:r>
          </w:p>
        </w:tc>
      </w:tr>
      <w:tr w:rsidR="00145D00" w:rsidRPr="006E2FEC" w14:paraId="5655D431" w14:textId="77777777" w:rsidTr="004446C1">
        <w:tc>
          <w:tcPr>
            <w:tcW w:w="3708" w:type="dxa"/>
            <w:vAlign w:val="center"/>
          </w:tcPr>
          <w:p w14:paraId="26C9CAD3" w14:textId="77777777" w:rsidR="00145D00" w:rsidRPr="00BA4651" w:rsidRDefault="00145D00" w:rsidP="00145D00">
            <w:pPr>
              <w:pStyle w:val="TabletextChar"/>
              <w:rPr>
                <w:rFonts w:cs="Tahoma"/>
                <w:b/>
                <w:sz w:val="22"/>
                <w:szCs w:val="22"/>
              </w:rPr>
            </w:pPr>
            <w:r w:rsidRPr="00BA4651">
              <w:rPr>
                <w:rFonts w:cs="Tahoma"/>
                <w:b/>
                <w:sz w:val="22"/>
                <w:szCs w:val="22"/>
              </w:rPr>
              <w:t>ΕΙΔΟΣ ΔΙΑΔΙΚΑΣΙΑΣ</w:t>
            </w:r>
          </w:p>
        </w:tc>
        <w:tc>
          <w:tcPr>
            <w:tcW w:w="6147" w:type="dxa"/>
            <w:vAlign w:val="center"/>
          </w:tcPr>
          <w:p w14:paraId="2676D360" w14:textId="77777777" w:rsidR="00EE6D31" w:rsidRPr="00BA4651" w:rsidRDefault="00EE6D31" w:rsidP="00145D00">
            <w:pPr>
              <w:pStyle w:val="TabletextChar"/>
              <w:rPr>
                <w:rFonts w:cs="Tahoma"/>
                <w:sz w:val="22"/>
                <w:szCs w:val="22"/>
              </w:rPr>
            </w:pPr>
          </w:p>
          <w:p w14:paraId="3797D1BB" w14:textId="03007343" w:rsidR="00145D00" w:rsidRPr="00BA4651" w:rsidRDefault="00145D00" w:rsidP="00145D00">
            <w:pPr>
              <w:pStyle w:val="TabletextChar"/>
              <w:rPr>
                <w:rFonts w:cs="Tahoma"/>
                <w:sz w:val="22"/>
                <w:szCs w:val="22"/>
              </w:rPr>
            </w:pPr>
            <w:r w:rsidRPr="00BA4651">
              <w:rPr>
                <w:rFonts w:cs="Tahoma"/>
                <w:sz w:val="22"/>
                <w:szCs w:val="22"/>
              </w:rPr>
              <w:t>Ηλεκτρονικός Ανοικτός κάτω των ορίων Διαγωνισμός</w:t>
            </w:r>
            <w:r w:rsidRPr="00BA4651">
              <w:rPr>
                <w:rFonts w:cs="Tahoma"/>
                <w:color w:val="5B9BD5" w:themeColor="accent1"/>
                <w:sz w:val="22"/>
                <w:szCs w:val="22"/>
              </w:rPr>
              <w:t xml:space="preserve"> </w:t>
            </w:r>
            <w:r w:rsidRPr="00BA4651">
              <w:rPr>
                <w:rFonts w:cs="Tahoma"/>
                <w:sz w:val="22"/>
                <w:szCs w:val="22"/>
              </w:rPr>
              <w:t>με κριτήριο ανάθεσης την πλέον συμφέρουσα από οικονομική άποψη προσφορά: βάσει τιμής</w:t>
            </w:r>
          </w:p>
        </w:tc>
      </w:tr>
      <w:tr w:rsidR="00145D00" w:rsidRPr="006E2FEC" w14:paraId="358A7AEF" w14:textId="77777777" w:rsidTr="004446C1">
        <w:tc>
          <w:tcPr>
            <w:tcW w:w="3708" w:type="dxa"/>
            <w:vAlign w:val="center"/>
          </w:tcPr>
          <w:p w14:paraId="35BA2CCD" w14:textId="77777777" w:rsidR="00145D00" w:rsidRPr="00BA4651" w:rsidRDefault="00145D00" w:rsidP="00145D00">
            <w:pPr>
              <w:pStyle w:val="TabletextChar"/>
              <w:rPr>
                <w:rFonts w:cs="Tahoma"/>
                <w:b/>
                <w:sz w:val="22"/>
                <w:szCs w:val="22"/>
              </w:rPr>
            </w:pPr>
            <w:r w:rsidRPr="00BA4651">
              <w:rPr>
                <w:rFonts w:cs="Tahoma"/>
                <w:b/>
                <w:sz w:val="22"/>
                <w:szCs w:val="22"/>
              </w:rPr>
              <w:t>ΠΡΟΥΠΟΛΟΓΙΣΜΟΣ – ΕΚΤΙΜΩΜΕΝΗ ΑΞΙΑ ΣΥΜΒΑΣΗΣ</w:t>
            </w:r>
          </w:p>
        </w:tc>
        <w:tc>
          <w:tcPr>
            <w:tcW w:w="6147" w:type="dxa"/>
            <w:vAlign w:val="center"/>
          </w:tcPr>
          <w:p w14:paraId="42557583" w14:textId="77777777" w:rsidR="00EE6D31" w:rsidRPr="00BA4651" w:rsidRDefault="00EE6D31" w:rsidP="00C06A49">
            <w:pPr>
              <w:rPr>
                <w:rFonts w:ascii="Tahoma" w:hAnsi="Tahoma" w:cs="Tahoma"/>
                <w:szCs w:val="22"/>
                <w:lang w:val="el-GR"/>
              </w:rPr>
            </w:pPr>
          </w:p>
          <w:p w14:paraId="6389EF8A" w14:textId="38E83179" w:rsidR="00C06A49" w:rsidRPr="00BA4651" w:rsidRDefault="00C06A49" w:rsidP="00C06A49">
            <w:pPr>
              <w:rPr>
                <w:rFonts w:ascii="Tahoma" w:hAnsi="Tahoma" w:cs="Tahoma"/>
                <w:szCs w:val="22"/>
                <w:lang w:val="el-GR"/>
              </w:rPr>
            </w:pPr>
            <w:r w:rsidRPr="00BA4651">
              <w:rPr>
                <w:rFonts w:ascii="Tahoma" w:hAnsi="Tahoma" w:cs="Tahoma"/>
                <w:szCs w:val="22"/>
                <w:lang w:val="el-GR"/>
              </w:rPr>
              <w:t>Ο προϋπολογισμός του Έργου – συνολική εκτιμώμενη αξία σύμβασης ανέρχεται στο ποσό των Εκατόν Εβδομήντα Οκτώ χιλιάδων Τετρακοσίων Ενενήντα Ενός ευρώ και Εβδομήντα Επτά Λεπτών (178.491,7</w:t>
            </w:r>
            <w:r w:rsidR="00130208">
              <w:rPr>
                <w:rFonts w:ascii="Tahoma" w:hAnsi="Tahoma" w:cs="Tahoma"/>
                <w:szCs w:val="22"/>
                <w:lang w:val="el-GR"/>
              </w:rPr>
              <w:t>7</w:t>
            </w:r>
            <w:r w:rsidRPr="00BA4651">
              <w:rPr>
                <w:rFonts w:ascii="Tahoma" w:hAnsi="Tahoma" w:cs="Tahoma"/>
                <w:szCs w:val="22"/>
                <w:lang w:val="el-GR"/>
              </w:rPr>
              <w:t>€) μη περιλαμβανομένου ΦΠΑ (Προϋπολογισμός με ΦΠΑ: 221.329,80, ΦΠΑ 24% 42.838,0</w:t>
            </w:r>
            <w:r w:rsidR="00130208">
              <w:rPr>
                <w:rFonts w:ascii="Tahoma" w:hAnsi="Tahoma" w:cs="Tahoma"/>
                <w:szCs w:val="22"/>
                <w:lang w:val="el-GR"/>
              </w:rPr>
              <w:t>3</w:t>
            </w:r>
            <w:r w:rsidRPr="00BA4651">
              <w:rPr>
                <w:rFonts w:ascii="Tahoma" w:hAnsi="Tahoma" w:cs="Tahoma"/>
                <w:szCs w:val="22"/>
                <w:lang w:val="el-GR"/>
              </w:rPr>
              <w:t>) και αναλύεται ως εξής:</w:t>
            </w:r>
          </w:p>
          <w:p w14:paraId="3DB76FE1" w14:textId="78258456" w:rsidR="00C06A49" w:rsidRPr="00BA4651" w:rsidRDefault="00C06A49" w:rsidP="00C06A49">
            <w:pPr>
              <w:pStyle w:val="afb"/>
              <w:numPr>
                <w:ilvl w:val="0"/>
                <w:numId w:val="36"/>
              </w:numPr>
              <w:ind w:left="325" w:right="279" w:hanging="141"/>
              <w:rPr>
                <w:rFonts w:ascii="Tahoma" w:hAnsi="Tahoma" w:cs="Tahoma"/>
                <w:szCs w:val="22"/>
                <w:lang w:val="el-GR"/>
              </w:rPr>
            </w:pPr>
            <w:r w:rsidRPr="00BA4651">
              <w:rPr>
                <w:rFonts w:ascii="Tahoma" w:hAnsi="Tahoma" w:cs="Tahoma"/>
                <w:szCs w:val="22"/>
                <w:lang w:val="el-GR"/>
              </w:rPr>
              <w:t>Προϋπολογισμός αρχικού έργου μη περιλαμβανομένου του δικαιώματος προαίρεσης και μη περιλαμβανομένου ΦΠΑ: ογδόντα εννέα χιλιάδες διακόσια σαράντα πέντε ευρώ και ογδόντα εννέα λεπτά (89.245,89 €) (Προϋπολογισμός με ΦΠΑ: 110.664,90, ΦΠΑ 24% 21.419,01€)</w:t>
            </w:r>
          </w:p>
          <w:p w14:paraId="414BD00C" w14:textId="77777777" w:rsidR="00C06A49" w:rsidRPr="00BA4651" w:rsidRDefault="00C06A49" w:rsidP="00C06A49">
            <w:pPr>
              <w:pStyle w:val="afb"/>
              <w:ind w:left="325" w:right="279"/>
              <w:rPr>
                <w:rFonts w:ascii="Tahoma" w:hAnsi="Tahoma" w:cs="Tahoma"/>
                <w:szCs w:val="22"/>
                <w:lang w:val="el-GR"/>
              </w:rPr>
            </w:pPr>
          </w:p>
          <w:p w14:paraId="147936E0" w14:textId="5DDD2029" w:rsidR="00C06A49" w:rsidRPr="00BA4651" w:rsidRDefault="00C06A49" w:rsidP="00C06A49">
            <w:pPr>
              <w:pStyle w:val="afb"/>
              <w:numPr>
                <w:ilvl w:val="0"/>
                <w:numId w:val="36"/>
              </w:numPr>
              <w:ind w:left="325" w:right="279" w:hanging="141"/>
              <w:rPr>
                <w:rFonts w:ascii="Tahoma" w:hAnsi="Tahoma" w:cs="Tahoma"/>
                <w:szCs w:val="22"/>
                <w:lang w:val="el-GR"/>
              </w:rPr>
            </w:pPr>
            <w:r w:rsidRPr="00BA4651">
              <w:rPr>
                <w:rFonts w:ascii="Tahoma" w:hAnsi="Tahoma" w:cs="Tahoma"/>
                <w:szCs w:val="22"/>
                <w:lang w:val="el-GR"/>
              </w:rPr>
              <w:t>Προϋπολογισμός δικαιώματος προαίρεσης: έως το ποσοστό 100% του φυσικού και οικονομικού αντικειμένου, ήτοι έως του ποσού των ογδόντα εννέα χιλιάδων διακοσίων σαράντα πέντε ευρώ και ογδόντα εννέα λεπτών (89.245,89 €) (Προϋπολογισμός με ΦΠΑ: 110.664,90, ΦΠΑ 24% 21.419,01€)</w:t>
            </w:r>
          </w:p>
          <w:p w14:paraId="093AF30A" w14:textId="77777777" w:rsidR="00145D00" w:rsidRPr="00BA4651" w:rsidRDefault="00145D00" w:rsidP="00BE31F2">
            <w:pPr>
              <w:pStyle w:val="Tabletext"/>
              <w:ind w:left="133"/>
              <w:jc w:val="both"/>
              <w:rPr>
                <w:rFonts w:cs="Tahoma"/>
                <w:sz w:val="22"/>
                <w:szCs w:val="22"/>
              </w:rPr>
            </w:pPr>
          </w:p>
        </w:tc>
      </w:tr>
      <w:tr w:rsidR="00145D00" w:rsidRPr="006E2FEC" w14:paraId="2AA2F061" w14:textId="77777777" w:rsidTr="004446C1">
        <w:tc>
          <w:tcPr>
            <w:tcW w:w="3708" w:type="dxa"/>
            <w:vAlign w:val="center"/>
          </w:tcPr>
          <w:p w14:paraId="1C9AF46C" w14:textId="77777777" w:rsidR="00145D00" w:rsidRPr="00BA4651" w:rsidRDefault="00145D00" w:rsidP="00145D00">
            <w:pPr>
              <w:pStyle w:val="TabletextChar"/>
              <w:rPr>
                <w:rFonts w:cs="Tahoma"/>
                <w:b/>
                <w:sz w:val="22"/>
                <w:szCs w:val="22"/>
              </w:rPr>
            </w:pPr>
            <w:r w:rsidRPr="00BA4651">
              <w:rPr>
                <w:rFonts w:cs="Tahoma"/>
                <w:b/>
                <w:sz w:val="22"/>
                <w:szCs w:val="22"/>
              </w:rPr>
              <w:lastRenderedPageBreak/>
              <w:t>ΧΡΗΜΑΤΟΔΟΤΗΣΗ ΕΡΓΟΥ</w:t>
            </w:r>
          </w:p>
        </w:tc>
        <w:tc>
          <w:tcPr>
            <w:tcW w:w="6147" w:type="dxa"/>
            <w:vAlign w:val="center"/>
          </w:tcPr>
          <w:p w14:paraId="7F9FA5A7" w14:textId="77777777" w:rsidR="00145D00" w:rsidRPr="00BA4651" w:rsidRDefault="0067572C" w:rsidP="0067572C">
            <w:pPr>
              <w:pStyle w:val="TabletextChar"/>
              <w:jc w:val="both"/>
              <w:rPr>
                <w:rFonts w:cs="Tahoma"/>
                <w:sz w:val="22"/>
                <w:szCs w:val="22"/>
              </w:rPr>
            </w:pPr>
            <w:r w:rsidRPr="00BA4651">
              <w:rPr>
                <w:rFonts w:cs="Tahoma"/>
                <w:sz w:val="22"/>
                <w:szCs w:val="22"/>
              </w:rPr>
              <w:t>Το Τεχνικό Δελτίο του Έργου: «ΕΠΙΧΟΡΗΓΗΣΗ ΤΗΣ ΚΤΠΑΕ ΓΙΑ ΤΟ ΕΡΓΟ «Τεχνική Υποστήριξη Εφαρμογής για την κάλυψη λειτουργικών δαπανών και δαπανών αμοιβών προσωπικού της Κοινωνίας της Πληροφορίας Μ.Α.Ε για το έτος 2021» ΣΑΕ 063, με Κωδικό Έργου: 2021ΣΕ06300001, ή κάθε άλλο λογαριασμό, σχετικό με τα λειτουργικά έξοδα της Εταιρείας.</w:t>
            </w:r>
          </w:p>
        </w:tc>
      </w:tr>
      <w:tr w:rsidR="00145D00" w:rsidRPr="00BA4651" w14:paraId="62466091" w14:textId="77777777" w:rsidTr="004446C1">
        <w:tc>
          <w:tcPr>
            <w:tcW w:w="3708" w:type="dxa"/>
            <w:vAlign w:val="center"/>
          </w:tcPr>
          <w:p w14:paraId="47EC84B1" w14:textId="77777777" w:rsidR="00145D00" w:rsidRPr="00BA4651" w:rsidRDefault="00145D00" w:rsidP="00145D00">
            <w:pPr>
              <w:pStyle w:val="TabletextChar"/>
              <w:rPr>
                <w:rFonts w:cs="Tahoma"/>
                <w:b/>
                <w:sz w:val="22"/>
                <w:szCs w:val="22"/>
              </w:rPr>
            </w:pPr>
            <w:r w:rsidRPr="00BA4651">
              <w:rPr>
                <w:rFonts w:cs="Tahoma"/>
                <w:b/>
                <w:sz w:val="22"/>
                <w:szCs w:val="22"/>
              </w:rPr>
              <w:t xml:space="preserve">ΔΙΑΡΚΕΙΑ ΣΥΜΒΑΣΗΣ </w:t>
            </w:r>
          </w:p>
        </w:tc>
        <w:tc>
          <w:tcPr>
            <w:tcW w:w="6147" w:type="dxa"/>
            <w:vAlign w:val="center"/>
          </w:tcPr>
          <w:p w14:paraId="57AB50C4" w14:textId="77777777" w:rsidR="00145D00" w:rsidRPr="00BA4651" w:rsidRDefault="0088363A" w:rsidP="00F7561E">
            <w:pPr>
              <w:rPr>
                <w:rFonts w:ascii="Tahoma" w:hAnsi="Tahoma" w:cs="Tahoma"/>
                <w:szCs w:val="22"/>
                <w:highlight w:val="cyan"/>
                <w:lang w:val="el-GR"/>
              </w:rPr>
            </w:pPr>
            <w:r w:rsidRPr="00BA4651">
              <w:rPr>
                <w:rFonts w:ascii="Tahoma" w:hAnsi="Tahoma" w:cs="Tahoma"/>
                <w:b/>
                <w:szCs w:val="22"/>
                <w:lang w:val="el-GR"/>
              </w:rPr>
              <w:t xml:space="preserve">Δώδεκα (12) μήνες </w:t>
            </w:r>
          </w:p>
        </w:tc>
      </w:tr>
      <w:tr w:rsidR="00145D00" w:rsidRPr="00BA4651" w14:paraId="6E48A07B" w14:textId="77777777" w:rsidTr="004446C1">
        <w:tc>
          <w:tcPr>
            <w:tcW w:w="3708" w:type="dxa"/>
            <w:vAlign w:val="center"/>
          </w:tcPr>
          <w:p w14:paraId="40F3940F" w14:textId="77777777" w:rsidR="00145D00" w:rsidRPr="00BA4651" w:rsidRDefault="00145D00" w:rsidP="00145D00">
            <w:pPr>
              <w:pStyle w:val="TabletextChar"/>
              <w:rPr>
                <w:rFonts w:cs="Tahoma"/>
                <w:b/>
                <w:sz w:val="22"/>
                <w:szCs w:val="22"/>
              </w:rPr>
            </w:pPr>
            <w:r w:rsidRPr="00BA4651">
              <w:rPr>
                <w:rFonts w:cs="Tahoma"/>
                <w:b/>
                <w:sz w:val="22"/>
                <w:szCs w:val="22"/>
              </w:rPr>
              <w:t>ΗΜΕΡΟΜΗΝΙΑ ΔΙΑΚΗΡΥΞΗΣ</w:t>
            </w:r>
          </w:p>
        </w:tc>
        <w:tc>
          <w:tcPr>
            <w:tcW w:w="6147" w:type="dxa"/>
            <w:vAlign w:val="center"/>
          </w:tcPr>
          <w:p w14:paraId="5B83E72D" w14:textId="205422A6" w:rsidR="00145D00" w:rsidRPr="005F3D95" w:rsidRDefault="005F3D95" w:rsidP="005F3D95">
            <w:pPr>
              <w:rPr>
                <w:rFonts w:ascii="Tahoma" w:hAnsi="Tahoma" w:cs="Tahoma"/>
                <w:b/>
                <w:szCs w:val="22"/>
                <w:lang w:val="el-GR"/>
              </w:rPr>
            </w:pPr>
            <w:r w:rsidRPr="005F3D95">
              <w:rPr>
                <w:rFonts w:ascii="Tahoma" w:hAnsi="Tahoma" w:cs="Tahoma"/>
                <w:b/>
                <w:szCs w:val="22"/>
                <w:lang w:val="el-GR"/>
              </w:rPr>
              <w:t>29-12-2021</w:t>
            </w:r>
          </w:p>
        </w:tc>
      </w:tr>
      <w:tr w:rsidR="00145D00" w:rsidRPr="00BA4651" w14:paraId="0E36AAC5" w14:textId="77777777" w:rsidTr="004446C1">
        <w:tc>
          <w:tcPr>
            <w:tcW w:w="3708" w:type="dxa"/>
            <w:vAlign w:val="center"/>
          </w:tcPr>
          <w:p w14:paraId="7341878A" w14:textId="77777777" w:rsidR="00145D00" w:rsidRPr="00BA4651" w:rsidRDefault="00145D00" w:rsidP="00145D00">
            <w:pPr>
              <w:pStyle w:val="TabletextChar"/>
              <w:rPr>
                <w:rFonts w:cs="Tahoma"/>
                <w:b/>
                <w:sz w:val="22"/>
                <w:szCs w:val="22"/>
              </w:rPr>
            </w:pPr>
            <w:r w:rsidRPr="00BA4651">
              <w:rPr>
                <w:rFonts w:cs="Tahoma"/>
                <w:b/>
                <w:sz w:val="22"/>
                <w:szCs w:val="22"/>
              </w:rPr>
              <w:t>ΠΡΟΘΕΣΜΙΑ ΓΙΑ ΥΠΟΒΟΛΗ ΔΙΕΥΚΡΙΝΙΣΕΩΝ ΕΠΙ ΤΩΝ ΟΡΩΝ ΤΗΣ ΔΙΑΚΗΡΥΞΗΣ</w:t>
            </w:r>
          </w:p>
        </w:tc>
        <w:tc>
          <w:tcPr>
            <w:tcW w:w="6147" w:type="dxa"/>
            <w:vAlign w:val="center"/>
          </w:tcPr>
          <w:p w14:paraId="33F9B8E3" w14:textId="3B12A181" w:rsidR="00145D00" w:rsidRPr="00EE13D0" w:rsidRDefault="00EE13D0" w:rsidP="00EE13D0">
            <w:pPr>
              <w:rPr>
                <w:rFonts w:ascii="Tahoma" w:hAnsi="Tahoma" w:cs="Tahoma"/>
                <w:b/>
                <w:szCs w:val="22"/>
                <w:lang w:val="el-GR"/>
              </w:rPr>
            </w:pPr>
            <w:r w:rsidRPr="00EE13D0">
              <w:rPr>
                <w:rFonts w:ascii="Tahoma" w:hAnsi="Tahoma" w:cs="Tahoma"/>
                <w:b/>
                <w:szCs w:val="22"/>
                <w:lang w:val="el-GR"/>
              </w:rPr>
              <w:t>07-01-2022</w:t>
            </w:r>
          </w:p>
        </w:tc>
      </w:tr>
      <w:tr w:rsidR="00145D00" w:rsidRPr="0050701E" w14:paraId="4A0D7BE6" w14:textId="77777777" w:rsidTr="004446C1">
        <w:tc>
          <w:tcPr>
            <w:tcW w:w="3708" w:type="dxa"/>
            <w:vAlign w:val="center"/>
          </w:tcPr>
          <w:p w14:paraId="6241F3EC" w14:textId="77777777" w:rsidR="00145D00" w:rsidRPr="00BA4651" w:rsidRDefault="00145D00" w:rsidP="00145D00">
            <w:pPr>
              <w:pStyle w:val="TabletextChar"/>
              <w:rPr>
                <w:rFonts w:cs="Tahoma"/>
                <w:b/>
                <w:sz w:val="22"/>
                <w:szCs w:val="22"/>
              </w:rPr>
            </w:pPr>
            <w:r w:rsidRPr="00BA4651">
              <w:rPr>
                <w:rFonts w:cs="Tahoma"/>
                <w:b/>
                <w:sz w:val="22"/>
                <w:szCs w:val="22"/>
              </w:rPr>
              <w:t>ΗΜΕΡΟΜΗΝΙΑ ΈΝΑΡΞΗΣ ΗΛΕΚΤΡΟΝΙΚΗΣ ΥΠΟΒΟΛΗΣ ΠΡΟΣΦΟΡΩΝ</w:t>
            </w:r>
          </w:p>
        </w:tc>
        <w:tc>
          <w:tcPr>
            <w:tcW w:w="6147" w:type="dxa"/>
            <w:vAlign w:val="center"/>
          </w:tcPr>
          <w:p w14:paraId="173792F5" w14:textId="6A39B5A2" w:rsidR="00145D00" w:rsidRPr="00060016" w:rsidRDefault="00060016" w:rsidP="00060016">
            <w:pPr>
              <w:rPr>
                <w:rFonts w:ascii="Tahoma" w:hAnsi="Tahoma" w:cs="Tahoma"/>
                <w:b/>
                <w:szCs w:val="22"/>
                <w:lang w:val="el-GR"/>
              </w:rPr>
            </w:pPr>
            <w:r w:rsidRPr="00060016">
              <w:rPr>
                <w:rFonts w:ascii="Tahoma" w:hAnsi="Tahoma" w:cs="Tahoma"/>
                <w:b/>
                <w:szCs w:val="22"/>
                <w:lang w:val="el-GR"/>
              </w:rPr>
              <w:t>30-12-2021</w:t>
            </w:r>
            <w:r w:rsidR="00145D00" w:rsidRPr="00060016">
              <w:rPr>
                <w:rFonts w:ascii="Tahoma" w:hAnsi="Tahoma" w:cs="Tahoma"/>
                <w:b/>
                <w:szCs w:val="22"/>
                <w:lang w:val="el-GR"/>
              </w:rPr>
              <w:t xml:space="preserve"> </w:t>
            </w:r>
          </w:p>
        </w:tc>
      </w:tr>
      <w:tr w:rsidR="00145D00" w:rsidRPr="0050701E" w14:paraId="57549E14" w14:textId="77777777" w:rsidTr="004446C1">
        <w:tc>
          <w:tcPr>
            <w:tcW w:w="3708" w:type="dxa"/>
            <w:vAlign w:val="center"/>
          </w:tcPr>
          <w:p w14:paraId="0256F78E" w14:textId="77777777" w:rsidR="00145D00" w:rsidRPr="00BA4651" w:rsidRDefault="00145D00" w:rsidP="00145D00">
            <w:pPr>
              <w:pStyle w:val="TabletextChar"/>
              <w:rPr>
                <w:rFonts w:cs="Tahoma"/>
                <w:b/>
                <w:sz w:val="22"/>
                <w:szCs w:val="22"/>
              </w:rPr>
            </w:pPr>
            <w:r w:rsidRPr="00BA4651">
              <w:rPr>
                <w:rFonts w:cs="Tahoma"/>
                <w:b/>
                <w:sz w:val="22"/>
                <w:szCs w:val="22"/>
              </w:rPr>
              <w:t>ΚΑΤΑΛΗΚΤΙΚΗ ΗΜΕΡΟΜΗΝΙΑ ΚΑΙ ΩΡΑ ΥΠΟΒΟΛΗΣ ΠΡΟΣΦΟΡΩΝ</w:t>
            </w:r>
          </w:p>
        </w:tc>
        <w:tc>
          <w:tcPr>
            <w:tcW w:w="6147" w:type="dxa"/>
            <w:vAlign w:val="center"/>
          </w:tcPr>
          <w:p w14:paraId="5D63C39F" w14:textId="2F8F8484" w:rsidR="00145D00" w:rsidRPr="00784095" w:rsidRDefault="00784095" w:rsidP="00784095">
            <w:pPr>
              <w:rPr>
                <w:rFonts w:ascii="Tahoma" w:hAnsi="Tahoma" w:cs="Tahoma"/>
                <w:b/>
                <w:szCs w:val="22"/>
                <w:lang w:val="el-GR"/>
              </w:rPr>
            </w:pPr>
            <w:r w:rsidRPr="00784095">
              <w:rPr>
                <w:rFonts w:ascii="Tahoma" w:hAnsi="Tahoma" w:cs="Tahoma"/>
                <w:b/>
                <w:szCs w:val="22"/>
                <w:lang w:val="el-GR"/>
              </w:rPr>
              <w:t>17-01-2022</w:t>
            </w:r>
            <w:r w:rsidR="00145D00" w:rsidRPr="00BA4651">
              <w:rPr>
                <w:rFonts w:ascii="Tahoma" w:hAnsi="Tahoma" w:cs="Tahoma"/>
                <w:b/>
                <w:szCs w:val="22"/>
                <w:lang w:val="el-GR"/>
              </w:rPr>
              <w:t xml:space="preserve"> </w:t>
            </w:r>
            <w:r>
              <w:rPr>
                <w:rFonts w:ascii="Tahoma" w:hAnsi="Tahoma" w:cs="Tahoma"/>
                <w:b/>
                <w:szCs w:val="22"/>
                <w:lang w:val="el-GR"/>
              </w:rPr>
              <w:t>και</w:t>
            </w:r>
            <w:r w:rsidR="00145D00" w:rsidRPr="00BA4651">
              <w:rPr>
                <w:rFonts w:ascii="Tahoma" w:hAnsi="Tahoma" w:cs="Tahoma"/>
                <w:b/>
                <w:szCs w:val="22"/>
                <w:lang w:val="el-GR"/>
              </w:rPr>
              <w:t xml:space="preserve"> </w:t>
            </w:r>
            <w:r w:rsidR="00145D00" w:rsidRPr="00784095">
              <w:rPr>
                <w:rFonts w:ascii="Tahoma" w:hAnsi="Tahoma" w:cs="Tahoma"/>
                <w:b/>
                <w:szCs w:val="22"/>
                <w:lang w:val="el-GR"/>
              </w:rPr>
              <w:t xml:space="preserve">ώρα </w:t>
            </w:r>
            <w:r>
              <w:rPr>
                <w:rFonts w:ascii="Tahoma" w:hAnsi="Tahoma" w:cs="Tahoma"/>
                <w:b/>
                <w:szCs w:val="22"/>
                <w:lang w:val="el-GR"/>
              </w:rPr>
              <w:t>14:00</w:t>
            </w:r>
          </w:p>
        </w:tc>
      </w:tr>
      <w:tr w:rsidR="00145D00" w:rsidRPr="006E2FEC" w14:paraId="4AD6D465" w14:textId="77777777" w:rsidTr="004446C1">
        <w:tc>
          <w:tcPr>
            <w:tcW w:w="3708" w:type="dxa"/>
            <w:vAlign w:val="center"/>
          </w:tcPr>
          <w:p w14:paraId="644144A6" w14:textId="77777777" w:rsidR="00145D00" w:rsidRPr="00BA4651" w:rsidRDefault="00145D00" w:rsidP="00145D00">
            <w:pPr>
              <w:pStyle w:val="TabletextChar"/>
              <w:rPr>
                <w:rFonts w:cs="Tahoma"/>
                <w:b/>
                <w:sz w:val="22"/>
                <w:szCs w:val="22"/>
              </w:rPr>
            </w:pPr>
            <w:r w:rsidRPr="00BA4651">
              <w:rPr>
                <w:rFonts w:cs="Tahoma"/>
                <w:b/>
                <w:sz w:val="22"/>
                <w:szCs w:val="22"/>
              </w:rPr>
              <w:t>ΤΟΠΟΣ</w:t>
            </w:r>
            <w:r w:rsidRPr="00BA4651">
              <w:rPr>
                <w:rFonts w:cs="Tahoma"/>
                <w:b/>
                <w:sz w:val="22"/>
                <w:szCs w:val="22"/>
                <w:lang w:val="en-US"/>
              </w:rPr>
              <w:t xml:space="preserve"> </w:t>
            </w:r>
            <w:r w:rsidRPr="00BA4651">
              <w:rPr>
                <w:rFonts w:cs="Tahoma"/>
                <w:b/>
                <w:sz w:val="22"/>
                <w:szCs w:val="22"/>
              </w:rPr>
              <w:t>&amp; ΤΡΟΠΟΣ ΚΑΤΑΘΕΣΗΣ ΠΡΟΣΦΟΡΩΝ</w:t>
            </w:r>
          </w:p>
        </w:tc>
        <w:tc>
          <w:tcPr>
            <w:tcW w:w="6147" w:type="dxa"/>
            <w:vAlign w:val="center"/>
          </w:tcPr>
          <w:p w14:paraId="36F376E9"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Ηλεκτρονική Υποβολή:</w:t>
            </w:r>
          </w:p>
          <w:p w14:paraId="3525A3FC" w14:textId="340835C0"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 xml:space="preserve">Στη διαδικτυακή πύλη </w:t>
            </w:r>
            <w:hyperlink r:id="rId13" w:history="1">
              <w:r w:rsidR="00163658" w:rsidRPr="003B54B1">
                <w:rPr>
                  <w:rStyle w:val="-"/>
                  <w:rFonts w:ascii="Tahoma" w:hAnsi="Tahoma" w:cs="Tahoma"/>
                  <w:szCs w:val="22"/>
                  <w:lang w:val="en-US"/>
                </w:rPr>
                <w:t>www</w:t>
              </w:r>
              <w:r w:rsidR="00163658" w:rsidRPr="003B54B1">
                <w:rPr>
                  <w:rStyle w:val="-"/>
                  <w:rFonts w:ascii="Tahoma" w:hAnsi="Tahoma" w:cs="Tahoma"/>
                  <w:szCs w:val="22"/>
                  <w:lang w:val="el-GR"/>
                </w:rPr>
                <w:t>.</w:t>
              </w:r>
              <w:r w:rsidR="00163658" w:rsidRPr="003B54B1">
                <w:rPr>
                  <w:rStyle w:val="-"/>
                  <w:rFonts w:ascii="Tahoma" w:hAnsi="Tahoma" w:cs="Tahoma"/>
                  <w:szCs w:val="22"/>
                  <w:lang w:val="en-US"/>
                </w:rPr>
                <w:t>promitheus</w:t>
              </w:r>
              <w:r w:rsidR="00163658" w:rsidRPr="003B54B1">
                <w:rPr>
                  <w:rStyle w:val="-"/>
                  <w:rFonts w:ascii="Tahoma" w:hAnsi="Tahoma" w:cs="Tahoma"/>
                  <w:szCs w:val="22"/>
                  <w:lang w:val="el-GR"/>
                </w:rPr>
                <w:t>.</w:t>
              </w:r>
              <w:r w:rsidR="00163658" w:rsidRPr="003B54B1">
                <w:rPr>
                  <w:rStyle w:val="-"/>
                  <w:rFonts w:ascii="Tahoma" w:hAnsi="Tahoma" w:cs="Tahoma"/>
                  <w:szCs w:val="22"/>
                  <w:lang w:val="en-US"/>
                </w:rPr>
                <w:t>gov</w:t>
              </w:r>
              <w:r w:rsidR="00163658" w:rsidRPr="003B54B1">
                <w:rPr>
                  <w:rStyle w:val="-"/>
                  <w:rFonts w:ascii="Tahoma" w:hAnsi="Tahoma" w:cs="Tahoma"/>
                  <w:szCs w:val="22"/>
                  <w:lang w:val="el-GR"/>
                </w:rPr>
                <w:t>.</w:t>
              </w:r>
              <w:r w:rsidR="00163658" w:rsidRPr="003B54B1">
                <w:rPr>
                  <w:rStyle w:val="-"/>
                  <w:rFonts w:ascii="Tahoma" w:hAnsi="Tahoma" w:cs="Tahoma"/>
                  <w:szCs w:val="22"/>
                  <w:lang w:val="en-US"/>
                </w:rPr>
                <w:t>gr</w:t>
              </w:r>
            </w:hyperlink>
            <w:r w:rsidRPr="00BA4651">
              <w:rPr>
                <w:rFonts w:ascii="Tahoma" w:hAnsi="Tahoma" w:cs="Tahoma"/>
                <w:color w:val="0000FF"/>
                <w:szCs w:val="22"/>
                <w:lang w:val="el-GR"/>
              </w:rPr>
              <w:t xml:space="preserve"> </w:t>
            </w:r>
            <w:r w:rsidRPr="00BA4651">
              <w:rPr>
                <w:rFonts w:ascii="Tahoma" w:hAnsi="Tahoma" w:cs="Tahoma"/>
                <w:color w:val="000000"/>
                <w:szCs w:val="22"/>
                <w:lang w:val="el-GR"/>
              </w:rPr>
              <w:t>του</w:t>
            </w:r>
          </w:p>
          <w:p w14:paraId="0010BE23"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Εθνικού Συστήματος Ηλεκτρονικών Δημοσίων Συμβάσεων</w:t>
            </w:r>
          </w:p>
          <w:p w14:paraId="1D5AF20D" w14:textId="77777777" w:rsidR="00145D00" w:rsidRPr="00BA4651" w:rsidRDefault="00145D00" w:rsidP="00145D00">
            <w:pPr>
              <w:autoSpaceDE w:val="0"/>
              <w:autoSpaceDN w:val="0"/>
              <w:adjustRightInd w:val="0"/>
              <w:spacing w:after="0" w:line="276" w:lineRule="auto"/>
              <w:jc w:val="left"/>
              <w:rPr>
                <w:rFonts w:ascii="Tahoma" w:hAnsi="Tahoma" w:cs="Tahoma"/>
                <w:color w:val="000000"/>
                <w:szCs w:val="22"/>
                <w:lang w:val="el-GR"/>
              </w:rPr>
            </w:pPr>
            <w:r w:rsidRPr="00BA4651">
              <w:rPr>
                <w:rFonts w:ascii="Tahoma" w:hAnsi="Tahoma" w:cs="Tahoma"/>
                <w:color w:val="000000"/>
                <w:szCs w:val="22"/>
                <w:lang w:val="el-GR"/>
              </w:rPr>
              <w:t>(ΕΣΗΔΗΣ) (ηλεκτρονική μορφή)</w:t>
            </w:r>
          </w:p>
          <w:p w14:paraId="45048C14" w14:textId="77777777" w:rsidR="00145D00" w:rsidRPr="00BA4651" w:rsidRDefault="00145D00" w:rsidP="00145D00">
            <w:pPr>
              <w:spacing w:before="60" w:line="276" w:lineRule="auto"/>
              <w:jc w:val="left"/>
              <w:rPr>
                <w:rFonts w:ascii="Tahoma" w:hAnsi="Tahoma" w:cs="Tahoma"/>
                <w:szCs w:val="22"/>
                <w:lang w:val="el-GR"/>
              </w:rPr>
            </w:pPr>
            <w:r w:rsidRPr="00BA4651">
              <w:rPr>
                <w:rFonts w:ascii="Tahoma" w:hAnsi="Tahoma" w:cs="Tahoma"/>
                <w:color w:val="000000"/>
                <w:szCs w:val="22"/>
                <w:lang w:val="el-GR"/>
              </w:rPr>
              <w:t>Έντυπη Υποβολή:</w:t>
            </w:r>
          </w:p>
          <w:p w14:paraId="5A7EBAF3" w14:textId="77777777" w:rsidR="00145D00" w:rsidRPr="00BA4651" w:rsidRDefault="00145D00" w:rsidP="00145D00">
            <w:pPr>
              <w:autoSpaceDE w:val="0"/>
              <w:autoSpaceDN w:val="0"/>
              <w:adjustRightInd w:val="0"/>
              <w:spacing w:after="0" w:line="276" w:lineRule="auto"/>
              <w:jc w:val="left"/>
              <w:rPr>
                <w:rFonts w:ascii="Tahoma" w:hAnsi="Tahoma" w:cs="Tahoma"/>
                <w:szCs w:val="22"/>
                <w:lang w:val="el-GR"/>
              </w:rPr>
            </w:pPr>
            <w:r w:rsidRPr="00BA4651">
              <w:rPr>
                <w:rFonts w:ascii="Tahoma" w:hAnsi="Tahoma" w:cs="Tahoma"/>
                <w:color w:val="000000"/>
                <w:szCs w:val="22"/>
                <w:lang w:val="el-GR"/>
              </w:rPr>
              <w:t xml:space="preserve">Η έδρα της ΚτΠ </w:t>
            </w:r>
            <w:r w:rsidRPr="00BA4651">
              <w:rPr>
                <w:rFonts w:ascii="Tahoma" w:hAnsi="Tahoma" w:cs="Tahoma"/>
                <w:color w:val="000000"/>
                <w:szCs w:val="22"/>
                <w:lang w:val="en-US"/>
              </w:rPr>
              <w:t>M</w:t>
            </w:r>
            <w:r w:rsidRPr="00BA4651">
              <w:rPr>
                <w:rFonts w:ascii="Tahoma" w:hAnsi="Tahoma" w:cs="Tahoma"/>
                <w:color w:val="000000"/>
                <w:szCs w:val="22"/>
                <w:lang w:val="el-GR"/>
              </w:rPr>
              <w:t>.Α.Ε.</w:t>
            </w:r>
          </w:p>
        </w:tc>
      </w:tr>
      <w:tr w:rsidR="00145D00" w:rsidRPr="00BA4651" w14:paraId="3A85A586" w14:textId="77777777" w:rsidTr="004446C1">
        <w:tc>
          <w:tcPr>
            <w:tcW w:w="3708" w:type="dxa"/>
          </w:tcPr>
          <w:p w14:paraId="2E9EF18C" w14:textId="77777777" w:rsidR="00145D00" w:rsidRPr="00BA4651" w:rsidRDefault="00145D00" w:rsidP="00145D00">
            <w:pPr>
              <w:pStyle w:val="TabletextChar"/>
              <w:rPr>
                <w:rFonts w:cs="Tahoma"/>
                <w:b/>
                <w:sz w:val="22"/>
                <w:szCs w:val="22"/>
              </w:rPr>
            </w:pPr>
            <w:r w:rsidRPr="00BA4651">
              <w:rPr>
                <w:rFonts w:cs="Tahoma"/>
                <w:b/>
                <w:sz w:val="22"/>
                <w:szCs w:val="22"/>
              </w:rPr>
              <w:t>ΗΜΕΡΟΜΗΝΙΑ ΑΝΑΡΤΗΣΗΣ ΣΤΗ ΔΙΑΔΙΚΤΥΑΚΗ ΠΥΛΗ ΤΟΥ ΕΣΗΔΗΣ</w:t>
            </w:r>
          </w:p>
        </w:tc>
        <w:tc>
          <w:tcPr>
            <w:tcW w:w="6147" w:type="dxa"/>
            <w:vAlign w:val="center"/>
          </w:tcPr>
          <w:p w14:paraId="22A54CF2" w14:textId="1D269FC6" w:rsidR="00145D00" w:rsidRPr="00163658" w:rsidRDefault="00163658" w:rsidP="00145D00">
            <w:pPr>
              <w:autoSpaceDE w:val="0"/>
              <w:autoSpaceDN w:val="0"/>
              <w:adjustRightInd w:val="0"/>
              <w:spacing w:after="0" w:line="276" w:lineRule="auto"/>
              <w:jc w:val="left"/>
              <w:rPr>
                <w:rFonts w:ascii="Tahoma" w:hAnsi="Tahoma" w:cs="Tahoma"/>
                <w:b/>
                <w:color w:val="000000"/>
                <w:szCs w:val="22"/>
                <w:lang w:val="el-GR"/>
              </w:rPr>
            </w:pPr>
            <w:r w:rsidRPr="00163658">
              <w:rPr>
                <w:rFonts w:ascii="Tahoma" w:hAnsi="Tahoma" w:cs="Tahoma"/>
                <w:b/>
                <w:color w:val="000000"/>
                <w:szCs w:val="22"/>
                <w:lang w:val="el-GR"/>
              </w:rPr>
              <w:t>30-12</w:t>
            </w:r>
            <w:r w:rsidR="00145D00" w:rsidRPr="00163658">
              <w:rPr>
                <w:rFonts w:ascii="Tahoma" w:hAnsi="Tahoma" w:cs="Tahoma"/>
                <w:b/>
                <w:color w:val="000000"/>
                <w:szCs w:val="22"/>
                <w:lang w:val="el-GR"/>
              </w:rPr>
              <w:t>-202</w:t>
            </w:r>
            <w:r w:rsidRPr="00163658">
              <w:rPr>
                <w:rFonts w:ascii="Tahoma" w:hAnsi="Tahoma" w:cs="Tahoma"/>
                <w:b/>
                <w:color w:val="000000"/>
                <w:szCs w:val="22"/>
                <w:lang w:val="el-GR"/>
              </w:rPr>
              <w:t>1</w:t>
            </w:r>
          </w:p>
        </w:tc>
      </w:tr>
      <w:tr w:rsidR="00145D00" w:rsidRPr="0050701E" w14:paraId="1F7F0DA0" w14:textId="77777777" w:rsidTr="004446C1">
        <w:tc>
          <w:tcPr>
            <w:tcW w:w="3708" w:type="dxa"/>
            <w:vAlign w:val="center"/>
          </w:tcPr>
          <w:p w14:paraId="342BD5B4" w14:textId="77777777" w:rsidR="00145D00" w:rsidRPr="00BA4651" w:rsidRDefault="00145D00" w:rsidP="00145D00">
            <w:pPr>
              <w:pStyle w:val="TabletextChar"/>
              <w:rPr>
                <w:rFonts w:cs="Tahoma"/>
                <w:b/>
                <w:sz w:val="22"/>
                <w:szCs w:val="22"/>
              </w:rPr>
            </w:pPr>
            <w:r w:rsidRPr="00BA4651">
              <w:rPr>
                <w:rFonts w:cs="Tahoma"/>
                <w:b/>
                <w:sz w:val="22"/>
                <w:szCs w:val="22"/>
              </w:rPr>
              <w:t>ΗΜΕΡΟΜΗΝΙΑ ΚΑΙ ΩΡΑ ΑΠΟΣΦΡΑΓΙΣΗΣ ΠΡΟΣΦΟΡΩΝ</w:t>
            </w:r>
          </w:p>
        </w:tc>
        <w:tc>
          <w:tcPr>
            <w:tcW w:w="6147" w:type="dxa"/>
            <w:vAlign w:val="center"/>
          </w:tcPr>
          <w:p w14:paraId="10B233EF" w14:textId="086ED44F" w:rsidR="00145D00" w:rsidRPr="00BA4651" w:rsidRDefault="00BB4A51" w:rsidP="00BB4A51">
            <w:pPr>
              <w:autoSpaceDE w:val="0"/>
              <w:autoSpaceDN w:val="0"/>
              <w:adjustRightInd w:val="0"/>
              <w:spacing w:after="0" w:line="276" w:lineRule="auto"/>
              <w:jc w:val="left"/>
              <w:rPr>
                <w:rFonts w:cs="Tahoma"/>
                <w:szCs w:val="22"/>
              </w:rPr>
            </w:pPr>
            <w:r w:rsidRPr="00BB4A51">
              <w:rPr>
                <w:rFonts w:ascii="Tahoma" w:hAnsi="Tahoma" w:cs="Tahoma"/>
                <w:b/>
                <w:color w:val="000000"/>
                <w:szCs w:val="22"/>
                <w:lang w:val="el-GR"/>
              </w:rPr>
              <w:t>21-01</w:t>
            </w:r>
            <w:r w:rsidR="002F21A7">
              <w:rPr>
                <w:rFonts w:ascii="Tahoma" w:hAnsi="Tahoma" w:cs="Tahoma"/>
                <w:b/>
                <w:color w:val="000000"/>
                <w:szCs w:val="22"/>
                <w:lang w:val="el-GR"/>
              </w:rPr>
              <w:t>-2022</w:t>
            </w:r>
            <w:r w:rsidR="00145D00" w:rsidRPr="00BB4A51">
              <w:rPr>
                <w:rFonts w:ascii="Tahoma" w:hAnsi="Tahoma" w:cs="Tahoma"/>
                <w:b/>
                <w:color w:val="000000"/>
                <w:szCs w:val="22"/>
                <w:lang w:val="el-GR"/>
              </w:rPr>
              <w:t xml:space="preserve"> και ώρα </w:t>
            </w:r>
            <w:r w:rsidRPr="00BB4A51">
              <w:rPr>
                <w:rFonts w:ascii="Tahoma" w:hAnsi="Tahoma" w:cs="Tahoma"/>
                <w:b/>
                <w:color w:val="000000"/>
                <w:szCs w:val="22"/>
                <w:lang w:val="el-GR"/>
              </w:rPr>
              <w:t>14:00</w:t>
            </w:r>
          </w:p>
        </w:tc>
      </w:tr>
      <w:tr w:rsidR="00145D00" w:rsidRPr="0050701E" w14:paraId="07315265" w14:textId="77777777" w:rsidTr="004446C1">
        <w:tc>
          <w:tcPr>
            <w:tcW w:w="3708" w:type="dxa"/>
            <w:vAlign w:val="center"/>
          </w:tcPr>
          <w:p w14:paraId="683A76A2" w14:textId="77777777" w:rsidR="00145D00" w:rsidRPr="00BA4651" w:rsidRDefault="00145D00" w:rsidP="00145D00">
            <w:pPr>
              <w:pStyle w:val="TabletextChar"/>
              <w:rPr>
                <w:rFonts w:cs="Tahoma"/>
                <w:b/>
                <w:sz w:val="22"/>
                <w:szCs w:val="22"/>
              </w:rPr>
            </w:pPr>
          </w:p>
        </w:tc>
        <w:tc>
          <w:tcPr>
            <w:tcW w:w="6147" w:type="dxa"/>
            <w:vAlign w:val="center"/>
          </w:tcPr>
          <w:p w14:paraId="25E617F1" w14:textId="77777777" w:rsidR="00145D00" w:rsidRPr="00BA4651" w:rsidRDefault="00145D00" w:rsidP="00145D00">
            <w:pPr>
              <w:pStyle w:val="TabletextChar"/>
              <w:rPr>
                <w:rFonts w:cs="Tahoma"/>
                <w:b/>
                <w:color w:val="000000"/>
                <w:sz w:val="22"/>
                <w:szCs w:val="22"/>
                <w:highlight w:val="magenta"/>
              </w:rPr>
            </w:pPr>
          </w:p>
        </w:tc>
      </w:tr>
    </w:tbl>
    <w:p w14:paraId="0A329801" w14:textId="77777777" w:rsidR="00E06AAE" w:rsidRPr="00BA4651" w:rsidRDefault="00E06AAE" w:rsidP="00762EAA">
      <w:pPr>
        <w:rPr>
          <w:rFonts w:ascii="Tahoma" w:hAnsi="Tahoma" w:cs="Tahoma"/>
          <w:szCs w:val="22"/>
          <w:lang w:val="el-GR"/>
        </w:rPr>
      </w:pPr>
    </w:p>
    <w:p w14:paraId="51FE1164" w14:textId="77777777" w:rsidR="0080416A" w:rsidRPr="00BA4651" w:rsidRDefault="0080416A" w:rsidP="00762EAA">
      <w:pPr>
        <w:rPr>
          <w:rFonts w:ascii="Tahoma" w:hAnsi="Tahoma" w:cs="Tahoma"/>
          <w:szCs w:val="22"/>
          <w:lang w:val="el-GR"/>
        </w:rPr>
      </w:pPr>
    </w:p>
    <w:p w14:paraId="1AEDF78E" w14:textId="77777777" w:rsidR="0080416A" w:rsidRPr="00BA4651" w:rsidRDefault="0080416A" w:rsidP="00762EAA">
      <w:pPr>
        <w:rPr>
          <w:rFonts w:ascii="Tahoma" w:hAnsi="Tahoma" w:cs="Tahoma"/>
          <w:szCs w:val="22"/>
          <w:lang w:val="el-GR"/>
        </w:rPr>
      </w:pPr>
    </w:p>
    <w:p w14:paraId="363ECE57" w14:textId="77777777" w:rsidR="0080416A" w:rsidRPr="00BA4651" w:rsidRDefault="0080416A" w:rsidP="00762EAA">
      <w:pPr>
        <w:rPr>
          <w:rFonts w:ascii="Tahoma" w:hAnsi="Tahoma" w:cs="Tahoma"/>
          <w:szCs w:val="22"/>
          <w:lang w:val="el-GR"/>
        </w:rPr>
      </w:pPr>
    </w:p>
    <w:p w14:paraId="227EAB96" w14:textId="77777777" w:rsidR="0080416A" w:rsidRPr="00BA4651" w:rsidRDefault="0080416A" w:rsidP="00762EAA">
      <w:pPr>
        <w:rPr>
          <w:rFonts w:ascii="Tahoma" w:hAnsi="Tahoma" w:cs="Tahoma"/>
          <w:szCs w:val="22"/>
          <w:lang w:val="el-GR"/>
        </w:rPr>
      </w:pPr>
    </w:p>
    <w:p w14:paraId="70895402" w14:textId="77777777" w:rsidR="0080416A" w:rsidRPr="00BA4651" w:rsidRDefault="0080416A" w:rsidP="00762EAA">
      <w:pPr>
        <w:rPr>
          <w:rFonts w:ascii="Tahoma" w:hAnsi="Tahoma" w:cs="Tahoma"/>
          <w:szCs w:val="22"/>
          <w:lang w:val="el-GR"/>
        </w:rPr>
      </w:pPr>
    </w:p>
    <w:p w14:paraId="5F68CB9B" w14:textId="77777777" w:rsidR="0080416A" w:rsidRPr="00BA4651" w:rsidRDefault="0080416A" w:rsidP="00762EAA">
      <w:pPr>
        <w:rPr>
          <w:rFonts w:ascii="Tahoma" w:hAnsi="Tahoma" w:cs="Tahoma"/>
          <w:szCs w:val="22"/>
          <w:lang w:val="el-GR"/>
        </w:rPr>
      </w:pPr>
    </w:p>
    <w:p w14:paraId="5257F550" w14:textId="77777777" w:rsidR="0080416A" w:rsidRPr="00BA4651" w:rsidRDefault="0080416A" w:rsidP="00762EAA">
      <w:pPr>
        <w:rPr>
          <w:rFonts w:ascii="Tahoma" w:hAnsi="Tahoma" w:cs="Tahoma"/>
          <w:szCs w:val="22"/>
          <w:lang w:val="el-GR"/>
        </w:rPr>
      </w:pPr>
    </w:p>
    <w:p w14:paraId="136AEF82" w14:textId="77777777" w:rsidR="00762EAA" w:rsidRPr="00BA4651" w:rsidRDefault="00762EAA" w:rsidP="00762EAA">
      <w:pPr>
        <w:pStyle w:val="Contents"/>
        <w:rPr>
          <w:rFonts w:ascii="Tahoma" w:hAnsi="Tahoma" w:cs="Tahoma"/>
        </w:rPr>
      </w:pPr>
      <w:bookmarkStart w:id="3" w:name="_Toc89936994"/>
      <w:r w:rsidRPr="00BA4651">
        <w:rPr>
          <w:rFonts w:ascii="Tahoma" w:hAnsi="Tahoma" w:cs="Tahoma"/>
        </w:rPr>
        <w:lastRenderedPageBreak/>
        <w:t>Περιεχόμενα</w:t>
      </w:r>
      <w:bookmarkEnd w:id="3"/>
    </w:p>
    <w:p w14:paraId="6970B678" w14:textId="4D168F2A" w:rsidR="0085460E" w:rsidRDefault="00762EAA">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r w:rsidRPr="00BA4651">
        <w:rPr>
          <w:rFonts w:ascii="Tahoma" w:hAnsi="Tahoma" w:cs="Tahoma"/>
          <w:b/>
          <w:bCs/>
          <w:caps/>
        </w:rPr>
        <w:fldChar w:fldCharType="begin"/>
      </w:r>
      <w:r w:rsidRPr="00BA4651">
        <w:rPr>
          <w:rFonts w:ascii="Tahoma" w:hAnsi="Tahoma" w:cs="Tahoma"/>
          <w:lang w:val="el-GR"/>
        </w:rPr>
        <w:instrText xml:space="preserve"> </w:instrText>
      </w:r>
      <w:r w:rsidRPr="00BA4651">
        <w:rPr>
          <w:rFonts w:ascii="Tahoma" w:hAnsi="Tahoma" w:cs="Tahoma"/>
        </w:rPr>
        <w:instrText>TOC</w:instrText>
      </w:r>
      <w:r w:rsidRPr="00BA4651">
        <w:rPr>
          <w:rFonts w:ascii="Tahoma" w:hAnsi="Tahoma" w:cs="Tahoma"/>
          <w:lang w:val="el-GR"/>
        </w:rPr>
        <w:instrText xml:space="preserve"> \</w:instrText>
      </w:r>
      <w:r w:rsidRPr="00BA4651">
        <w:rPr>
          <w:rFonts w:ascii="Tahoma" w:hAnsi="Tahoma" w:cs="Tahoma"/>
        </w:rPr>
        <w:instrText>o</w:instrText>
      </w:r>
      <w:r w:rsidRPr="00BA4651">
        <w:rPr>
          <w:rFonts w:ascii="Tahoma" w:hAnsi="Tahoma" w:cs="Tahoma"/>
          <w:lang w:val="el-GR"/>
        </w:rPr>
        <w:instrText xml:space="preserve"> "1-4" \</w:instrText>
      </w:r>
      <w:r w:rsidRPr="00BA4651">
        <w:rPr>
          <w:rFonts w:ascii="Tahoma" w:hAnsi="Tahoma" w:cs="Tahoma"/>
        </w:rPr>
        <w:instrText>h</w:instrText>
      </w:r>
      <w:r w:rsidRPr="00BA4651">
        <w:rPr>
          <w:rFonts w:ascii="Tahoma" w:hAnsi="Tahoma" w:cs="Tahoma"/>
          <w:b/>
          <w:bCs/>
          <w:caps/>
        </w:rPr>
        <w:fldChar w:fldCharType="separate"/>
      </w:r>
      <w:hyperlink w:anchor="_Toc89936993" w:history="1">
        <w:r w:rsidR="0085460E" w:rsidRPr="008571C5">
          <w:rPr>
            <w:rStyle w:val="-"/>
            <w:rFonts w:ascii="Tahoma" w:hAnsi="Tahoma" w:cs="Tahoma"/>
            <w:noProof/>
            <w:lang w:val="el-GR"/>
          </w:rPr>
          <w:t>1.1.1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Συνοπτικά στοιχεία Έργου</w:t>
        </w:r>
        <w:r w:rsidR="0085460E">
          <w:rPr>
            <w:noProof/>
          </w:rPr>
          <w:tab/>
        </w:r>
        <w:r w:rsidR="0085460E">
          <w:rPr>
            <w:noProof/>
          </w:rPr>
          <w:fldChar w:fldCharType="begin"/>
        </w:r>
        <w:r w:rsidR="0085460E">
          <w:rPr>
            <w:noProof/>
          </w:rPr>
          <w:instrText xml:space="preserve"> PAGEREF _Toc89936993 \h </w:instrText>
        </w:r>
        <w:r w:rsidR="0085460E">
          <w:rPr>
            <w:noProof/>
          </w:rPr>
        </w:r>
        <w:r w:rsidR="0085460E">
          <w:rPr>
            <w:noProof/>
          </w:rPr>
          <w:fldChar w:fldCharType="separate"/>
        </w:r>
        <w:r w:rsidR="00E53371">
          <w:rPr>
            <w:noProof/>
          </w:rPr>
          <w:t>2</w:t>
        </w:r>
        <w:r w:rsidR="0085460E">
          <w:rPr>
            <w:noProof/>
          </w:rPr>
          <w:fldChar w:fldCharType="end"/>
        </w:r>
      </w:hyperlink>
    </w:p>
    <w:p w14:paraId="24150412" w14:textId="0CAADA25" w:rsidR="0085460E" w:rsidRDefault="00E53371">
      <w:pPr>
        <w:pStyle w:val="15"/>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6994" w:history="1">
        <w:r w:rsidR="0085460E" w:rsidRPr="008571C5">
          <w:rPr>
            <w:rStyle w:val="-"/>
            <w:rFonts w:ascii="Tahoma" w:hAnsi="Tahoma" w:cs="Tahoma"/>
            <w:noProof/>
          </w:rPr>
          <w:t>Περιεχόμενα</w:t>
        </w:r>
        <w:r w:rsidR="0085460E">
          <w:rPr>
            <w:noProof/>
          </w:rPr>
          <w:tab/>
        </w:r>
        <w:r w:rsidR="0085460E">
          <w:rPr>
            <w:noProof/>
          </w:rPr>
          <w:fldChar w:fldCharType="begin"/>
        </w:r>
        <w:r w:rsidR="0085460E">
          <w:rPr>
            <w:noProof/>
          </w:rPr>
          <w:instrText xml:space="preserve"> PAGEREF _Toc89936994 \h </w:instrText>
        </w:r>
        <w:r w:rsidR="0085460E">
          <w:rPr>
            <w:noProof/>
          </w:rPr>
        </w:r>
        <w:r w:rsidR="0085460E">
          <w:rPr>
            <w:noProof/>
          </w:rPr>
          <w:fldChar w:fldCharType="separate"/>
        </w:r>
        <w:r>
          <w:rPr>
            <w:noProof/>
          </w:rPr>
          <w:t>4</w:t>
        </w:r>
        <w:r w:rsidR="0085460E">
          <w:rPr>
            <w:noProof/>
          </w:rPr>
          <w:fldChar w:fldCharType="end"/>
        </w:r>
      </w:hyperlink>
    </w:p>
    <w:p w14:paraId="5549DE49" w14:textId="5F015D0F"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6995" w:history="1">
        <w:r w:rsidR="0085460E" w:rsidRPr="008571C5">
          <w:rPr>
            <w:rStyle w:val="-"/>
            <w:rFonts w:ascii="Tahoma" w:hAnsi="Tahoma" w:cs="Tahoma"/>
            <w:noProof/>
            <w:lang w:val="el-GR"/>
          </w:rPr>
          <w:t>1.</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ΑΝΑΘΕΤΟΥΣΑ ΑΡΧΗ ΚΑΙ ΑΝΤΙΚΕΙΜΕΝΟ ΣΥΜΒΑΣΗΣ</w:t>
        </w:r>
        <w:r w:rsidR="0085460E">
          <w:rPr>
            <w:noProof/>
          </w:rPr>
          <w:tab/>
        </w:r>
        <w:r w:rsidR="0085460E">
          <w:rPr>
            <w:noProof/>
          </w:rPr>
          <w:fldChar w:fldCharType="begin"/>
        </w:r>
        <w:r w:rsidR="0085460E">
          <w:rPr>
            <w:noProof/>
          </w:rPr>
          <w:instrText xml:space="preserve"> PAGEREF _Toc89936995 \h </w:instrText>
        </w:r>
        <w:r w:rsidR="0085460E">
          <w:rPr>
            <w:noProof/>
          </w:rPr>
        </w:r>
        <w:r w:rsidR="0085460E">
          <w:rPr>
            <w:noProof/>
          </w:rPr>
          <w:fldChar w:fldCharType="separate"/>
        </w:r>
        <w:r>
          <w:rPr>
            <w:noProof/>
          </w:rPr>
          <w:t>6</w:t>
        </w:r>
        <w:r w:rsidR="0085460E">
          <w:rPr>
            <w:noProof/>
          </w:rPr>
          <w:fldChar w:fldCharType="end"/>
        </w:r>
      </w:hyperlink>
    </w:p>
    <w:p w14:paraId="0DE175C2" w14:textId="4D1CB86C"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6" w:history="1">
        <w:r w:rsidR="0085460E" w:rsidRPr="008571C5">
          <w:rPr>
            <w:rStyle w:val="-"/>
            <w:rFonts w:ascii="Tahoma" w:hAnsi="Tahoma" w:cs="Tahoma"/>
            <w:noProof/>
            <w:lang w:val="el-GR"/>
          </w:rPr>
          <w:t>1.1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Στοιχεία Αναθέτουσας Αρχής</w:t>
        </w:r>
        <w:r w:rsidR="0085460E">
          <w:rPr>
            <w:noProof/>
          </w:rPr>
          <w:tab/>
        </w:r>
        <w:r w:rsidR="0085460E">
          <w:rPr>
            <w:noProof/>
          </w:rPr>
          <w:fldChar w:fldCharType="begin"/>
        </w:r>
        <w:r w:rsidR="0085460E">
          <w:rPr>
            <w:noProof/>
          </w:rPr>
          <w:instrText xml:space="preserve"> PAGEREF _Toc89936996 \h </w:instrText>
        </w:r>
        <w:r w:rsidR="0085460E">
          <w:rPr>
            <w:noProof/>
          </w:rPr>
        </w:r>
        <w:r w:rsidR="0085460E">
          <w:rPr>
            <w:noProof/>
          </w:rPr>
          <w:fldChar w:fldCharType="separate"/>
        </w:r>
        <w:r>
          <w:rPr>
            <w:noProof/>
          </w:rPr>
          <w:t>6</w:t>
        </w:r>
        <w:r w:rsidR="0085460E">
          <w:rPr>
            <w:noProof/>
          </w:rPr>
          <w:fldChar w:fldCharType="end"/>
        </w:r>
      </w:hyperlink>
    </w:p>
    <w:p w14:paraId="1D6F41C9" w14:textId="254C6F2A"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7" w:history="1">
        <w:r w:rsidR="0085460E" w:rsidRPr="008571C5">
          <w:rPr>
            <w:rStyle w:val="-"/>
            <w:rFonts w:ascii="Tahoma" w:hAnsi="Tahoma" w:cs="Tahoma"/>
            <w:noProof/>
            <w:lang w:val="el-GR"/>
          </w:rPr>
          <w:t>1.2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Στοιχεία Διαδικασίας-Χρηματοδότηση</w:t>
        </w:r>
        <w:r w:rsidR="0085460E">
          <w:rPr>
            <w:noProof/>
          </w:rPr>
          <w:tab/>
        </w:r>
        <w:r w:rsidR="0085460E">
          <w:rPr>
            <w:noProof/>
          </w:rPr>
          <w:fldChar w:fldCharType="begin"/>
        </w:r>
        <w:r w:rsidR="0085460E">
          <w:rPr>
            <w:noProof/>
          </w:rPr>
          <w:instrText xml:space="preserve"> PAGEREF _Toc89936997 \h </w:instrText>
        </w:r>
        <w:r w:rsidR="0085460E">
          <w:rPr>
            <w:noProof/>
          </w:rPr>
        </w:r>
        <w:r w:rsidR="0085460E">
          <w:rPr>
            <w:noProof/>
          </w:rPr>
          <w:fldChar w:fldCharType="separate"/>
        </w:r>
        <w:r>
          <w:rPr>
            <w:noProof/>
          </w:rPr>
          <w:t>7</w:t>
        </w:r>
        <w:r w:rsidR="0085460E">
          <w:rPr>
            <w:noProof/>
          </w:rPr>
          <w:fldChar w:fldCharType="end"/>
        </w:r>
      </w:hyperlink>
    </w:p>
    <w:p w14:paraId="503B793C" w14:textId="5A35CDED"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8" w:history="1">
        <w:r w:rsidR="0085460E" w:rsidRPr="008571C5">
          <w:rPr>
            <w:rStyle w:val="-"/>
            <w:rFonts w:ascii="Tahoma" w:hAnsi="Tahoma" w:cs="Tahoma"/>
            <w:noProof/>
            <w:lang w:val="el-GR"/>
          </w:rPr>
          <w:t>1.3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Συνοπτική Περιγραφή φυσικού και οικονομικού αντικειμένου της σύμβασης</w:t>
        </w:r>
        <w:r w:rsidR="0085460E">
          <w:rPr>
            <w:noProof/>
          </w:rPr>
          <w:tab/>
        </w:r>
        <w:r w:rsidR="0085460E">
          <w:rPr>
            <w:noProof/>
          </w:rPr>
          <w:fldChar w:fldCharType="begin"/>
        </w:r>
        <w:r w:rsidR="0085460E">
          <w:rPr>
            <w:noProof/>
          </w:rPr>
          <w:instrText xml:space="preserve"> PAGEREF _Toc89936998 \h </w:instrText>
        </w:r>
        <w:r w:rsidR="0085460E">
          <w:rPr>
            <w:noProof/>
          </w:rPr>
        </w:r>
        <w:r w:rsidR="0085460E">
          <w:rPr>
            <w:noProof/>
          </w:rPr>
          <w:fldChar w:fldCharType="separate"/>
        </w:r>
        <w:r>
          <w:rPr>
            <w:noProof/>
          </w:rPr>
          <w:t>7</w:t>
        </w:r>
        <w:r w:rsidR="0085460E">
          <w:rPr>
            <w:noProof/>
          </w:rPr>
          <w:fldChar w:fldCharType="end"/>
        </w:r>
      </w:hyperlink>
    </w:p>
    <w:p w14:paraId="14A6DC00" w14:textId="1D3FC254"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6999" w:history="1">
        <w:r w:rsidR="0085460E" w:rsidRPr="008571C5">
          <w:rPr>
            <w:rStyle w:val="-"/>
            <w:rFonts w:ascii="Tahoma" w:hAnsi="Tahoma" w:cs="Tahoma"/>
            <w:noProof/>
            <w:lang w:val="el-GR"/>
          </w:rPr>
          <w:t>1.4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Θεσμικό πλαίσιο</w:t>
        </w:r>
        <w:r w:rsidR="0085460E">
          <w:rPr>
            <w:noProof/>
          </w:rPr>
          <w:tab/>
        </w:r>
        <w:r w:rsidR="0085460E">
          <w:rPr>
            <w:noProof/>
          </w:rPr>
          <w:fldChar w:fldCharType="begin"/>
        </w:r>
        <w:r w:rsidR="0085460E">
          <w:rPr>
            <w:noProof/>
          </w:rPr>
          <w:instrText xml:space="preserve"> PAGEREF _Toc89936999 \h </w:instrText>
        </w:r>
        <w:r w:rsidR="0085460E">
          <w:rPr>
            <w:noProof/>
          </w:rPr>
        </w:r>
        <w:r w:rsidR="0085460E">
          <w:rPr>
            <w:noProof/>
          </w:rPr>
          <w:fldChar w:fldCharType="separate"/>
        </w:r>
        <w:r>
          <w:rPr>
            <w:noProof/>
          </w:rPr>
          <w:t>8</w:t>
        </w:r>
        <w:r w:rsidR="0085460E">
          <w:rPr>
            <w:noProof/>
          </w:rPr>
          <w:fldChar w:fldCharType="end"/>
        </w:r>
      </w:hyperlink>
    </w:p>
    <w:p w14:paraId="6052A060" w14:textId="4A16845C"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0" w:history="1">
        <w:r w:rsidR="0085460E" w:rsidRPr="008571C5">
          <w:rPr>
            <w:rStyle w:val="-"/>
            <w:rFonts w:ascii="Tahoma" w:hAnsi="Tahoma" w:cs="Tahoma"/>
            <w:noProof/>
            <w:lang w:val="el-GR"/>
          </w:rPr>
          <w:t>1.5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Προθεσμία παραλαβής προσφορών και διενέργεια διαγωνισμού</w:t>
        </w:r>
        <w:r w:rsidR="0085460E">
          <w:rPr>
            <w:noProof/>
          </w:rPr>
          <w:tab/>
        </w:r>
        <w:r w:rsidR="0085460E">
          <w:rPr>
            <w:noProof/>
          </w:rPr>
          <w:fldChar w:fldCharType="begin"/>
        </w:r>
        <w:r w:rsidR="0085460E">
          <w:rPr>
            <w:noProof/>
          </w:rPr>
          <w:instrText xml:space="preserve"> PAGEREF _Toc89937000 \h </w:instrText>
        </w:r>
        <w:r w:rsidR="0085460E">
          <w:rPr>
            <w:noProof/>
          </w:rPr>
        </w:r>
        <w:r w:rsidR="0085460E">
          <w:rPr>
            <w:noProof/>
          </w:rPr>
          <w:fldChar w:fldCharType="separate"/>
        </w:r>
        <w:r>
          <w:rPr>
            <w:noProof/>
          </w:rPr>
          <w:t>12</w:t>
        </w:r>
        <w:r w:rsidR="0085460E">
          <w:rPr>
            <w:noProof/>
          </w:rPr>
          <w:fldChar w:fldCharType="end"/>
        </w:r>
      </w:hyperlink>
    </w:p>
    <w:p w14:paraId="5CDF5B70" w14:textId="02E6C525"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1" w:history="1">
        <w:r w:rsidR="0085460E" w:rsidRPr="008571C5">
          <w:rPr>
            <w:rStyle w:val="-"/>
            <w:rFonts w:ascii="Tahoma" w:hAnsi="Tahoma" w:cs="Tahoma"/>
            <w:noProof/>
            <w:lang w:val="el-GR"/>
          </w:rPr>
          <w:t>1.6</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Δημοσιότητα</w:t>
        </w:r>
        <w:r w:rsidR="0085460E">
          <w:rPr>
            <w:noProof/>
          </w:rPr>
          <w:tab/>
        </w:r>
        <w:r w:rsidR="0085460E">
          <w:rPr>
            <w:noProof/>
          </w:rPr>
          <w:fldChar w:fldCharType="begin"/>
        </w:r>
        <w:r w:rsidR="0085460E">
          <w:rPr>
            <w:noProof/>
          </w:rPr>
          <w:instrText xml:space="preserve"> PAGEREF _Toc89937001 \h </w:instrText>
        </w:r>
        <w:r w:rsidR="0085460E">
          <w:rPr>
            <w:noProof/>
          </w:rPr>
        </w:r>
        <w:r w:rsidR="0085460E">
          <w:rPr>
            <w:noProof/>
          </w:rPr>
          <w:fldChar w:fldCharType="separate"/>
        </w:r>
        <w:r>
          <w:rPr>
            <w:noProof/>
          </w:rPr>
          <w:t>12</w:t>
        </w:r>
        <w:r w:rsidR="0085460E">
          <w:rPr>
            <w:noProof/>
          </w:rPr>
          <w:fldChar w:fldCharType="end"/>
        </w:r>
      </w:hyperlink>
    </w:p>
    <w:p w14:paraId="7FC3CC59" w14:textId="00C275D8"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2" w:history="1">
        <w:r w:rsidR="0085460E" w:rsidRPr="008571C5">
          <w:rPr>
            <w:rStyle w:val="-"/>
            <w:rFonts w:ascii="Tahoma" w:hAnsi="Tahoma" w:cs="Tahoma"/>
            <w:noProof/>
            <w:lang w:val="el-GR"/>
          </w:rPr>
          <w:t>1.7</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Αρχές εφαρμοζόμενες στη διαδικασία σύναψης</w:t>
        </w:r>
        <w:r w:rsidR="0085460E">
          <w:rPr>
            <w:noProof/>
          </w:rPr>
          <w:tab/>
        </w:r>
        <w:r w:rsidR="0085460E">
          <w:rPr>
            <w:noProof/>
          </w:rPr>
          <w:fldChar w:fldCharType="begin"/>
        </w:r>
        <w:r w:rsidR="0085460E">
          <w:rPr>
            <w:noProof/>
          </w:rPr>
          <w:instrText xml:space="preserve"> PAGEREF _Toc89937002 \h </w:instrText>
        </w:r>
        <w:r w:rsidR="0085460E">
          <w:rPr>
            <w:noProof/>
          </w:rPr>
        </w:r>
        <w:r w:rsidR="0085460E">
          <w:rPr>
            <w:noProof/>
          </w:rPr>
          <w:fldChar w:fldCharType="separate"/>
        </w:r>
        <w:r>
          <w:rPr>
            <w:noProof/>
          </w:rPr>
          <w:t>12</w:t>
        </w:r>
        <w:r w:rsidR="0085460E">
          <w:rPr>
            <w:noProof/>
          </w:rPr>
          <w:fldChar w:fldCharType="end"/>
        </w:r>
      </w:hyperlink>
    </w:p>
    <w:p w14:paraId="15836B6B" w14:textId="3F4FD998"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03" w:history="1">
        <w:r w:rsidR="0085460E" w:rsidRPr="008571C5">
          <w:rPr>
            <w:rStyle w:val="-"/>
            <w:rFonts w:ascii="Tahoma" w:hAnsi="Tahoma" w:cs="Tahoma"/>
            <w:noProof/>
            <w:lang w:val="el-GR"/>
          </w:rPr>
          <w:t>2.</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ΓΕΝΙΚΟΙ ΚΑΙ ΕΙΔΙΚΟΙ ΟΡΟΙ ΣΥΜΜΕΤΟΧΗΣ</w:t>
        </w:r>
        <w:r w:rsidR="0085460E">
          <w:rPr>
            <w:noProof/>
          </w:rPr>
          <w:tab/>
        </w:r>
        <w:r w:rsidR="0085460E">
          <w:rPr>
            <w:noProof/>
          </w:rPr>
          <w:fldChar w:fldCharType="begin"/>
        </w:r>
        <w:r w:rsidR="0085460E">
          <w:rPr>
            <w:noProof/>
          </w:rPr>
          <w:instrText xml:space="preserve"> PAGEREF _Toc89937003 \h </w:instrText>
        </w:r>
        <w:r w:rsidR="0085460E">
          <w:rPr>
            <w:noProof/>
          </w:rPr>
        </w:r>
        <w:r w:rsidR="0085460E">
          <w:rPr>
            <w:noProof/>
          </w:rPr>
          <w:fldChar w:fldCharType="separate"/>
        </w:r>
        <w:r>
          <w:rPr>
            <w:noProof/>
          </w:rPr>
          <w:t>13</w:t>
        </w:r>
        <w:r w:rsidR="0085460E">
          <w:rPr>
            <w:noProof/>
          </w:rPr>
          <w:fldChar w:fldCharType="end"/>
        </w:r>
      </w:hyperlink>
    </w:p>
    <w:p w14:paraId="6DBCAFBA" w14:textId="3D9BAA64"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04" w:history="1">
        <w:r w:rsidR="0085460E" w:rsidRPr="008571C5">
          <w:rPr>
            <w:rStyle w:val="-"/>
            <w:rFonts w:ascii="Tahoma" w:hAnsi="Tahoma" w:cs="Tahoma"/>
            <w:noProof/>
            <w:lang w:val="el-GR"/>
          </w:rPr>
          <w:t>2.1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Γενικές Πληροφορίες</w:t>
        </w:r>
        <w:r w:rsidR="0085460E">
          <w:rPr>
            <w:noProof/>
          </w:rPr>
          <w:tab/>
        </w:r>
        <w:r w:rsidR="0085460E">
          <w:rPr>
            <w:noProof/>
          </w:rPr>
          <w:fldChar w:fldCharType="begin"/>
        </w:r>
        <w:r w:rsidR="0085460E">
          <w:rPr>
            <w:noProof/>
          </w:rPr>
          <w:instrText xml:space="preserve"> PAGEREF _Toc89937004 \h </w:instrText>
        </w:r>
        <w:r w:rsidR="0085460E">
          <w:rPr>
            <w:noProof/>
          </w:rPr>
        </w:r>
        <w:r w:rsidR="0085460E">
          <w:rPr>
            <w:noProof/>
          </w:rPr>
          <w:fldChar w:fldCharType="separate"/>
        </w:r>
        <w:r>
          <w:rPr>
            <w:noProof/>
          </w:rPr>
          <w:t>13</w:t>
        </w:r>
        <w:r w:rsidR="0085460E">
          <w:rPr>
            <w:noProof/>
          </w:rPr>
          <w:fldChar w:fldCharType="end"/>
        </w:r>
      </w:hyperlink>
    </w:p>
    <w:p w14:paraId="7AAE53D3" w14:textId="259A7D51"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5" w:history="1">
        <w:r w:rsidR="0085460E" w:rsidRPr="008571C5">
          <w:rPr>
            <w:rStyle w:val="-"/>
            <w:rFonts w:ascii="Tahoma" w:hAnsi="Tahoma" w:cs="Tahoma"/>
            <w:noProof/>
            <w:lang w:val="el-GR"/>
          </w:rPr>
          <w:t>2.1.1.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Έγγραφα της σύμβασης</w:t>
        </w:r>
        <w:r w:rsidR="0085460E">
          <w:rPr>
            <w:noProof/>
          </w:rPr>
          <w:tab/>
        </w:r>
        <w:r w:rsidR="0085460E">
          <w:rPr>
            <w:noProof/>
          </w:rPr>
          <w:fldChar w:fldCharType="begin"/>
        </w:r>
        <w:r w:rsidR="0085460E">
          <w:rPr>
            <w:noProof/>
          </w:rPr>
          <w:instrText xml:space="preserve"> PAGEREF _Toc89937005 \h </w:instrText>
        </w:r>
        <w:r w:rsidR="0085460E">
          <w:rPr>
            <w:noProof/>
          </w:rPr>
        </w:r>
        <w:r w:rsidR="0085460E">
          <w:rPr>
            <w:noProof/>
          </w:rPr>
          <w:fldChar w:fldCharType="separate"/>
        </w:r>
        <w:r>
          <w:rPr>
            <w:noProof/>
          </w:rPr>
          <w:t>13</w:t>
        </w:r>
        <w:r w:rsidR="0085460E">
          <w:rPr>
            <w:noProof/>
          </w:rPr>
          <w:fldChar w:fldCharType="end"/>
        </w:r>
      </w:hyperlink>
    </w:p>
    <w:p w14:paraId="0CD2BD2B" w14:textId="176FD91C"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6" w:history="1">
        <w:r w:rsidR="0085460E" w:rsidRPr="008571C5">
          <w:rPr>
            <w:rStyle w:val="-"/>
            <w:rFonts w:ascii="Tahoma" w:hAnsi="Tahoma" w:cs="Tahoma"/>
            <w:noProof/>
            <w:lang w:val="el-GR"/>
          </w:rPr>
          <w:t xml:space="preserve">2.1.2.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Επικοινωνία - Πρόσβαση στα έγγραφα της Σύμβασης</w:t>
        </w:r>
        <w:r w:rsidR="0085460E">
          <w:rPr>
            <w:noProof/>
          </w:rPr>
          <w:tab/>
        </w:r>
        <w:r w:rsidR="0085460E">
          <w:rPr>
            <w:noProof/>
          </w:rPr>
          <w:fldChar w:fldCharType="begin"/>
        </w:r>
        <w:r w:rsidR="0085460E">
          <w:rPr>
            <w:noProof/>
          </w:rPr>
          <w:instrText xml:space="preserve"> PAGEREF _Toc89937006 \h </w:instrText>
        </w:r>
        <w:r w:rsidR="0085460E">
          <w:rPr>
            <w:noProof/>
          </w:rPr>
        </w:r>
        <w:r w:rsidR="0085460E">
          <w:rPr>
            <w:noProof/>
          </w:rPr>
          <w:fldChar w:fldCharType="separate"/>
        </w:r>
        <w:r>
          <w:rPr>
            <w:noProof/>
          </w:rPr>
          <w:t>13</w:t>
        </w:r>
        <w:r w:rsidR="0085460E">
          <w:rPr>
            <w:noProof/>
          </w:rPr>
          <w:fldChar w:fldCharType="end"/>
        </w:r>
      </w:hyperlink>
    </w:p>
    <w:p w14:paraId="0BAFC350" w14:textId="2E744522"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7" w:history="1">
        <w:r w:rsidR="0085460E" w:rsidRPr="008571C5">
          <w:rPr>
            <w:rStyle w:val="-"/>
            <w:rFonts w:ascii="Tahoma" w:hAnsi="Tahoma" w:cs="Tahoma"/>
            <w:noProof/>
            <w:lang w:val="el-GR"/>
          </w:rPr>
          <w:t>2.1.3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Παροχή Διευκρινίσεων</w:t>
        </w:r>
        <w:r w:rsidR="0085460E">
          <w:rPr>
            <w:noProof/>
          </w:rPr>
          <w:tab/>
        </w:r>
        <w:r w:rsidR="0085460E">
          <w:rPr>
            <w:noProof/>
          </w:rPr>
          <w:fldChar w:fldCharType="begin"/>
        </w:r>
        <w:r w:rsidR="0085460E">
          <w:rPr>
            <w:noProof/>
          </w:rPr>
          <w:instrText xml:space="preserve"> PAGEREF _Toc89937007 \h </w:instrText>
        </w:r>
        <w:r w:rsidR="0085460E">
          <w:rPr>
            <w:noProof/>
          </w:rPr>
        </w:r>
        <w:r w:rsidR="0085460E">
          <w:rPr>
            <w:noProof/>
          </w:rPr>
          <w:fldChar w:fldCharType="separate"/>
        </w:r>
        <w:r>
          <w:rPr>
            <w:noProof/>
          </w:rPr>
          <w:t>13</w:t>
        </w:r>
        <w:r w:rsidR="0085460E">
          <w:rPr>
            <w:noProof/>
          </w:rPr>
          <w:fldChar w:fldCharType="end"/>
        </w:r>
      </w:hyperlink>
    </w:p>
    <w:p w14:paraId="70E47960" w14:textId="0C57E5A8"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8" w:history="1">
        <w:r w:rsidR="0085460E" w:rsidRPr="008571C5">
          <w:rPr>
            <w:rStyle w:val="-"/>
            <w:rFonts w:ascii="Tahoma" w:hAnsi="Tahoma" w:cs="Tahoma"/>
            <w:noProof/>
            <w:lang w:val="el-GR"/>
          </w:rPr>
          <w:t>2.1.4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Γλώσσα</w:t>
        </w:r>
        <w:r w:rsidR="0085460E">
          <w:rPr>
            <w:noProof/>
          </w:rPr>
          <w:tab/>
        </w:r>
        <w:r w:rsidR="0085460E">
          <w:rPr>
            <w:noProof/>
          </w:rPr>
          <w:fldChar w:fldCharType="begin"/>
        </w:r>
        <w:r w:rsidR="0085460E">
          <w:rPr>
            <w:noProof/>
          </w:rPr>
          <w:instrText xml:space="preserve"> PAGEREF _Toc89937008 \h </w:instrText>
        </w:r>
        <w:r w:rsidR="0085460E">
          <w:rPr>
            <w:noProof/>
          </w:rPr>
        </w:r>
        <w:r w:rsidR="0085460E">
          <w:rPr>
            <w:noProof/>
          </w:rPr>
          <w:fldChar w:fldCharType="separate"/>
        </w:r>
        <w:r>
          <w:rPr>
            <w:noProof/>
          </w:rPr>
          <w:t>14</w:t>
        </w:r>
        <w:r w:rsidR="0085460E">
          <w:rPr>
            <w:noProof/>
          </w:rPr>
          <w:fldChar w:fldCharType="end"/>
        </w:r>
      </w:hyperlink>
    </w:p>
    <w:p w14:paraId="08114340" w14:textId="06CAE796"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09" w:history="1">
        <w:r w:rsidR="0085460E" w:rsidRPr="008571C5">
          <w:rPr>
            <w:rStyle w:val="-"/>
            <w:rFonts w:ascii="Tahoma" w:hAnsi="Tahoma" w:cs="Tahoma"/>
            <w:noProof/>
            <w:lang w:val="el-GR"/>
          </w:rPr>
          <w:t xml:space="preserve">2.1.5.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Εγγυήσεις</w:t>
        </w:r>
        <w:r w:rsidR="0085460E">
          <w:rPr>
            <w:noProof/>
          </w:rPr>
          <w:tab/>
        </w:r>
        <w:r w:rsidR="0085460E">
          <w:rPr>
            <w:noProof/>
          </w:rPr>
          <w:fldChar w:fldCharType="begin"/>
        </w:r>
        <w:r w:rsidR="0085460E">
          <w:rPr>
            <w:noProof/>
          </w:rPr>
          <w:instrText xml:space="preserve"> PAGEREF _Toc89937009 \h </w:instrText>
        </w:r>
        <w:r w:rsidR="0085460E">
          <w:rPr>
            <w:noProof/>
          </w:rPr>
        </w:r>
        <w:r w:rsidR="0085460E">
          <w:rPr>
            <w:noProof/>
          </w:rPr>
          <w:fldChar w:fldCharType="separate"/>
        </w:r>
        <w:r>
          <w:rPr>
            <w:noProof/>
          </w:rPr>
          <w:t>14</w:t>
        </w:r>
        <w:r w:rsidR="0085460E">
          <w:rPr>
            <w:noProof/>
          </w:rPr>
          <w:fldChar w:fldCharType="end"/>
        </w:r>
      </w:hyperlink>
    </w:p>
    <w:p w14:paraId="194DACF8" w14:textId="0954BF35" w:rsidR="0085460E" w:rsidRDefault="00E53371">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10" w:history="1">
        <w:r w:rsidR="0085460E" w:rsidRPr="008571C5">
          <w:rPr>
            <w:rStyle w:val="-"/>
            <w:rFonts w:ascii="Tahoma" w:hAnsi="Tahoma" w:cs="Tahoma"/>
            <w:noProof/>
            <w:lang w:val="el-GR"/>
          </w:rPr>
          <w:t>2.1.6 Προστασία Προσωπικών Δεδομένων</w:t>
        </w:r>
        <w:r w:rsidR="0085460E">
          <w:rPr>
            <w:noProof/>
          </w:rPr>
          <w:tab/>
        </w:r>
        <w:r w:rsidR="0085460E">
          <w:rPr>
            <w:noProof/>
          </w:rPr>
          <w:fldChar w:fldCharType="begin"/>
        </w:r>
        <w:r w:rsidR="0085460E">
          <w:rPr>
            <w:noProof/>
          </w:rPr>
          <w:instrText xml:space="preserve"> PAGEREF _Toc89937010 \h </w:instrText>
        </w:r>
        <w:r w:rsidR="0085460E">
          <w:rPr>
            <w:noProof/>
          </w:rPr>
        </w:r>
        <w:r w:rsidR="0085460E">
          <w:rPr>
            <w:noProof/>
          </w:rPr>
          <w:fldChar w:fldCharType="separate"/>
        </w:r>
        <w:r>
          <w:rPr>
            <w:noProof/>
          </w:rPr>
          <w:t>15</w:t>
        </w:r>
        <w:r w:rsidR="0085460E">
          <w:rPr>
            <w:noProof/>
          </w:rPr>
          <w:fldChar w:fldCharType="end"/>
        </w:r>
      </w:hyperlink>
    </w:p>
    <w:p w14:paraId="53F15AD8" w14:textId="353BA9D8"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11" w:history="1">
        <w:r w:rsidR="0085460E" w:rsidRPr="008571C5">
          <w:rPr>
            <w:rStyle w:val="-"/>
            <w:rFonts w:ascii="Tahoma" w:hAnsi="Tahoma" w:cs="Tahoma"/>
            <w:noProof/>
            <w:lang w:val="el-GR"/>
          </w:rPr>
          <w:t>2.2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Δικαίωμα Συμμετοχής - Κριτήρια Ποιοτικής Επιλογής</w:t>
        </w:r>
        <w:r w:rsidR="0085460E">
          <w:rPr>
            <w:noProof/>
          </w:rPr>
          <w:tab/>
        </w:r>
        <w:r w:rsidR="0085460E">
          <w:rPr>
            <w:noProof/>
          </w:rPr>
          <w:fldChar w:fldCharType="begin"/>
        </w:r>
        <w:r w:rsidR="0085460E">
          <w:rPr>
            <w:noProof/>
          </w:rPr>
          <w:instrText xml:space="preserve"> PAGEREF _Toc89937011 \h </w:instrText>
        </w:r>
        <w:r w:rsidR="0085460E">
          <w:rPr>
            <w:noProof/>
          </w:rPr>
        </w:r>
        <w:r w:rsidR="0085460E">
          <w:rPr>
            <w:noProof/>
          </w:rPr>
          <w:fldChar w:fldCharType="separate"/>
        </w:r>
        <w:r>
          <w:rPr>
            <w:noProof/>
          </w:rPr>
          <w:t>15</w:t>
        </w:r>
        <w:r w:rsidR="0085460E">
          <w:rPr>
            <w:noProof/>
          </w:rPr>
          <w:fldChar w:fldCharType="end"/>
        </w:r>
      </w:hyperlink>
    </w:p>
    <w:p w14:paraId="6D36E583" w14:textId="0BDF44A2"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2" w:history="1">
        <w:r w:rsidR="0085460E" w:rsidRPr="008571C5">
          <w:rPr>
            <w:rStyle w:val="-"/>
            <w:rFonts w:ascii="Tahoma" w:hAnsi="Tahoma" w:cs="Tahoma"/>
            <w:noProof/>
            <w:lang w:val="el-GR"/>
          </w:rPr>
          <w:t>2.2.1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Δικαίωμα συμμετοχής</w:t>
        </w:r>
        <w:r w:rsidR="0085460E">
          <w:rPr>
            <w:noProof/>
          </w:rPr>
          <w:tab/>
        </w:r>
        <w:r w:rsidR="0085460E">
          <w:rPr>
            <w:noProof/>
          </w:rPr>
          <w:fldChar w:fldCharType="begin"/>
        </w:r>
        <w:r w:rsidR="0085460E">
          <w:rPr>
            <w:noProof/>
          </w:rPr>
          <w:instrText xml:space="preserve"> PAGEREF _Toc89937012 \h </w:instrText>
        </w:r>
        <w:r w:rsidR="0085460E">
          <w:rPr>
            <w:noProof/>
          </w:rPr>
        </w:r>
        <w:r w:rsidR="0085460E">
          <w:rPr>
            <w:noProof/>
          </w:rPr>
          <w:fldChar w:fldCharType="separate"/>
        </w:r>
        <w:r>
          <w:rPr>
            <w:noProof/>
          </w:rPr>
          <w:t>15</w:t>
        </w:r>
        <w:r w:rsidR="0085460E">
          <w:rPr>
            <w:noProof/>
          </w:rPr>
          <w:fldChar w:fldCharType="end"/>
        </w:r>
      </w:hyperlink>
    </w:p>
    <w:p w14:paraId="6E0FB2A5" w14:textId="74E6E6EB"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3" w:history="1">
        <w:r w:rsidR="0085460E" w:rsidRPr="008571C5">
          <w:rPr>
            <w:rStyle w:val="-"/>
            <w:rFonts w:ascii="Tahoma" w:hAnsi="Tahoma" w:cs="Tahoma"/>
            <w:noProof/>
            <w:lang w:val="el-GR"/>
          </w:rPr>
          <w:t>2.2.2</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Εγγύηση συμμετοχής</w:t>
        </w:r>
        <w:r w:rsidR="0085460E">
          <w:rPr>
            <w:noProof/>
          </w:rPr>
          <w:tab/>
        </w:r>
        <w:r w:rsidR="0085460E">
          <w:rPr>
            <w:noProof/>
          </w:rPr>
          <w:fldChar w:fldCharType="begin"/>
        </w:r>
        <w:r w:rsidR="0085460E">
          <w:rPr>
            <w:noProof/>
          </w:rPr>
          <w:instrText xml:space="preserve"> PAGEREF _Toc89937013 \h </w:instrText>
        </w:r>
        <w:r w:rsidR="0085460E">
          <w:rPr>
            <w:noProof/>
          </w:rPr>
        </w:r>
        <w:r w:rsidR="0085460E">
          <w:rPr>
            <w:noProof/>
          </w:rPr>
          <w:fldChar w:fldCharType="separate"/>
        </w:r>
        <w:r>
          <w:rPr>
            <w:noProof/>
          </w:rPr>
          <w:t>16</w:t>
        </w:r>
        <w:r w:rsidR="0085460E">
          <w:rPr>
            <w:noProof/>
          </w:rPr>
          <w:fldChar w:fldCharType="end"/>
        </w:r>
      </w:hyperlink>
    </w:p>
    <w:p w14:paraId="6B455F0C" w14:textId="05E45C0F"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4" w:history="1">
        <w:r w:rsidR="0085460E" w:rsidRPr="008571C5">
          <w:rPr>
            <w:rStyle w:val="-"/>
            <w:rFonts w:ascii="Tahoma" w:hAnsi="Tahoma" w:cs="Tahoma"/>
            <w:noProof/>
            <w:lang w:val="el-GR"/>
          </w:rPr>
          <w:t>2.2.3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Λόγοι αποκλεισμού</w:t>
        </w:r>
        <w:r w:rsidR="0085460E">
          <w:rPr>
            <w:noProof/>
          </w:rPr>
          <w:tab/>
        </w:r>
        <w:r w:rsidR="0085460E">
          <w:rPr>
            <w:noProof/>
          </w:rPr>
          <w:fldChar w:fldCharType="begin"/>
        </w:r>
        <w:r w:rsidR="0085460E">
          <w:rPr>
            <w:noProof/>
          </w:rPr>
          <w:instrText xml:space="preserve"> PAGEREF _Toc89937014 \h </w:instrText>
        </w:r>
        <w:r w:rsidR="0085460E">
          <w:rPr>
            <w:noProof/>
          </w:rPr>
        </w:r>
        <w:r w:rsidR="0085460E">
          <w:rPr>
            <w:noProof/>
          </w:rPr>
          <w:fldChar w:fldCharType="separate"/>
        </w:r>
        <w:r>
          <w:rPr>
            <w:noProof/>
          </w:rPr>
          <w:t>17</w:t>
        </w:r>
        <w:r w:rsidR="0085460E">
          <w:rPr>
            <w:noProof/>
          </w:rPr>
          <w:fldChar w:fldCharType="end"/>
        </w:r>
      </w:hyperlink>
    </w:p>
    <w:p w14:paraId="5F5C39FB" w14:textId="550C8728"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5" w:history="1">
        <w:r w:rsidR="0085460E" w:rsidRPr="008571C5">
          <w:rPr>
            <w:rStyle w:val="-"/>
            <w:rFonts w:ascii="Tahoma" w:hAnsi="Tahoma" w:cs="Tahoma"/>
            <w:noProof/>
            <w:lang w:val="el-GR"/>
          </w:rPr>
          <w:t>2.2.4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Καταλληλόλητα άσκησης επαγγελματικής δραστηριότητας</w:t>
        </w:r>
        <w:r w:rsidR="0085460E">
          <w:rPr>
            <w:noProof/>
          </w:rPr>
          <w:tab/>
        </w:r>
        <w:r w:rsidR="0085460E">
          <w:rPr>
            <w:noProof/>
          </w:rPr>
          <w:fldChar w:fldCharType="begin"/>
        </w:r>
        <w:r w:rsidR="0085460E">
          <w:rPr>
            <w:noProof/>
          </w:rPr>
          <w:instrText xml:space="preserve"> PAGEREF _Toc89937015 \h </w:instrText>
        </w:r>
        <w:r w:rsidR="0085460E">
          <w:rPr>
            <w:noProof/>
          </w:rPr>
        </w:r>
        <w:r w:rsidR="0085460E">
          <w:rPr>
            <w:noProof/>
          </w:rPr>
          <w:fldChar w:fldCharType="separate"/>
        </w:r>
        <w:r>
          <w:rPr>
            <w:noProof/>
          </w:rPr>
          <w:t>21</w:t>
        </w:r>
        <w:r w:rsidR="0085460E">
          <w:rPr>
            <w:noProof/>
          </w:rPr>
          <w:fldChar w:fldCharType="end"/>
        </w:r>
      </w:hyperlink>
    </w:p>
    <w:p w14:paraId="70293E4D" w14:textId="2F37FBF2"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6" w:history="1">
        <w:r w:rsidR="0085460E" w:rsidRPr="008571C5">
          <w:rPr>
            <w:rStyle w:val="-"/>
            <w:rFonts w:ascii="Tahoma" w:hAnsi="Tahoma" w:cs="Tahoma"/>
            <w:noProof/>
            <w:lang w:val="el-GR"/>
          </w:rPr>
          <w:t>2.2.5</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Οικονομική και χρηματοοικονομική επάρκεια</w:t>
        </w:r>
        <w:r w:rsidR="0085460E">
          <w:rPr>
            <w:noProof/>
          </w:rPr>
          <w:tab/>
        </w:r>
        <w:r w:rsidR="0085460E">
          <w:rPr>
            <w:noProof/>
          </w:rPr>
          <w:fldChar w:fldCharType="begin"/>
        </w:r>
        <w:r w:rsidR="0085460E">
          <w:rPr>
            <w:noProof/>
          </w:rPr>
          <w:instrText xml:space="preserve"> PAGEREF _Toc89937016 \h </w:instrText>
        </w:r>
        <w:r w:rsidR="0085460E">
          <w:rPr>
            <w:noProof/>
          </w:rPr>
        </w:r>
        <w:r w:rsidR="0085460E">
          <w:rPr>
            <w:noProof/>
          </w:rPr>
          <w:fldChar w:fldCharType="separate"/>
        </w:r>
        <w:r>
          <w:rPr>
            <w:noProof/>
          </w:rPr>
          <w:t>21</w:t>
        </w:r>
        <w:r w:rsidR="0085460E">
          <w:rPr>
            <w:noProof/>
          </w:rPr>
          <w:fldChar w:fldCharType="end"/>
        </w:r>
      </w:hyperlink>
    </w:p>
    <w:p w14:paraId="7948144B" w14:textId="2146C837"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7" w:history="1">
        <w:r w:rsidR="0085460E" w:rsidRPr="008571C5">
          <w:rPr>
            <w:rStyle w:val="-"/>
            <w:rFonts w:ascii="Tahoma" w:hAnsi="Tahoma" w:cs="Tahoma"/>
            <w:noProof/>
            <w:lang w:val="el-GR"/>
          </w:rPr>
          <w:t>2.2.6</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Τεχνική και επαγγελματική ικανότητα</w:t>
        </w:r>
        <w:r w:rsidR="0085460E">
          <w:rPr>
            <w:noProof/>
          </w:rPr>
          <w:tab/>
        </w:r>
        <w:r w:rsidR="0085460E">
          <w:rPr>
            <w:noProof/>
          </w:rPr>
          <w:fldChar w:fldCharType="begin"/>
        </w:r>
        <w:r w:rsidR="0085460E">
          <w:rPr>
            <w:noProof/>
          </w:rPr>
          <w:instrText xml:space="preserve"> PAGEREF _Toc89937017 \h </w:instrText>
        </w:r>
        <w:r w:rsidR="0085460E">
          <w:rPr>
            <w:noProof/>
          </w:rPr>
        </w:r>
        <w:r w:rsidR="0085460E">
          <w:rPr>
            <w:noProof/>
          </w:rPr>
          <w:fldChar w:fldCharType="separate"/>
        </w:r>
        <w:r>
          <w:rPr>
            <w:noProof/>
          </w:rPr>
          <w:t>21</w:t>
        </w:r>
        <w:r w:rsidR="0085460E">
          <w:rPr>
            <w:noProof/>
          </w:rPr>
          <w:fldChar w:fldCharType="end"/>
        </w:r>
      </w:hyperlink>
    </w:p>
    <w:p w14:paraId="5D3F790E" w14:textId="55A055F4"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8" w:history="1">
        <w:r w:rsidR="0085460E" w:rsidRPr="008571C5">
          <w:rPr>
            <w:rStyle w:val="-"/>
            <w:rFonts w:ascii="Tahoma" w:hAnsi="Tahoma" w:cs="Tahoma"/>
            <w:noProof/>
            <w:lang w:val="el-GR"/>
          </w:rPr>
          <w:t>2.2.7</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Πρότυπα διασφάλισης ποιότητας και πρότυπα περιβαλλοντικής διαχείρισης</w:t>
        </w:r>
        <w:r w:rsidR="0085460E">
          <w:rPr>
            <w:noProof/>
          </w:rPr>
          <w:tab/>
        </w:r>
        <w:r w:rsidR="0085460E">
          <w:rPr>
            <w:noProof/>
          </w:rPr>
          <w:fldChar w:fldCharType="begin"/>
        </w:r>
        <w:r w:rsidR="0085460E">
          <w:rPr>
            <w:noProof/>
          </w:rPr>
          <w:instrText xml:space="preserve"> PAGEREF _Toc89937018 \h </w:instrText>
        </w:r>
        <w:r w:rsidR="0085460E">
          <w:rPr>
            <w:noProof/>
          </w:rPr>
        </w:r>
        <w:r w:rsidR="0085460E">
          <w:rPr>
            <w:noProof/>
          </w:rPr>
          <w:fldChar w:fldCharType="separate"/>
        </w:r>
        <w:r>
          <w:rPr>
            <w:noProof/>
          </w:rPr>
          <w:t>22</w:t>
        </w:r>
        <w:r w:rsidR="0085460E">
          <w:rPr>
            <w:noProof/>
          </w:rPr>
          <w:fldChar w:fldCharType="end"/>
        </w:r>
      </w:hyperlink>
    </w:p>
    <w:p w14:paraId="6713F902" w14:textId="323440E4"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19" w:history="1">
        <w:r w:rsidR="0085460E" w:rsidRPr="008571C5">
          <w:rPr>
            <w:rStyle w:val="-"/>
            <w:rFonts w:ascii="Tahoma" w:hAnsi="Tahoma" w:cs="Tahoma"/>
            <w:noProof/>
            <w:lang w:val="el-GR"/>
          </w:rPr>
          <w:t>2.2.8</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Στήριξη στην ικανότητα τρίτων – Υπεργολαβία</w:t>
        </w:r>
        <w:r w:rsidR="0085460E">
          <w:rPr>
            <w:noProof/>
          </w:rPr>
          <w:tab/>
        </w:r>
        <w:r w:rsidR="0085460E">
          <w:rPr>
            <w:noProof/>
          </w:rPr>
          <w:fldChar w:fldCharType="begin"/>
        </w:r>
        <w:r w:rsidR="0085460E">
          <w:rPr>
            <w:noProof/>
          </w:rPr>
          <w:instrText xml:space="preserve"> PAGEREF _Toc89937019 \h </w:instrText>
        </w:r>
        <w:r w:rsidR="0085460E">
          <w:rPr>
            <w:noProof/>
          </w:rPr>
        </w:r>
        <w:r w:rsidR="0085460E">
          <w:rPr>
            <w:noProof/>
          </w:rPr>
          <w:fldChar w:fldCharType="separate"/>
        </w:r>
        <w:r>
          <w:rPr>
            <w:noProof/>
          </w:rPr>
          <w:t>22</w:t>
        </w:r>
        <w:r w:rsidR="0085460E">
          <w:rPr>
            <w:noProof/>
          </w:rPr>
          <w:fldChar w:fldCharType="end"/>
        </w:r>
      </w:hyperlink>
    </w:p>
    <w:p w14:paraId="0444A34A" w14:textId="0FC4D90F"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0" w:history="1">
        <w:r w:rsidR="0085460E" w:rsidRPr="008571C5">
          <w:rPr>
            <w:rStyle w:val="-"/>
            <w:rFonts w:ascii="Tahoma" w:hAnsi="Tahoma" w:cs="Tahoma"/>
            <w:noProof/>
            <w:lang w:val="el-GR"/>
          </w:rPr>
          <w:t xml:space="preserve">2.2.9 </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Κανόνες απόδειξης ποιοτικής επιλογής</w:t>
        </w:r>
        <w:r w:rsidR="0085460E">
          <w:rPr>
            <w:noProof/>
          </w:rPr>
          <w:tab/>
        </w:r>
        <w:r w:rsidR="0085460E">
          <w:rPr>
            <w:noProof/>
          </w:rPr>
          <w:fldChar w:fldCharType="begin"/>
        </w:r>
        <w:r w:rsidR="0085460E">
          <w:rPr>
            <w:noProof/>
          </w:rPr>
          <w:instrText xml:space="preserve"> PAGEREF _Toc89937020 \h </w:instrText>
        </w:r>
        <w:r w:rsidR="0085460E">
          <w:rPr>
            <w:noProof/>
          </w:rPr>
        </w:r>
        <w:r w:rsidR="0085460E">
          <w:rPr>
            <w:noProof/>
          </w:rPr>
          <w:fldChar w:fldCharType="separate"/>
        </w:r>
        <w:r>
          <w:rPr>
            <w:noProof/>
          </w:rPr>
          <w:t>23</w:t>
        </w:r>
        <w:r w:rsidR="0085460E">
          <w:rPr>
            <w:noProof/>
          </w:rPr>
          <w:fldChar w:fldCharType="end"/>
        </w:r>
      </w:hyperlink>
    </w:p>
    <w:p w14:paraId="5838EE07" w14:textId="50FAB565" w:rsidR="0085460E" w:rsidRDefault="00E53371">
      <w:pPr>
        <w:pStyle w:val="41"/>
        <w:tabs>
          <w:tab w:val="left" w:pos="1540"/>
          <w:tab w:val="right" w:leader="dot" w:pos="9628"/>
        </w:tabs>
        <w:rPr>
          <w:rFonts w:asciiTheme="minorHAnsi" w:eastAsiaTheme="minorEastAsia" w:hAnsiTheme="minorHAnsi" w:cstheme="minorBidi"/>
          <w:noProof/>
          <w:sz w:val="22"/>
          <w:szCs w:val="22"/>
          <w:lang w:val="el-GR" w:eastAsia="el-GR" w:bidi="he-IL"/>
        </w:rPr>
      </w:pPr>
      <w:hyperlink w:anchor="_Toc89937021" w:history="1">
        <w:r w:rsidR="0085460E" w:rsidRPr="008571C5">
          <w:rPr>
            <w:rStyle w:val="-"/>
            <w:rFonts w:ascii="Tahoma" w:hAnsi="Tahoma" w:cs="Tahoma"/>
            <w:noProof/>
            <w:lang w:val="el-GR"/>
          </w:rPr>
          <w:t>2.2.9.1</w:t>
        </w:r>
        <w:r w:rsidR="0085460E">
          <w:rPr>
            <w:rFonts w:asciiTheme="minorHAnsi" w:eastAsiaTheme="minorEastAsia" w:hAnsiTheme="minorHAnsi" w:cstheme="minorBidi"/>
            <w:noProof/>
            <w:sz w:val="22"/>
            <w:szCs w:val="22"/>
            <w:lang w:val="el-GR" w:eastAsia="el-GR" w:bidi="he-IL"/>
          </w:rPr>
          <w:tab/>
        </w:r>
        <w:r w:rsidR="0085460E" w:rsidRPr="008571C5">
          <w:rPr>
            <w:rStyle w:val="-"/>
            <w:rFonts w:ascii="Tahoma" w:hAnsi="Tahoma" w:cs="Tahoma"/>
            <w:noProof/>
            <w:lang w:val="el-GR"/>
          </w:rPr>
          <w:t>Προκαταρκτική απόδειξη κατά την υποβολή προσφορών</w:t>
        </w:r>
        <w:r w:rsidR="0085460E">
          <w:rPr>
            <w:noProof/>
          </w:rPr>
          <w:tab/>
        </w:r>
        <w:r w:rsidR="0085460E">
          <w:rPr>
            <w:noProof/>
          </w:rPr>
          <w:fldChar w:fldCharType="begin"/>
        </w:r>
        <w:r w:rsidR="0085460E">
          <w:rPr>
            <w:noProof/>
          </w:rPr>
          <w:instrText xml:space="preserve"> PAGEREF _Toc89937021 \h </w:instrText>
        </w:r>
        <w:r w:rsidR="0085460E">
          <w:rPr>
            <w:noProof/>
          </w:rPr>
        </w:r>
        <w:r w:rsidR="0085460E">
          <w:rPr>
            <w:noProof/>
          </w:rPr>
          <w:fldChar w:fldCharType="separate"/>
        </w:r>
        <w:r>
          <w:rPr>
            <w:noProof/>
          </w:rPr>
          <w:t>24</w:t>
        </w:r>
        <w:r w:rsidR="0085460E">
          <w:rPr>
            <w:noProof/>
          </w:rPr>
          <w:fldChar w:fldCharType="end"/>
        </w:r>
      </w:hyperlink>
    </w:p>
    <w:p w14:paraId="1B105976" w14:textId="17C995F1" w:rsidR="0085460E" w:rsidRDefault="00E53371">
      <w:pPr>
        <w:pStyle w:val="41"/>
        <w:tabs>
          <w:tab w:val="right" w:leader="dot" w:pos="9628"/>
        </w:tabs>
        <w:rPr>
          <w:rFonts w:asciiTheme="minorHAnsi" w:eastAsiaTheme="minorEastAsia" w:hAnsiTheme="minorHAnsi" w:cstheme="minorBidi"/>
          <w:noProof/>
          <w:sz w:val="22"/>
          <w:szCs w:val="22"/>
          <w:lang w:val="el-GR" w:eastAsia="el-GR" w:bidi="he-IL"/>
        </w:rPr>
      </w:pPr>
      <w:hyperlink w:anchor="_Toc89937022" w:history="1">
        <w:r w:rsidR="0085460E" w:rsidRPr="008571C5">
          <w:rPr>
            <w:rStyle w:val="-"/>
            <w:rFonts w:ascii="Tahoma" w:hAnsi="Tahoma" w:cs="Tahoma"/>
            <w:noProof/>
            <w:lang w:val="el-GR"/>
          </w:rPr>
          <w:t>2.2.9.2.  Αποδεικτικά μέσα</w:t>
        </w:r>
        <w:r w:rsidR="0085460E">
          <w:rPr>
            <w:noProof/>
          </w:rPr>
          <w:tab/>
        </w:r>
        <w:r w:rsidR="0085460E">
          <w:rPr>
            <w:noProof/>
          </w:rPr>
          <w:fldChar w:fldCharType="begin"/>
        </w:r>
        <w:r w:rsidR="0085460E">
          <w:rPr>
            <w:noProof/>
          </w:rPr>
          <w:instrText xml:space="preserve"> PAGEREF _Toc89937022 \h </w:instrText>
        </w:r>
        <w:r w:rsidR="0085460E">
          <w:rPr>
            <w:noProof/>
          </w:rPr>
        </w:r>
        <w:r w:rsidR="0085460E">
          <w:rPr>
            <w:noProof/>
          </w:rPr>
          <w:fldChar w:fldCharType="separate"/>
        </w:r>
        <w:r>
          <w:rPr>
            <w:noProof/>
          </w:rPr>
          <w:t>25</w:t>
        </w:r>
        <w:r w:rsidR="0085460E">
          <w:rPr>
            <w:noProof/>
          </w:rPr>
          <w:fldChar w:fldCharType="end"/>
        </w:r>
      </w:hyperlink>
    </w:p>
    <w:p w14:paraId="5D44D251" w14:textId="7BAF8A8B"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23" w:history="1">
        <w:r w:rsidR="0085460E" w:rsidRPr="008571C5">
          <w:rPr>
            <w:rStyle w:val="-"/>
            <w:rFonts w:ascii="Tahoma" w:hAnsi="Tahoma" w:cs="Tahoma"/>
            <w:noProof/>
            <w:lang w:val="el-GR"/>
          </w:rPr>
          <w:t>2.3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Κριτήρια Ανάθεσης</w:t>
        </w:r>
        <w:r w:rsidR="0085460E">
          <w:rPr>
            <w:noProof/>
          </w:rPr>
          <w:tab/>
        </w:r>
        <w:r w:rsidR="0085460E">
          <w:rPr>
            <w:noProof/>
          </w:rPr>
          <w:fldChar w:fldCharType="begin"/>
        </w:r>
        <w:r w:rsidR="0085460E">
          <w:rPr>
            <w:noProof/>
          </w:rPr>
          <w:instrText xml:space="preserve"> PAGEREF _Toc89937023 \h </w:instrText>
        </w:r>
        <w:r w:rsidR="0085460E">
          <w:rPr>
            <w:noProof/>
          </w:rPr>
        </w:r>
        <w:r w:rsidR="0085460E">
          <w:rPr>
            <w:noProof/>
          </w:rPr>
          <w:fldChar w:fldCharType="separate"/>
        </w:r>
        <w:r>
          <w:rPr>
            <w:noProof/>
          </w:rPr>
          <w:t>32</w:t>
        </w:r>
        <w:r w:rsidR="0085460E">
          <w:rPr>
            <w:noProof/>
          </w:rPr>
          <w:fldChar w:fldCharType="end"/>
        </w:r>
      </w:hyperlink>
    </w:p>
    <w:p w14:paraId="34454E16" w14:textId="501BA1DA"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4" w:history="1">
        <w:r w:rsidR="0085460E" w:rsidRPr="008571C5">
          <w:rPr>
            <w:rStyle w:val="-"/>
            <w:rFonts w:ascii="Tahoma" w:hAnsi="Tahoma" w:cs="Tahoma"/>
            <w:noProof/>
            <w:lang w:val="el-GR"/>
          </w:rPr>
          <w:t>2.3.1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Κριτήριο ανάθεσης</w:t>
        </w:r>
        <w:r w:rsidR="0085460E">
          <w:rPr>
            <w:noProof/>
          </w:rPr>
          <w:tab/>
        </w:r>
        <w:r w:rsidR="0085460E">
          <w:rPr>
            <w:noProof/>
          </w:rPr>
          <w:fldChar w:fldCharType="begin"/>
        </w:r>
        <w:r w:rsidR="0085460E">
          <w:rPr>
            <w:noProof/>
          </w:rPr>
          <w:instrText xml:space="preserve"> PAGEREF _Toc89937024 \h </w:instrText>
        </w:r>
        <w:r w:rsidR="0085460E">
          <w:rPr>
            <w:noProof/>
          </w:rPr>
        </w:r>
        <w:r w:rsidR="0085460E">
          <w:rPr>
            <w:noProof/>
          </w:rPr>
          <w:fldChar w:fldCharType="separate"/>
        </w:r>
        <w:r>
          <w:rPr>
            <w:noProof/>
          </w:rPr>
          <w:t>32</w:t>
        </w:r>
        <w:r w:rsidR="0085460E">
          <w:rPr>
            <w:noProof/>
          </w:rPr>
          <w:fldChar w:fldCharType="end"/>
        </w:r>
      </w:hyperlink>
    </w:p>
    <w:p w14:paraId="61D1619B" w14:textId="5F745738"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25" w:history="1">
        <w:r w:rsidR="0085460E" w:rsidRPr="008571C5">
          <w:rPr>
            <w:rStyle w:val="-"/>
            <w:rFonts w:ascii="Tahoma" w:hAnsi="Tahoma" w:cs="Tahoma"/>
            <w:noProof/>
            <w:lang w:val="el-GR"/>
          </w:rPr>
          <w:t>2.4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Κατάρτιση - Περιεχόμενο Προσφορών</w:t>
        </w:r>
        <w:r w:rsidR="0085460E">
          <w:rPr>
            <w:noProof/>
          </w:rPr>
          <w:tab/>
        </w:r>
        <w:r w:rsidR="0085460E">
          <w:rPr>
            <w:noProof/>
          </w:rPr>
          <w:fldChar w:fldCharType="begin"/>
        </w:r>
        <w:r w:rsidR="0085460E">
          <w:rPr>
            <w:noProof/>
          </w:rPr>
          <w:instrText xml:space="preserve"> PAGEREF _Toc89937025 \h </w:instrText>
        </w:r>
        <w:r w:rsidR="0085460E">
          <w:rPr>
            <w:noProof/>
          </w:rPr>
        </w:r>
        <w:r w:rsidR="0085460E">
          <w:rPr>
            <w:noProof/>
          </w:rPr>
          <w:fldChar w:fldCharType="separate"/>
        </w:r>
        <w:r>
          <w:rPr>
            <w:noProof/>
          </w:rPr>
          <w:t>32</w:t>
        </w:r>
        <w:r w:rsidR="0085460E">
          <w:rPr>
            <w:noProof/>
          </w:rPr>
          <w:fldChar w:fldCharType="end"/>
        </w:r>
      </w:hyperlink>
    </w:p>
    <w:p w14:paraId="389A5951" w14:textId="3BA37B99"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6" w:history="1">
        <w:r w:rsidR="0085460E" w:rsidRPr="008571C5">
          <w:rPr>
            <w:rStyle w:val="-"/>
            <w:rFonts w:ascii="Tahoma" w:hAnsi="Tahoma" w:cs="Tahoma"/>
            <w:noProof/>
            <w:lang w:val="el-GR"/>
          </w:rPr>
          <w:t>2.4.1</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Γενικοί όροι υποβολής προσφορών</w:t>
        </w:r>
        <w:r w:rsidR="0085460E">
          <w:rPr>
            <w:noProof/>
          </w:rPr>
          <w:tab/>
        </w:r>
        <w:r w:rsidR="0085460E">
          <w:rPr>
            <w:noProof/>
          </w:rPr>
          <w:fldChar w:fldCharType="begin"/>
        </w:r>
        <w:r w:rsidR="0085460E">
          <w:rPr>
            <w:noProof/>
          </w:rPr>
          <w:instrText xml:space="preserve"> PAGEREF _Toc89937026 \h </w:instrText>
        </w:r>
        <w:r w:rsidR="0085460E">
          <w:rPr>
            <w:noProof/>
          </w:rPr>
        </w:r>
        <w:r w:rsidR="0085460E">
          <w:rPr>
            <w:noProof/>
          </w:rPr>
          <w:fldChar w:fldCharType="separate"/>
        </w:r>
        <w:r>
          <w:rPr>
            <w:noProof/>
          </w:rPr>
          <w:t>32</w:t>
        </w:r>
        <w:r w:rsidR="0085460E">
          <w:rPr>
            <w:noProof/>
          </w:rPr>
          <w:fldChar w:fldCharType="end"/>
        </w:r>
      </w:hyperlink>
    </w:p>
    <w:p w14:paraId="14614262" w14:textId="2A1A73A0"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7" w:history="1">
        <w:r w:rsidR="0085460E" w:rsidRPr="008571C5">
          <w:rPr>
            <w:rStyle w:val="-"/>
            <w:rFonts w:ascii="Tahoma" w:hAnsi="Tahoma" w:cs="Tahoma"/>
            <w:noProof/>
            <w:lang w:val="el-GR"/>
          </w:rPr>
          <w:t>2.4.2</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Χρόνος και Τρόπος υποβολής προσφορών</w:t>
        </w:r>
        <w:r w:rsidR="0085460E">
          <w:rPr>
            <w:noProof/>
          </w:rPr>
          <w:tab/>
        </w:r>
        <w:r w:rsidR="0085460E">
          <w:rPr>
            <w:noProof/>
          </w:rPr>
          <w:fldChar w:fldCharType="begin"/>
        </w:r>
        <w:r w:rsidR="0085460E">
          <w:rPr>
            <w:noProof/>
          </w:rPr>
          <w:instrText xml:space="preserve"> PAGEREF _Toc89937027 \h </w:instrText>
        </w:r>
        <w:r w:rsidR="0085460E">
          <w:rPr>
            <w:noProof/>
          </w:rPr>
        </w:r>
        <w:r w:rsidR="0085460E">
          <w:rPr>
            <w:noProof/>
          </w:rPr>
          <w:fldChar w:fldCharType="separate"/>
        </w:r>
        <w:r>
          <w:rPr>
            <w:noProof/>
          </w:rPr>
          <w:t>32</w:t>
        </w:r>
        <w:r w:rsidR="0085460E">
          <w:rPr>
            <w:noProof/>
          </w:rPr>
          <w:fldChar w:fldCharType="end"/>
        </w:r>
      </w:hyperlink>
    </w:p>
    <w:p w14:paraId="723C67CA" w14:textId="3EAC80A0"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28" w:history="1">
        <w:r w:rsidR="0085460E" w:rsidRPr="008571C5">
          <w:rPr>
            <w:rStyle w:val="-"/>
            <w:rFonts w:ascii="Tahoma" w:hAnsi="Tahoma" w:cs="Tahoma"/>
            <w:noProof/>
            <w:lang w:val="el-GR"/>
          </w:rPr>
          <w:t>2.4.3</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 xml:space="preserve"> Περιεχόμενα Φακέλου «Δικαιολογητικά Συμμετοχής- Τεχνική Προσφορά»</w:t>
        </w:r>
        <w:r w:rsidR="0085460E">
          <w:rPr>
            <w:noProof/>
          </w:rPr>
          <w:tab/>
        </w:r>
        <w:r w:rsidR="0085460E">
          <w:rPr>
            <w:noProof/>
          </w:rPr>
          <w:fldChar w:fldCharType="begin"/>
        </w:r>
        <w:r w:rsidR="0085460E">
          <w:rPr>
            <w:noProof/>
          </w:rPr>
          <w:instrText xml:space="preserve"> PAGEREF _Toc89937028 \h </w:instrText>
        </w:r>
        <w:r w:rsidR="0085460E">
          <w:rPr>
            <w:noProof/>
          </w:rPr>
        </w:r>
        <w:r w:rsidR="0085460E">
          <w:rPr>
            <w:noProof/>
          </w:rPr>
          <w:fldChar w:fldCharType="separate"/>
        </w:r>
        <w:r>
          <w:rPr>
            <w:noProof/>
          </w:rPr>
          <w:t>35</w:t>
        </w:r>
        <w:r w:rsidR="0085460E">
          <w:rPr>
            <w:noProof/>
          </w:rPr>
          <w:fldChar w:fldCharType="end"/>
        </w:r>
      </w:hyperlink>
    </w:p>
    <w:p w14:paraId="1266A772" w14:textId="46FBEF04" w:rsidR="0085460E" w:rsidRDefault="00E53371">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29" w:history="1">
        <w:r w:rsidR="0085460E" w:rsidRPr="008571C5">
          <w:rPr>
            <w:rStyle w:val="-"/>
            <w:rFonts w:ascii="Tahoma" w:hAnsi="Tahoma" w:cs="Tahoma"/>
            <w:noProof/>
            <w:lang w:val="el-GR"/>
          </w:rPr>
          <w:t>2.4.3.1 Δικαιολογητικά Συμμετοχής</w:t>
        </w:r>
        <w:r w:rsidR="0085460E">
          <w:rPr>
            <w:noProof/>
          </w:rPr>
          <w:tab/>
        </w:r>
        <w:r w:rsidR="0085460E">
          <w:rPr>
            <w:noProof/>
          </w:rPr>
          <w:fldChar w:fldCharType="begin"/>
        </w:r>
        <w:r w:rsidR="0085460E">
          <w:rPr>
            <w:noProof/>
          </w:rPr>
          <w:instrText xml:space="preserve"> PAGEREF _Toc89937029 \h </w:instrText>
        </w:r>
        <w:r w:rsidR="0085460E">
          <w:rPr>
            <w:noProof/>
          </w:rPr>
        </w:r>
        <w:r w:rsidR="0085460E">
          <w:rPr>
            <w:noProof/>
          </w:rPr>
          <w:fldChar w:fldCharType="separate"/>
        </w:r>
        <w:r>
          <w:rPr>
            <w:noProof/>
          </w:rPr>
          <w:t>35</w:t>
        </w:r>
        <w:r w:rsidR="0085460E">
          <w:rPr>
            <w:noProof/>
          </w:rPr>
          <w:fldChar w:fldCharType="end"/>
        </w:r>
      </w:hyperlink>
    </w:p>
    <w:p w14:paraId="07328C05" w14:textId="17EBAE5A" w:rsidR="0085460E" w:rsidRDefault="00E53371">
      <w:pPr>
        <w:pStyle w:val="34"/>
        <w:tabs>
          <w:tab w:val="right" w:leader="dot" w:pos="9628"/>
        </w:tabs>
        <w:rPr>
          <w:rFonts w:asciiTheme="minorHAnsi" w:eastAsiaTheme="minorEastAsia" w:hAnsiTheme="minorHAnsi" w:cstheme="minorBidi"/>
          <w:i w:val="0"/>
          <w:iCs w:val="0"/>
          <w:noProof/>
          <w:sz w:val="22"/>
          <w:szCs w:val="22"/>
          <w:lang w:val="el-GR" w:eastAsia="el-GR" w:bidi="he-IL"/>
        </w:rPr>
      </w:pPr>
      <w:hyperlink w:anchor="_Toc89937030" w:history="1">
        <w:r w:rsidR="0085460E" w:rsidRPr="008571C5">
          <w:rPr>
            <w:rStyle w:val="-"/>
            <w:rFonts w:ascii="Tahoma" w:hAnsi="Tahoma" w:cs="Tahoma"/>
            <w:noProof/>
            <w:lang w:val="el-GR"/>
          </w:rPr>
          <w:t>2.4.3.2 Τεχνική Προσφορά</w:t>
        </w:r>
        <w:r w:rsidR="0085460E">
          <w:rPr>
            <w:noProof/>
          </w:rPr>
          <w:tab/>
        </w:r>
        <w:r w:rsidR="0085460E">
          <w:rPr>
            <w:noProof/>
          </w:rPr>
          <w:fldChar w:fldCharType="begin"/>
        </w:r>
        <w:r w:rsidR="0085460E">
          <w:rPr>
            <w:noProof/>
          </w:rPr>
          <w:instrText xml:space="preserve"> PAGEREF _Toc89937030 \h </w:instrText>
        </w:r>
        <w:r w:rsidR="0085460E">
          <w:rPr>
            <w:noProof/>
          </w:rPr>
        </w:r>
        <w:r w:rsidR="0085460E">
          <w:rPr>
            <w:noProof/>
          </w:rPr>
          <w:fldChar w:fldCharType="separate"/>
        </w:r>
        <w:r>
          <w:rPr>
            <w:noProof/>
          </w:rPr>
          <w:t>35</w:t>
        </w:r>
        <w:r w:rsidR="0085460E">
          <w:rPr>
            <w:noProof/>
          </w:rPr>
          <w:fldChar w:fldCharType="end"/>
        </w:r>
      </w:hyperlink>
    </w:p>
    <w:p w14:paraId="393259DC" w14:textId="303A8E4A"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1" w:history="1">
        <w:r w:rsidR="0085460E" w:rsidRPr="008571C5">
          <w:rPr>
            <w:rStyle w:val="-"/>
            <w:rFonts w:ascii="Tahoma" w:hAnsi="Tahoma" w:cs="Tahoma"/>
            <w:noProof/>
            <w:lang w:val="el-GR"/>
          </w:rPr>
          <w:t>2.4.4</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85460E">
          <w:rPr>
            <w:noProof/>
          </w:rPr>
          <w:tab/>
        </w:r>
        <w:r w:rsidR="0085460E">
          <w:rPr>
            <w:noProof/>
          </w:rPr>
          <w:fldChar w:fldCharType="begin"/>
        </w:r>
        <w:r w:rsidR="0085460E">
          <w:rPr>
            <w:noProof/>
          </w:rPr>
          <w:instrText xml:space="preserve"> PAGEREF _Toc89937031 \h </w:instrText>
        </w:r>
        <w:r w:rsidR="0085460E">
          <w:rPr>
            <w:noProof/>
          </w:rPr>
        </w:r>
        <w:r w:rsidR="0085460E">
          <w:rPr>
            <w:noProof/>
          </w:rPr>
          <w:fldChar w:fldCharType="separate"/>
        </w:r>
        <w:r>
          <w:rPr>
            <w:noProof/>
          </w:rPr>
          <w:t>36</w:t>
        </w:r>
        <w:r w:rsidR="0085460E">
          <w:rPr>
            <w:noProof/>
          </w:rPr>
          <w:fldChar w:fldCharType="end"/>
        </w:r>
      </w:hyperlink>
    </w:p>
    <w:p w14:paraId="5BAE0FAE" w14:textId="4A06D765"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2" w:history="1">
        <w:r w:rsidR="0085460E" w:rsidRPr="008571C5">
          <w:rPr>
            <w:rStyle w:val="-"/>
            <w:rFonts w:ascii="Tahoma" w:hAnsi="Tahoma" w:cs="Tahoma"/>
            <w:noProof/>
            <w:lang w:val="el-GR"/>
          </w:rPr>
          <w:t>2.4.5</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Χρόνος ισχύος των προσφορών</w:t>
        </w:r>
        <w:r w:rsidR="0085460E">
          <w:rPr>
            <w:noProof/>
          </w:rPr>
          <w:tab/>
        </w:r>
        <w:r w:rsidR="0085460E">
          <w:rPr>
            <w:noProof/>
          </w:rPr>
          <w:fldChar w:fldCharType="begin"/>
        </w:r>
        <w:r w:rsidR="0085460E">
          <w:rPr>
            <w:noProof/>
          </w:rPr>
          <w:instrText xml:space="preserve"> PAGEREF _Toc89937032 \h </w:instrText>
        </w:r>
        <w:r w:rsidR="0085460E">
          <w:rPr>
            <w:noProof/>
          </w:rPr>
        </w:r>
        <w:r w:rsidR="0085460E">
          <w:rPr>
            <w:noProof/>
          </w:rPr>
          <w:fldChar w:fldCharType="separate"/>
        </w:r>
        <w:r>
          <w:rPr>
            <w:noProof/>
          </w:rPr>
          <w:t>36</w:t>
        </w:r>
        <w:r w:rsidR="0085460E">
          <w:rPr>
            <w:noProof/>
          </w:rPr>
          <w:fldChar w:fldCharType="end"/>
        </w:r>
      </w:hyperlink>
    </w:p>
    <w:p w14:paraId="3F9C8058" w14:textId="3852AFB5" w:rsidR="0085460E" w:rsidRDefault="00E53371">
      <w:pPr>
        <w:pStyle w:val="34"/>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89937033" w:history="1">
        <w:r w:rsidR="0085460E" w:rsidRPr="008571C5">
          <w:rPr>
            <w:rStyle w:val="-"/>
            <w:rFonts w:ascii="Tahoma" w:hAnsi="Tahoma" w:cs="Tahoma"/>
            <w:noProof/>
            <w:lang w:val="el-GR"/>
          </w:rPr>
          <w:t>2.4.6</w:t>
        </w:r>
        <w:r w:rsidR="0085460E">
          <w:rPr>
            <w:rFonts w:asciiTheme="minorHAnsi" w:eastAsiaTheme="minorEastAsia" w:hAnsiTheme="minorHAnsi" w:cstheme="minorBidi"/>
            <w:i w:val="0"/>
            <w:iCs w:val="0"/>
            <w:noProof/>
            <w:sz w:val="22"/>
            <w:szCs w:val="22"/>
            <w:lang w:val="el-GR" w:eastAsia="el-GR" w:bidi="he-IL"/>
          </w:rPr>
          <w:tab/>
        </w:r>
        <w:r w:rsidR="0085460E" w:rsidRPr="008571C5">
          <w:rPr>
            <w:rStyle w:val="-"/>
            <w:rFonts w:ascii="Tahoma" w:hAnsi="Tahoma" w:cs="Tahoma"/>
            <w:noProof/>
            <w:lang w:val="el-GR"/>
          </w:rPr>
          <w:t>Λόγοι απόρριψης προσφορών</w:t>
        </w:r>
        <w:r w:rsidR="0085460E">
          <w:rPr>
            <w:noProof/>
          </w:rPr>
          <w:tab/>
        </w:r>
        <w:r w:rsidR="0085460E">
          <w:rPr>
            <w:noProof/>
          </w:rPr>
          <w:fldChar w:fldCharType="begin"/>
        </w:r>
        <w:r w:rsidR="0085460E">
          <w:rPr>
            <w:noProof/>
          </w:rPr>
          <w:instrText xml:space="preserve"> PAGEREF _Toc89937033 \h </w:instrText>
        </w:r>
        <w:r w:rsidR="0085460E">
          <w:rPr>
            <w:noProof/>
          </w:rPr>
        </w:r>
        <w:r w:rsidR="0085460E">
          <w:rPr>
            <w:noProof/>
          </w:rPr>
          <w:fldChar w:fldCharType="separate"/>
        </w:r>
        <w:r>
          <w:rPr>
            <w:noProof/>
          </w:rPr>
          <w:t>37</w:t>
        </w:r>
        <w:r w:rsidR="0085460E">
          <w:rPr>
            <w:noProof/>
          </w:rPr>
          <w:fldChar w:fldCharType="end"/>
        </w:r>
      </w:hyperlink>
    </w:p>
    <w:p w14:paraId="71F48CA7" w14:textId="03C93FB0"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34" w:history="1">
        <w:r w:rsidR="0085460E" w:rsidRPr="008571C5">
          <w:rPr>
            <w:rStyle w:val="-"/>
            <w:rFonts w:ascii="Tahoma" w:hAnsi="Tahoma" w:cs="Tahoma"/>
            <w:noProof/>
            <w:lang w:val="el-GR"/>
          </w:rPr>
          <w:t>3.</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ΔΙΕΝΕΡΓΕΙΑ ΔΙΑΔΙΚΑΣΙΑΣ - ΑΞΙΟΛΟΓΗΣΗ ΠΡΟΣΦΟΡΩΝ</w:t>
        </w:r>
        <w:r w:rsidR="0085460E">
          <w:rPr>
            <w:noProof/>
          </w:rPr>
          <w:tab/>
        </w:r>
        <w:r w:rsidR="0085460E">
          <w:rPr>
            <w:noProof/>
          </w:rPr>
          <w:fldChar w:fldCharType="begin"/>
        </w:r>
        <w:r w:rsidR="0085460E">
          <w:rPr>
            <w:noProof/>
          </w:rPr>
          <w:instrText xml:space="preserve"> PAGEREF _Toc89937034 \h </w:instrText>
        </w:r>
        <w:r w:rsidR="0085460E">
          <w:rPr>
            <w:noProof/>
          </w:rPr>
        </w:r>
        <w:r w:rsidR="0085460E">
          <w:rPr>
            <w:noProof/>
          </w:rPr>
          <w:fldChar w:fldCharType="separate"/>
        </w:r>
        <w:r>
          <w:rPr>
            <w:noProof/>
          </w:rPr>
          <w:t>39</w:t>
        </w:r>
        <w:r w:rsidR="0085460E">
          <w:rPr>
            <w:noProof/>
          </w:rPr>
          <w:fldChar w:fldCharType="end"/>
        </w:r>
      </w:hyperlink>
    </w:p>
    <w:p w14:paraId="4DC4D6F5" w14:textId="6C9418C3"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5" w:history="1">
        <w:r w:rsidR="0085460E" w:rsidRPr="008571C5">
          <w:rPr>
            <w:rStyle w:val="-"/>
            <w:rFonts w:ascii="Tahoma" w:hAnsi="Tahoma" w:cs="Tahoma"/>
            <w:noProof/>
            <w:lang w:val="el-GR"/>
          </w:rPr>
          <w:t>3.2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85460E">
          <w:rPr>
            <w:noProof/>
          </w:rPr>
          <w:tab/>
        </w:r>
        <w:r w:rsidR="0085460E">
          <w:rPr>
            <w:noProof/>
          </w:rPr>
          <w:fldChar w:fldCharType="begin"/>
        </w:r>
        <w:r w:rsidR="0085460E">
          <w:rPr>
            <w:noProof/>
          </w:rPr>
          <w:instrText xml:space="preserve"> PAGEREF _Toc89937035 \h </w:instrText>
        </w:r>
        <w:r w:rsidR="0085460E">
          <w:rPr>
            <w:noProof/>
          </w:rPr>
        </w:r>
        <w:r w:rsidR="0085460E">
          <w:rPr>
            <w:noProof/>
          </w:rPr>
          <w:fldChar w:fldCharType="separate"/>
        </w:r>
        <w:r>
          <w:rPr>
            <w:noProof/>
          </w:rPr>
          <w:t>41</w:t>
        </w:r>
        <w:r w:rsidR="0085460E">
          <w:rPr>
            <w:noProof/>
          </w:rPr>
          <w:fldChar w:fldCharType="end"/>
        </w:r>
      </w:hyperlink>
    </w:p>
    <w:p w14:paraId="13774B40" w14:textId="5229ED01"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6" w:history="1">
        <w:r w:rsidR="0085460E" w:rsidRPr="008571C5">
          <w:rPr>
            <w:rStyle w:val="-"/>
            <w:rFonts w:ascii="Tahoma" w:hAnsi="Tahoma" w:cs="Tahoma"/>
            <w:noProof/>
            <w:lang w:val="el-GR"/>
          </w:rPr>
          <w:t>3.3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Κατακύρωση - σύναψη σύμβασης</w:t>
        </w:r>
        <w:r w:rsidR="0085460E">
          <w:rPr>
            <w:noProof/>
          </w:rPr>
          <w:tab/>
        </w:r>
        <w:r w:rsidR="0085460E">
          <w:rPr>
            <w:noProof/>
          </w:rPr>
          <w:fldChar w:fldCharType="begin"/>
        </w:r>
        <w:r w:rsidR="0085460E">
          <w:rPr>
            <w:noProof/>
          </w:rPr>
          <w:instrText xml:space="preserve"> PAGEREF _Toc89937036 \h </w:instrText>
        </w:r>
        <w:r w:rsidR="0085460E">
          <w:rPr>
            <w:noProof/>
          </w:rPr>
        </w:r>
        <w:r w:rsidR="0085460E">
          <w:rPr>
            <w:noProof/>
          </w:rPr>
          <w:fldChar w:fldCharType="separate"/>
        </w:r>
        <w:r>
          <w:rPr>
            <w:noProof/>
          </w:rPr>
          <w:t>42</w:t>
        </w:r>
        <w:r w:rsidR="0085460E">
          <w:rPr>
            <w:noProof/>
          </w:rPr>
          <w:fldChar w:fldCharType="end"/>
        </w:r>
      </w:hyperlink>
    </w:p>
    <w:p w14:paraId="628E8C59" w14:textId="61813759"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7" w:history="1">
        <w:r w:rsidR="0085460E" w:rsidRPr="008571C5">
          <w:rPr>
            <w:rStyle w:val="-"/>
            <w:rFonts w:ascii="Tahoma" w:hAnsi="Tahoma" w:cs="Tahoma"/>
            <w:noProof/>
            <w:lang w:val="el-GR"/>
          </w:rPr>
          <w:t>3.4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Προδικαστικές Προσφυγές - Προσωρινή και Οριστική Δικαστική Προστασία</w:t>
        </w:r>
        <w:r w:rsidR="0085460E">
          <w:rPr>
            <w:noProof/>
          </w:rPr>
          <w:tab/>
        </w:r>
        <w:r w:rsidR="0085460E">
          <w:rPr>
            <w:noProof/>
          </w:rPr>
          <w:fldChar w:fldCharType="begin"/>
        </w:r>
        <w:r w:rsidR="0085460E">
          <w:rPr>
            <w:noProof/>
          </w:rPr>
          <w:instrText xml:space="preserve"> PAGEREF _Toc89937037 \h </w:instrText>
        </w:r>
        <w:r w:rsidR="0085460E">
          <w:rPr>
            <w:noProof/>
          </w:rPr>
        </w:r>
        <w:r w:rsidR="0085460E">
          <w:rPr>
            <w:noProof/>
          </w:rPr>
          <w:fldChar w:fldCharType="separate"/>
        </w:r>
        <w:r>
          <w:rPr>
            <w:noProof/>
          </w:rPr>
          <w:t>43</w:t>
        </w:r>
        <w:r w:rsidR="0085460E">
          <w:rPr>
            <w:noProof/>
          </w:rPr>
          <w:fldChar w:fldCharType="end"/>
        </w:r>
      </w:hyperlink>
    </w:p>
    <w:p w14:paraId="11AB11B8" w14:textId="5062DBFE"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38" w:history="1">
        <w:r w:rsidR="0085460E" w:rsidRPr="008571C5">
          <w:rPr>
            <w:rStyle w:val="-"/>
            <w:rFonts w:ascii="Tahoma" w:hAnsi="Tahoma" w:cs="Tahoma"/>
            <w:noProof/>
            <w:lang w:val="el-GR"/>
          </w:rPr>
          <w:t>3.5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Ματαίωση Διαδικασίας</w:t>
        </w:r>
        <w:r w:rsidR="0085460E">
          <w:rPr>
            <w:noProof/>
          </w:rPr>
          <w:tab/>
        </w:r>
        <w:r w:rsidR="0085460E">
          <w:rPr>
            <w:noProof/>
          </w:rPr>
          <w:fldChar w:fldCharType="begin"/>
        </w:r>
        <w:r w:rsidR="0085460E">
          <w:rPr>
            <w:noProof/>
          </w:rPr>
          <w:instrText xml:space="preserve"> PAGEREF _Toc89937038 \h </w:instrText>
        </w:r>
        <w:r w:rsidR="0085460E">
          <w:rPr>
            <w:noProof/>
          </w:rPr>
        </w:r>
        <w:r w:rsidR="0085460E">
          <w:rPr>
            <w:noProof/>
          </w:rPr>
          <w:fldChar w:fldCharType="separate"/>
        </w:r>
        <w:r>
          <w:rPr>
            <w:noProof/>
          </w:rPr>
          <w:t>46</w:t>
        </w:r>
        <w:r w:rsidR="0085460E">
          <w:rPr>
            <w:noProof/>
          </w:rPr>
          <w:fldChar w:fldCharType="end"/>
        </w:r>
      </w:hyperlink>
    </w:p>
    <w:p w14:paraId="6AD37C15" w14:textId="69610C2B"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39" w:history="1">
        <w:r w:rsidR="0085460E" w:rsidRPr="008571C5">
          <w:rPr>
            <w:rStyle w:val="-"/>
            <w:rFonts w:ascii="Tahoma" w:hAnsi="Tahoma" w:cs="Tahoma"/>
            <w:noProof/>
            <w:lang w:val="el-GR"/>
          </w:rPr>
          <w:t>4.</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ΟΡΟΙ ΕΚΤΕΛΕΣΗΣ ΤΗΣ ΣΥΜΒΑΣΗΣ</w:t>
        </w:r>
        <w:r w:rsidR="0085460E">
          <w:rPr>
            <w:noProof/>
          </w:rPr>
          <w:tab/>
        </w:r>
        <w:r w:rsidR="0085460E">
          <w:rPr>
            <w:noProof/>
          </w:rPr>
          <w:fldChar w:fldCharType="begin"/>
        </w:r>
        <w:r w:rsidR="0085460E">
          <w:rPr>
            <w:noProof/>
          </w:rPr>
          <w:instrText xml:space="preserve"> PAGEREF _Toc89937039 \h </w:instrText>
        </w:r>
        <w:r w:rsidR="0085460E">
          <w:rPr>
            <w:noProof/>
          </w:rPr>
        </w:r>
        <w:r w:rsidR="0085460E">
          <w:rPr>
            <w:noProof/>
          </w:rPr>
          <w:fldChar w:fldCharType="separate"/>
        </w:r>
        <w:r>
          <w:rPr>
            <w:noProof/>
          </w:rPr>
          <w:t>47</w:t>
        </w:r>
        <w:r w:rsidR="0085460E">
          <w:rPr>
            <w:noProof/>
          </w:rPr>
          <w:fldChar w:fldCharType="end"/>
        </w:r>
      </w:hyperlink>
    </w:p>
    <w:p w14:paraId="4E4C3354" w14:textId="5BC28144"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0" w:history="1">
        <w:r w:rsidR="0085460E" w:rsidRPr="008571C5">
          <w:rPr>
            <w:rStyle w:val="-"/>
            <w:rFonts w:ascii="Tahoma" w:hAnsi="Tahoma" w:cs="Tahoma"/>
            <w:noProof/>
            <w:lang w:val="el-GR"/>
          </w:rPr>
          <w:t>4.1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Εγγυήσεις  (καλής εκτέλεσης, προκαταβολής)</w:t>
        </w:r>
        <w:r w:rsidR="0085460E">
          <w:rPr>
            <w:noProof/>
          </w:rPr>
          <w:tab/>
        </w:r>
        <w:r w:rsidR="0085460E">
          <w:rPr>
            <w:noProof/>
          </w:rPr>
          <w:fldChar w:fldCharType="begin"/>
        </w:r>
        <w:r w:rsidR="0085460E">
          <w:rPr>
            <w:noProof/>
          </w:rPr>
          <w:instrText xml:space="preserve"> PAGEREF _Toc89937040 \h </w:instrText>
        </w:r>
        <w:r w:rsidR="0085460E">
          <w:rPr>
            <w:noProof/>
          </w:rPr>
        </w:r>
        <w:r w:rsidR="0085460E">
          <w:rPr>
            <w:noProof/>
          </w:rPr>
          <w:fldChar w:fldCharType="separate"/>
        </w:r>
        <w:r>
          <w:rPr>
            <w:noProof/>
          </w:rPr>
          <w:t>47</w:t>
        </w:r>
        <w:r w:rsidR="0085460E">
          <w:rPr>
            <w:noProof/>
          </w:rPr>
          <w:fldChar w:fldCharType="end"/>
        </w:r>
      </w:hyperlink>
    </w:p>
    <w:p w14:paraId="5C5A078A" w14:textId="0E90C30D"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1" w:history="1">
        <w:r w:rsidR="0085460E" w:rsidRPr="008571C5">
          <w:rPr>
            <w:rStyle w:val="-"/>
            <w:rFonts w:ascii="Tahoma" w:hAnsi="Tahoma" w:cs="Tahoma"/>
            <w:noProof/>
            <w:lang w:val="el-GR"/>
          </w:rPr>
          <w:t xml:space="preserve">4.2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Συμβατικό Πλαίσιο - Εφαρμοστέα Νομοθεσία</w:t>
        </w:r>
        <w:r w:rsidR="0085460E">
          <w:rPr>
            <w:noProof/>
          </w:rPr>
          <w:tab/>
        </w:r>
        <w:r w:rsidR="0085460E">
          <w:rPr>
            <w:noProof/>
          </w:rPr>
          <w:fldChar w:fldCharType="begin"/>
        </w:r>
        <w:r w:rsidR="0085460E">
          <w:rPr>
            <w:noProof/>
          </w:rPr>
          <w:instrText xml:space="preserve"> PAGEREF _Toc89937041 \h </w:instrText>
        </w:r>
        <w:r w:rsidR="0085460E">
          <w:rPr>
            <w:noProof/>
          </w:rPr>
        </w:r>
        <w:r w:rsidR="0085460E">
          <w:rPr>
            <w:noProof/>
          </w:rPr>
          <w:fldChar w:fldCharType="separate"/>
        </w:r>
        <w:r>
          <w:rPr>
            <w:noProof/>
          </w:rPr>
          <w:t>47</w:t>
        </w:r>
        <w:r w:rsidR="0085460E">
          <w:rPr>
            <w:noProof/>
          </w:rPr>
          <w:fldChar w:fldCharType="end"/>
        </w:r>
      </w:hyperlink>
    </w:p>
    <w:p w14:paraId="04E013CD" w14:textId="788DA0E3"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2" w:history="1">
        <w:r w:rsidR="0085460E" w:rsidRPr="008571C5">
          <w:rPr>
            <w:rStyle w:val="-"/>
            <w:rFonts w:ascii="Tahoma" w:hAnsi="Tahoma" w:cs="Tahoma"/>
            <w:noProof/>
            <w:lang w:val="el-GR"/>
          </w:rPr>
          <w:t>4.3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Όροι εκτέλεσης της σύμβασης</w:t>
        </w:r>
        <w:r w:rsidR="0085460E">
          <w:rPr>
            <w:noProof/>
          </w:rPr>
          <w:tab/>
        </w:r>
        <w:r w:rsidR="0085460E">
          <w:rPr>
            <w:noProof/>
          </w:rPr>
          <w:fldChar w:fldCharType="begin"/>
        </w:r>
        <w:r w:rsidR="0085460E">
          <w:rPr>
            <w:noProof/>
          </w:rPr>
          <w:instrText xml:space="preserve"> PAGEREF _Toc89937042 \h </w:instrText>
        </w:r>
        <w:r w:rsidR="0085460E">
          <w:rPr>
            <w:noProof/>
          </w:rPr>
        </w:r>
        <w:r w:rsidR="0085460E">
          <w:rPr>
            <w:noProof/>
          </w:rPr>
          <w:fldChar w:fldCharType="separate"/>
        </w:r>
        <w:r>
          <w:rPr>
            <w:noProof/>
          </w:rPr>
          <w:t>47</w:t>
        </w:r>
        <w:r w:rsidR="0085460E">
          <w:rPr>
            <w:noProof/>
          </w:rPr>
          <w:fldChar w:fldCharType="end"/>
        </w:r>
      </w:hyperlink>
    </w:p>
    <w:p w14:paraId="23644AB5" w14:textId="44F1CE05"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3" w:history="1">
        <w:r w:rsidR="0085460E" w:rsidRPr="008571C5">
          <w:rPr>
            <w:rStyle w:val="-"/>
            <w:rFonts w:ascii="Tahoma" w:hAnsi="Tahoma" w:cs="Tahoma"/>
            <w:noProof/>
            <w:lang w:val="el-GR"/>
          </w:rPr>
          <w:t>4.4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Υπεργολαβία</w:t>
        </w:r>
        <w:r w:rsidR="0085460E">
          <w:rPr>
            <w:noProof/>
          </w:rPr>
          <w:tab/>
        </w:r>
        <w:r w:rsidR="0085460E">
          <w:rPr>
            <w:noProof/>
          </w:rPr>
          <w:fldChar w:fldCharType="begin"/>
        </w:r>
        <w:r w:rsidR="0085460E">
          <w:rPr>
            <w:noProof/>
          </w:rPr>
          <w:instrText xml:space="preserve"> PAGEREF _Toc89937043 \h </w:instrText>
        </w:r>
        <w:r w:rsidR="0085460E">
          <w:rPr>
            <w:noProof/>
          </w:rPr>
        </w:r>
        <w:r w:rsidR="0085460E">
          <w:rPr>
            <w:noProof/>
          </w:rPr>
          <w:fldChar w:fldCharType="separate"/>
        </w:r>
        <w:r>
          <w:rPr>
            <w:noProof/>
          </w:rPr>
          <w:t>48</w:t>
        </w:r>
        <w:r w:rsidR="0085460E">
          <w:rPr>
            <w:noProof/>
          </w:rPr>
          <w:fldChar w:fldCharType="end"/>
        </w:r>
      </w:hyperlink>
    </w:p>
    <w:p w14:paraId="5992D42C" w14:textId="54D0FDE9"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4" w:history="1">
        <w:r w:rsidR="0085460E" w:rsidRPr="008571C5">
          <w:rPr>
            <w:rStyle w:val="-"/>
            <w:rFonts w:ascii="Tahoma" w:hAnsi="Tahoma" w:cs="Tahoma"/>
            <w:noProof/>
            <w:lang w:val="el-GR"/>
          </w:rPr>
          <w:t>4.5</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Τροποποίηση σύμβασης κατά τη διάρκειά της</w:t>
        </w:r>
        <w:r w:rsidR="0085460E">
          <w:rPr>
            <w:noProof/>
          </w:rPr>
          <w:tab/>
        </w:r>
        <w:r w:rsidR="0085460E">
          <w:rPr>
            <w:noProof/>
          </w:rPr>
          <w:fldChar w:fldCharType="begin"/>
        </w:r>
        <w:r w:rsidR="0085460E">
          <w:rPr>
            <w:noProof/>
          </w:rPr>
          <w:instrText xml:space="preserve"> PAGEREF _Toc89937044 \h </w:instrText>
        </w:r>
        <w:r w:rsidR="0085460E">
          <w:rPr>
            <w:noProof/>
          </w:rPr>
        </w:r>
        <w:r w:rsidR="0085460E">
          <w:rPr>
            <w:noProof/>
          </w:rPr>
          <w:fldChar w:fldCharType="separate"/>
        </w:r>
        <w:r>
          <w:rPr>
            <w:noProof/>
          </w:rPr>
          <w:t>49</w:t>
        </w:r>
        <w:r w:rsidR="0085460E">
          <w:rPr>
            <w:noProof/>
          </w:rPr>
          <w:fldChar w:fldCharType="end"/>
        </w:r>
      </w:hyperlink>
    </w:p>
    <w:p w14:paraId="70E294B1" w14:textId="1C176FEE"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5" w:history="1">
        <w:r w:rsidR="0085460E" w:rsidRPr="008571C5">
          <w:rPr>
            <w:rStyle w:val="-"/>
            <w:rFonts w:ascii="Tahoma" w:hAnsi="Tahoma" w:cs="Tahoma"/>
            <w:noProof/>
            <w:lang w:val="el-GR"/>
          </w:rPr>
          <w:t>4.6</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Δικαίωμα μονομερούς λύσης της σύμβασης</w:t>
        </w:r>
        <w:r w:rsidR="0085460E">
          <w:rPr>
            <w:noProof/>
          </w:rPr>
          <w:tab/>
        </w:r>
        <w:r w:rsidR="0085460E">
          <w:rPr>
            <w:noProof/>
          </w:rPr>
          <w:fldChar w:fldCharType="begin"/>
        </w:r>
        <w:r w:rsidR="0085460E">
          <w:rPr>
            <w:noProof/>
          </w:rPr>
          <w:instrText xml:space="preserve"> PAGEREF _Toc89937045 \h </w:instrText>
        </w:r>
        <w:r w:rsidR="0085460E">
          <w:rPr>
            <w:noProof/>
          </w:rPr>
        </w:r>
        <w:r w:rsidR="0085460E">
          <w:rPr>
            <w:noProof/>
          </w:rPr>
          <w:fldChar w:fldCharType="separate"/>
        </w:r>
        <w:r>
          <w:rPr>
            <w:noProof/>
          </w:rPr>
          <w:t>49</w:t>
        </w:r>
        <w:r w:rsidR="0085460E">
          <w:rPr>
            <w:noProof/>
          </w:rPr>
          <w:fldChar w:fldCharType="end"/>
        </w:r>
      </w:hyperlink>
    </w:p>
    <w:p w14:paraId="3F6F3C0B" w14:textId="180FD482"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46" w:history="1">
        <w:r w:rsidR="0085460E" w:rsidRPr="008571C5">
          <w:rPr>
            <w:rStyle w:val="-"/>
            <w:rFonts w:ascii="Tahoma" w:hAnsi="Tahoma" w:cs="Tahoma"/>
            <w:noProof/>
            <w:lang w:val="el-GR"/>
          </w:rPr>
          <w:t>5.</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ΕΙΔΙΚΟΙ ΟΡΟΙ ΕΚΤΕΛΕΣΗΣ ΤΗΣ ΣΥΜΒΑΣΗΣ</w:t>
        </w:r>
        <w:r w:rsidR="0085460E">
          <w:rPr>
            <w:noProof/>
          </w:rPr>
          <w:tab/>
        </w:r>
        <w:r w:rsidR="0085460E">
          <w:rPr>
            <w:noProof/>
          </w:rPr>
          <w:fldChar w:fldCharType="begin"/>
        </w:r>
        <w:r w:rsidR="0085460E">
          <w:rPr>
            <w:noProof/>
          </w:rPr>
          <w:instrText xml:space="preserve"> PAGEREF _Toc89937046 \h </w:instrText>
        </w:r>
        <w:r w:rsidR="0085460E">
          <w:rPr>
            <w:noProof/>
          </w:rPr>
        </w:r>
        <w:r w:rsidR="0085460E">
          <w:rPr>
            <w:noProof/>
          </w:rPr>
          <w:fldChar w:fldCharType="separate"/>
        </w:r>
        <w:r>
          <w:rPr>
            <w:noProof/>
          </w:rPr>
          <w:t>51</w:t>
        </w:r>
        <w:r w:rsidR="0085460E">
          <w:rPr>
            <w:noProof/>
          </w:rPr>
          <w:fldChar w:fldCharType="end"/>
        </w:r>
      </w:hyperlink>
    </w:p>
    <w:p w14:paraId="295F41A6" w14:textId="079888C3"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7" w:history="1">
        <w:r w:rsidR="0085460E" w:rsidRPr="008571C5">
          <w:rPr>
            <w:rStyle w:val="-"/>
            <w:rFonts w:ascii="Tahoma" w:hAnsi="Tahoma" w:cs="Tahoma"/>
            <w:noProof/>
            <w:lang w:val="el-GR"/>
          </w:rPr>
          <w:t>5.1</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Τρόπος πληρωμής</w:t>
        </w:r>
        <w:r w:rsidR="0085460E">
          <w:rPr>
            <w:noProof/>
          </w:rPr>
          <w:tab/>
        </w:r>
        <w:r w:rsidR="0085460E">
          <w:rPr>
            <w:noProof/>
          </w:rPr>
          <w:fldChar w:fldCharType="begin"/>
        </w:r>
        <w:r w:rsidR="0085460E">
          <w:rPr>
            <w:noProof/>
          </w:rPr>
          <w:instrText xml:space="preserve"> PAGEREF _Toc89937047 \h </w:instrText>
        </w:r>
        <w:r w:rsidR="0085460E">
          <w:rPr>
            <w:noProof/>
          </w:rPr>
        </w:r>
        <w:r w:rsidR="0085460E">
          <w:rPr>
            <w:noProof/>
          </w:rPr>
          <w:fldChar w:fldCharType="separate"/>
        </w:r>
        <w:r>
          <w:rPr>
            <w:noProof/>
          </w:rPr>
          <w:t>51</w:t>
        </w:r>
        <w:r w:rsidR="0085460E">
          <w:rPr>
            <w:noProof/>
          </w:rPr>
          <w:fldChar w:fldCharType="end"/>
        </w:r>
      </w:hyperlink>
    </w:p>
    <w:p w14:paraId="46663401" w14:textId="125E9598"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8" w:history="1">
        <w:r w:rsidR="0085460E" w:rsidRPr="008571C5">
          <w:rPr>
            <w:rStyle w:val="-"/>
            <w:rFonts w:ascii="Tahoma" w:hAnsi="Tahoma" w:cs="Tahoma"/>
            <w:noProof/>
            <w:lang w:val="el-GR"/>
          </w:rPr>
          <w:t>5.2</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Κήρυξη οικονομικού φορέα εκπτώτου - Κυρώσεις</w:t>
        </w:r>
        <w:r w:rsidR="0085460E">
          <w:rPr>
            <w:noProof/>
          </w:rPr>
          <w:tab/>
        </w:r>
        <w:r w:rsidR="0085460E">
          <w:rPr>
            <w:noProof/>
          </w:rPr>
          <w:fldChar w:fldCharType="begin"/>
        </w:r>
        <w:r w:rsidR="0085460E">
          <w:rPr>
            <w:noProof/>
          </w:rPr>
          <w:instrText xml:space="preserve"> PAGEREF _Toc89937048 \h </w:instrText>
        </w:r>
        <w:r w:rsidR="0085460E">
          <w:rPr>
            <w:noProof/>
          </w:rPr>
        </w:r>
        <w:r w:rsidR="0085460E">
          <w:rPr>
            <w:noProof/>
          </w:rPr>
          <w:fldChar w:fldCharType="separate"/>
        </w:r>
        <w:r>
          <w:rPr>
            <w:noProof/>
          </w:rPr>
          <w:t>51</w:t>
        </w:r>
        <w:r w:rsidR="0085460E">
          <w:rPr>
            <w:noProof/>
          </w:rPr>
          <w:fldChar w:fldCharType="end"/>
        </w:r>
      </w:hyperlink>
    </w:p>
    <w:p w14:paraId="59E5D4C4" w14:textId="69CB0C96"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49" w:history="1">
        <w:r w:rsidR="0085460E" w:rsidRPr="008571C5">
          <w:rPr>
            <w:rStyle w:val="-"/>
            <w:rFonts w:ascii="Tahoma" w:hAnsi="Tahoma" w:cs="Tahoma"/>
            <w:noProof/>
            <w:lang w:val="el-GR"/>
          </w:rPr>
          <w:t>5.3</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Διοικητικές προσφυγές κατά τη διαδικασία εκτέλεσης των συμβάσεων</w:t>
        </w:r>
        <w:r w:rsidR="0085460E">
          <w:rPr>
            <w:noProof/>
          </w:rPr>
          <w:tab/>
        </w:r>
        <w:r w:rsidR="0085460E">
          <w:rPr>
            <w:noProof/>
          </w:rPr>
          <w:fldChar w:fldCharType="begin"/>
        </w:r>
        <w:r w:rsidR="0085460E">
          <w:rPr>
            <w:noProof/>
          </w:rPr>
          <w:instrText xml:space="preserve"> PAGEREF _Toc89937049 \h </w:instrText>
        </w:r>
        <w:r w:rsidR="0085460E">
          <w:rPr>
            <w:noProof/>
          </w:rPr>
        </w:r>
        <w:r w:rsidR="0085460E">
          <w:rPr>
            <w:noProof/>
          </w:rPr>
          <w:fldChar w:fldCharType="separate"/>
        </w:r>
        <w:r>
          <w:rPr>
            <w:noProof/>
          </w:rPr>
          <w:t>52</w:t>
        </w:r>
        <w:r w:rsidR="0085460E">
          <w:rPr>
            <w:noProof/>
          </w:rPr>
          <w:fldChar w:fldCharType="end"/>
        </w:r>
      </w:hyperlink>
    </w:p>
    <w:p w14:paraId="61204B34" w14:textId="2D927C90"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0" w:history="1">
        <w:r w:rsidR="0085460E" w:rsidRPr="008571C5">
          <w:rPr>
            <w:rStyle w:val="-"/>
            <w:rFonts w:ascii="Tahoma" w:hAnsi="Tahoma" w:cs="Tahoma"/>
            <w:noProof/>
            <w:lang w:val="el-GR"/>
          </w:rPr>
          <w:t>5.4</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Δικαστική επίλυση διαφορών</w:t>
        </w:r>
        <w:r w:rsidR="0085460E">
          <w:rPr>
            <w:noProof/>
          </w:rPr>
          <w:tab/>
        </w:r>
        <w:r w:rsidR="0085460E">
          <w:rPr>
            <w:noProof/>
          </w:rPr>
          <w:fldChar w:fldCharType="begin"/>
        </w:r>
        <w:r w:rsidR="0085460E">
          <w:rPr>
            <w:noProof/>
          </w:rPr>
          <w:instrText xml:space="preserve"> PAGEREF _Toc89937050 \h </w:instrText>
        </w:r>
        <w:r w:rsidR="0085460E">
          <w:rPr>
            <w:noProof/>
          </w:rPr>
        </w:r>
        <w:r w:rsidR="0085460E">
          <w:rPr>
            <w:noProof/>
          </w:rPr>
          <w:fldChar w:fldCharType="separate"/>
        </w:r>
        <w:r>
          <w:rPr>
            <w:noProof/>
          </w:rPr>
          <w:t>53</w:t>
        </w:r>
        <w:r w:rsidR="0085460E">
          <w:rPr>
            <w:noProof/>
          </w:rPr>
          <w:fldChar w:fldCharType="end"/>
        </w:r>
      </w:hyperlink>
    </w:p>
    <w:p w14:paraId="2EF1E83A" w14:textId="3EBFA4DA" w:rsidR="0085460E" w:rsidRDefault="00E53371">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51" w:history="1">
        <w:r w:rsidR="0085460E" w:rsidRPr="008571C5">
          <w:rPr>
            <w:rStyle w:val="-"/>
            <w:rFonts w:ascii="Tahoma" w:hAnsi="Tahoma" w:cs="Tahoma"/>
            <w:noProof/>
            <w:lang w:val="el-GR"/>
          </w:rPr>
          <w:t>6.</w:t>
        </w:r>
        <w:r w:rsidR="0085460E">
          <w:rPr>
            <w:rFonts w:asciiTheme="minorHAnsi" w:eastAsiaTheme="minorEastAsia" w:hAnsiTheme="minorHAnsi" w:cstheme="minorBidi"/>
            <w:b w:val="0"/>
            <w:bCs w:val="0"/>
            <w:caps w:val="0"/>
            <w:noProof/>
            <w:sz w:val="22"/>
            <w:szCs w:val="22"/>
            <w:lang w:val="el-GR" w:eastAsia="el-GR" w:bidi="he-IL"/>
          </w:rPr>
          <w:tab/>
        </w:r>
        <w:r w:rsidR="0085460E" w:rsidRPr="008571C5">
          <w:rPr>
            <w:rStyle w:val="-"/>
            <w:rFonts w:ascii="Tahoma" w:hAnsi="Tahoma" w:cs="Tahoma"/>
            <w:noProof/>
            <w:lang w:val="el-GR"/>
          </w:rPr>
          <w:t>ΧΡΟΝΟΣ ΚΑΙ ΤΡΟΠΟΣ ΕΚΤΕΛΕΣΗΣ</w:t>
        </w:r>
        <w:r w:rsidR="0085460E">
          <w:rPr>
            <w:noProof/>
          </w:rPr>
          <w:tab/>
        </w:r>
        <w:r w:rsidR="0085460E">
          <w:rPr>
            <w:noProof/>
          </w:rPr>
          <w:fldChar w:fldCharType="begin"/>
        </w:r>
        <w:r w:rsidR="0085460E">
          <w:rPr>
            <w:noProof/>
          </w:rPr>
          <w:instrText xml:space="preserve"> PAGEREF _Toc89937051 \h </w:instrText>
        </w:r>
        <w:r w:rsidR="0085460E">
          <w:rPr>
            <w:noProof/>
          </w:rPr>
        </w:r>
        <w:r w:rsidR="0085460E">
          <w:rPr>
            <w:noProof/>
          </w:rPr>
          <w:fldChar w:fldCharType="separate"/>
        </w:r>
        <w:r>
          <w:rPr>
            <w:noProof/>
          </w:rPr>
          <w:t>54</w:t>
        </w:r>
        <w:r w:rsidR="0085460E">
          <w:rPr>
            <w:noProof/>
          </w:rPr>
          <w:fldChar w:fldCharType="end"/>
        </w:r>
      </w:hyperlink>
    </w:p>
    <w:p w14:paraId="1166C6D9" w14:textId="19560D08"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2" w:history="1">
        <w:r w:rsidR="0085460E" w:rsidRPr="008571C5">
          <w:rPr>
            <w:rStyle w:val="-"/>
            <w:rFonts w:ascii="Tahoma" w:hAnsi="Tahoma" w:cs="Tahoma"/>
            <w:noProof/>
            <w:lang w:val="el-GR"/>
          </w:rPr>
          <w:t xml:space="preserve">6.1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Παρακολούθηση της σύμβασης</w:t>
        </w:r>
        <w:r w:rsidR="0085460E">
          <w:rPr>
            <w:noProof/>
          </w:rPr>
          <w:tab/>
        </w:r>
        <w:r w:rsidR="0085460E">
          <w:rPr>
            <w:noProof/>
          </w:rPr>
          <w:fldChar w:fldCharType="begin"/>
        </w:r>
        <w:r w:rsidR="0085460E">
          <w:rPr>
            <w:noProof/>
          </w:rPr>
          <w:instrText xml:space="preserve"> PAGEREF _Toc89937052 \h </w:instrText>
        </w:r>
        <w:r w:rsidR="0085460E">
          <w:rPr>
            <w:noProof/>
          </w:rPr>
        </w:r>
        <w:r w:rsidR="0085460E">
          <w:rPr>
            <w:noProof/>
          </w:rPr>
          <w:fldChar w:fldCharType="separate"/>
        </w:r>
        <w:r>
          <w:rPr>
            <w:noProof/>
          </w:rPr>
          <w:t>54</w:t>
        </w:r>
        <w:r w:rsidR="0085460E">
          <w:rPr>
            <w:noProof/>
          </w:rPr>
          <w:fldChar w:fldCharType="end"/>
        </w:r>
      </w:hyperlink>
    </w:p>
    <w:p w14:paraId="2EE73B24" w14:textId="198DD0FA"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3" w:history="1">
        <w:r w:rsidR="0085460E" w:rsidRPr="008571C5">
          <w:rPr>
            <w:rStyle w:val="-"/>
            <w:rFonts w:ascii="Tahoma" w:hAnsi="Tahoma" w:cs="Tahoma"/>
            <w:noProof/>
            <w:lang w:val="el-GR"/>
          </w:rPr>
          <w:t xml:space="preserve">6.2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Διάρκεια σύμβασης</w:t>
        </w:r>
        <w:r w:rsidR="0085460E">
          <w:rPr>
            <w:noProof/>
          </w:rPr>
          <w:tab/>
        </w:r>
        <w:r w:rsidR="0085460E">
          <w:rPr>
            <w:noProof/>
          </w:rPr>
          <w:fldChar w:fldCharType="begin"/>
        </w:r>
        <w:r w:rsidR="0085460E">
          <w:rPr>
            <w:noProof/>
          </w:rPr>
          <w:instrText xml:space="preserve"> PAGEREF _Toc89937053 \h </w:instrText>
        </w:r>
        <w:r w:rsidR="0085460E">
          <w:rPr>
            <w:noProof/>
          </w:rPr>
        </w:r>
        <w:r w:rsidR="0085460E">
          <w:rPr>
            <w:noProof/>
          </w:rPr>
          <w:fldChar w:fldCharType="separate"/>
        </w:r>
        <w:r>
          <w:rPr>
            <w:noProof/>
          </w:rPr>
          <w:t>54</w:t>
        </w:r>
        <w:r w:rsidR="0085460E">
          <w:rPr>
            <w:noProof/>
          </w:rPr>
          <w:fldChar w:fldCharType="end"/>
        </w:r>
      </w:hyperlink>
    </w:p>
    <w:p w14:paraId="77D4926A" w14:textId="6F9D2387"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4" w:history="1">
        <w:r w:rsidR="0085460E" w:rsidRPr="008571C5">
          <w:rPr>
            <w:rStyle w:val="-"/>
            <w:rFonts w:ascii="Tahoma" w:hAnsi="Tahoma" w:cs="Tahoma"/>
            <w:noProof/>
            <w:lang w:val="el-GR"/>
          </w:rPr>
          <w:t xml:space="preserve">6.3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Παραλαβή του αντικειμένου της σύμβασης</w:t>
        </w:r>
        <w:r w:rsidR="0085460E">
          <w:rPr>
            <w:noProof/>
          </w:rPr>
          <w:tab/>
        </w:r>
        <w:r w:rsidR="0085460E">
          <w:rPr>
            <w:noProof/>
          </w:rPr>
          <w:fldChar w:fldCharType="begin"/>
        </w:r>
        <w:r w:rsidR="0085460E">
          <w:rPr>
            <w:noProof/>
          </w:rPr>
          <w:instrText xml:space="preserve"> PAGEREF _Toc89937054 \h </w:instrText>
        </w:r>
        <w:r w:rsidR="0085460E">
          <w:rPr>
            <w:noProof/>
          </w:rPr>
        </w:r>
        <w:r w:rsidR="0085460E">
          <w:rPr>
            <w:noProof/>
          </w:rPr>
          <w:fldChar w:fldCharType="separate"/>
        </w:r>
        <w:r>
          <w:rPr>
            <w:noProof/>
          </w:rPr>
          <w:t>55</w:t>
        </w:r>
        <w:r w:rsidR="0085460E">
          <w:rPr>
            <w:noProof/>
          </w:rPr>
          <w:fldChar w:fldCharType="end"/>
        </w:r>
      </w:hyperlink>
    </w:p>
    <w:p w14:paraId="3101F182" w14:textId="0CDF1797" w:rsidR="0085460E" w:rsidRDefault="00E53371">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89937055" w:history="1">
        <w:r w:rsidR="0085460E" w:rsidRPr="008571C5">
          <w:rPr>
            <w:rStyle w:val="-"/>
            <w:rFonts w:ascii="Tahoma" w:hAnsi="Tahoma" w:cs="Tahoma"/>
            <w:noProof/>
            <w:lang w:val="el-GR"/>
          </w:rPr>
          <w:t xml:space="preserve">6.4 </w:t>
        </w:r>
        <w:r w:rsidR="0085460E">
          <w:rPr>
            <w:rFonts w:asciiTheme="minorHAnsi" w:eastAsiaTheme="minorEastAsia" w:hAnsiTheme="minorHAnsi" w:cstheme="minorBidi"/>
            <w:smallCaps w:val="0"/>
            <w:noProof/>
            <w:sz w:val="22"/>
            <w:szCs w:val="22"/>
            <w:lang w:val="el-GR" w:eastAsia="el-GR" w:bidi="he-IL"/>
          </w:rPr>
          <w:tab/>
        </w:r>
        <w:r w:rsidR="0085460E" w:rsidRPr="008571C5">
          <w:rPr>
            <w:rStyle w:val="-"/>
            <w:rFonts w:ascii="Tahoma" w:hAnsi="Tahoma" w:cs="Tahoma"/>
            <w:noProof/>
            <w:lang w:val="el-GR"/>
          </w:rPr>
          <w:t>Απόρριψη παρα</w:t>
        </w:r>
        <w:bookmarkStart w:id="4" w:name="_GoBack"/>
        <w:bookmarkEnd w:id="4"/>
        <w:r w:rsidR="0085460E" w:rsidRPr="008571C5">
          <w:rPr>
            <w:rStyle w:val="-"/>
            <w:rFonts w:ascii="Tahoma" w:hAnsi="Tahoma" w:cs="Tahoma"/>
            <w:noProof/>
            <w:lang w:val="el-GR"/>
          </w:rPr>
          <w:t>δοτέων – Αντικατάσταση</w:t>
        </w:r>
        <w:r w:rsidR="0085460E">
          <w:rPr>
            <w:noProof/>
          </w:rPr>
          <w:tab/>
        </w:r>
        <w:r w:rsidR="0085460E">
          <w:rPr>
            <w:noProof/>
          </w:rPr>
          <w:fldChar w:fldCharType="begin"/>
        </w:r>
        <w:r w:rsidR="0085460E">
          <w:rPr>
            <w:noProof/>
          </w:rPr>
          <w:instrText xml:space="preserve"> PAGEREF _Toc89937055 \h </w:instrText>
        </w:r>
        <w:r w:rsidR="0085460E">
          <w:rPr>
            <w:noProof/>
          </w:rPr>
        </w:r>
        <w:r w:rsidR="0085460E">
          <w:rPr>
            <w:noProof/>
          </w:rPr>
          <w:fldChar w:fldCharType="separate"/>
        </w:r>
        <w:r>
          <w:rPr>
            <w:noProof/>
          </w:rPr>
          <w:t>56</w:t>
        </w:r>
        <w:r w:rsidR="0085460E">
          <w:rPr>
            <w:noProof/>
          </w:rPr>
          <w:fldChar w:fldCharType="end"/>
        </w:r>
      </w:hyperlink>
    </w:p>
    <w:p w14:paraId="329ACB97" w14:textId="1179D7B1" w:rsidR="0085460E" w:rsidRDefault="00E53371">
      <w:pPr>
        <w:pStyle w:val="15"/>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89937056" w:history="1">
        <w:r w:rsidR="0085460E" w:rsidRPr="008571C5">
          <w:rPr>
            <w:rStyle w:val="-"/>
            <w:rFonts w:ascii="Tahoma" w:hAnsi="Tahoma" w:cs="Tahoma"/>
            <w:noProof/>
            <w:lang w:val="el-GR"/>
          </w:rPr>
          <w:t>ΠΑΡΑΡΤΗΜΑΤΑ</w:t>
        </w:r>
        <w:r w:rsidR="0085460E">
          <w:rPr>
            <w:noProof/>
          </w:rPr>
          <w:tab/>
        </w:r>
        <w:r w:rsidR="0085460E">
          <w:rPr>
            <w:noProof/>
          </w:rPr>
          <w:fldChar w:fldCharType="begin"/>
        </w:r>
        <w:r w:rsidR="0085460E">
          <w:rPr>
            <w:noProof/>
          </w:rPr>
          <w:instrText xml:space="preserve"> PAGEREF _Toc89937056 \h </w:instrText>
        </w:r>
        <w:r w:rsidR="0085460E">
          <w:rPr>
            <w:noProof/>
          </w:rPr>
        </w:r>
        <w:r w:rsidR="0085460E">
          <w:rPr>
            <w:noProof/>
          </w:rPr>
          <w:fldChar w:fldCharType="separate"/>
        </w:r>
        <w:r>
          <w:rPr>
            <w:noProof/>
          </w:rPr>
          <w:t>57</w:t>
        </w:r>
        <w:r w:rsidR="0085460E">
          <w:rPr>
            <w:noProof/>
          </w:rPr>
          <w:fldChar w:fldCharType="end"/>
        </w:r>
      </w:hyperlink>
    </w:p>
    <w:p w14:paraId="77811EA4" w14:textId="3D0E8A71"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7" w:history="1">
        <w:r w:rsidR="0085460E" w:rsidRPr="008571C5">
          <w:rPr>
            <w:rStyle w:val="-"/>
            <w:rFonts w:ascii="Tahoma" w:hAnsi="Tahoma" w:cs="Tahoma"/>
            <w:noProof/>
            <w:lang w:val="el-GR"/>
          </w:rPr>
          <w:t>ΠΑΡΑΡΤΗΜΑ Ι – Αναλυτική Περιγραφή Φυσικού και Οικονομικού Αντικειμένου της Σύμβασης</w:t>
        </w:r>
        <w:r w:rsidR="0085460E">
          <w:rPr>
            <w:noProof/>
          </w:rPr>
          <w:tab/>
        </w:r>
        <w:r w:rsidR="0085460E">
          <w:rPr>
            <w:noProof/>
          </w:rPr>
          <w:fldChar w:fldCharType="begin"/>
        </w:r>
        <w:r w:rsidR="0085460E">
          <w:rPr>
            <w:noProof/>
          </w:rPr>
          <w:instrText xml:space="preserve"> PAGEREF _Toc89937057 \h </w:instrText>
        </w:r>
        <w:r w:rsidR="0085460E">
          <w:rPr>
            <w:noProof/>
          </w:rPr>
        </w:r>
        <w:r w:rsidR="0085460E">
          <w:rPr>
            <w:noProof/>
          </w:rPr>
          <w:fldChar w:fldCharType="separate"/>
        </w:r>
        <w:r>
          <w:rPr>
            <w:noProof/>
          </w:rPr>
          <w:t>57</w:t>
        </w:r>
        <w:r w:rsidR="0085460E">
          <w:rPr>
            <w:noProof/>
          </w:rPr>
          <w:fldChar w:fldCharType="end"/>
        </w:r>
      </w:hyperlink>
    </w:p>
    <w:p w14:paraId="2F818206" w14:textId="11BD24C9"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8" w:history="1">
        <w:r w:rsidR="0085460E" w:rsidRPr="008571C5">
          <w:rPr>
            <w:rStyle w:val="-"/>
            <w:rFonts w:ascii="Tahoma" w:hAnsi="Tahoma" w:cs="Tahoma"/>
            <w:noProof/>
            <w:lang w:val="el-GR"/>
          </w:rPr>
          <w:t>ΠΑΡΑΡΤΗΜΑ ΙΙ –  Ειδική Συγγραφή Υποχρεώσεων</w:t>
        </w:r>
        <w:r w:rsidR="0085460E">
          <w:rPr>
            <w:noProof/>
          </w:rPr>
          <w:tab/>
        </w:r>
        <w:r w:rsidR="0085460E">
          <w:rPr>
            <w:noProof/>
          </w:rPr>
          <w:fldChar w:fldCharType="begin"/>
        </w:r>
        <w:r w:rsidR="0085460E">
          <w:rPr>
            <w:noProof/>
          </w:rPr>
          <w:instrText xml:space="preserve"> PAGEREF _Toc89937058 \h </w:instrText>
        </w:r>
        <w:r w:rsidR="0085460E">
          <w:rPr>
            <w:noProof/>
          </w:rPr>
        </w:r>
        <w:r w:rsidR="0085460E">
          <w:rPr>
            <w:noProof/>
          </w:rPr>
          <w:fldChar w:fldCharType="separate"/>
        </w:r>
        <w:r>
          <w:rPr>
            <w:noProof/>
          </w:rPr>
          <w:t>63</w:t>
        </w:r>
        <w:r w:rsidR="0085460E">
          <w:rPr>
            <w:noProof/>
          </w:rPr>
          <w:fldChar w:fldCharType="end"/>
        </w:r>
      </w:hyperlink>
    </w:p>
    <w:p w14:paraId="1665F12E" w14:textId="0D51F419"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59" w:history="1">
        <w:r w:rsidR="0085460E" w:rsidRPr="008571C5">
          <w:rPr>
            <w:rStyle w:val="-"/>
            <w:rFonts w:ascii="Tahoma" w:hAnsi="Tahoma" w:cs="Tahoma"/>
            <w:noProof/>
            <w:lang w:val="el-GR"/>
          </w:rPr>
          <w:t>ΠΑΡΑΡΤΗΜΑ ΙΙI – ΕΕΕΣ</w:t>
        </w:r>
        <w:r w:rsidR="0085460E">
          <w:rPr>
            <w:noProof/>
          </w:rPr>
          <w:tab/>
        </w:r>
        <w:r w:rsidR="0085460E">
          <w:rPr>
            <w:noProof/>
          </w:rPr>
          <w:fldChar w:fldCharType="begin"/>
        </w:r>
        <w:r w:rsidR="0085460E">
          <w:rPr>
            <w:noProof/>
          </w:rPr>
          <w:instrText xml:space="preserve"> PAGEREF _Toc89937059 \h </w:instrText>
        </w:r>
        <w:r w:rsidR="0085460E">
          <w:rPr>
            <w:noProof/>
          </w:rPr>
        </w:r>
        <w:r w:rsidR="0085460E">
          <w:rPr>
            <w:noProof/>
          </w:rPr>
          <w:fldChar w:fldCharType="separate"/>
        </w:r>
        <w:r>
          <w:rPr>
            <w:noProof/>
          </w:rPr>
          <w:t>64</w:t>
        </w:r>
        <w:r w:rsidR="0085460E">
          <w:rPr>
            <w:noProof/>
          </w:rPr>
          <w:fldChar w:fldCharType="end"/>
        </w:r>
      </w:hyperlink>
    </w:p>
    <w:p w14:paraId="5FE232BF" w14:textId="68DE31FE"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0" w:history="1">
        <w:r w:rsidR="0085460E" w:rsidRPr="008571C5">
          <w:rPr>
            <w:rStyle w:val="-"/>
            <w:rFonts w:ascii="Tahoma" w:hAnsi="Tahoma" w:cs="Tahoma"/>
            <w:noProof/>
            <w:lang w:val="el-GR"/>
          </w:rPr>
          <w:t xml:space="preserve">ΠΑΡΑΡΤΗΜΑ </w:t>
        </w:r>
        <w:r w:rsidR="0085460E" w:rsidRPr="008571C5">
          <w:rPr>
            <w:rStyle w:val="-"/>
            <w:rFonts w:ascii="Tahoma" w:hAnsi="Tahoma" w:cs="Tahoma"/>
            <w:noProof/>
            <w:lang w:val="en-US"/>
          </w:rPr>
          <w:t>I</w:t>
        </w:r>
        <w:r w:rsidR="0085460E" w:rsidRPr="008571C5">
          <w:rPr>
            <w:rStyle w:val="-"/>
            <w:rFonts w:ascii="Tahoma" w:hAnsi="Tahoma" w:cs="Tahoma"/>
            <w:noProof/>
            <w:lang w:val="el-GR"/>
          </w:rPr>
          <w:t>V – Υπόδειγμα Τεχνικής Προσφοράς</w:t>
        </w:r>
        <w:r w:rsidR="0085460E">
          <w:rPr>
            <w:noProof/>
          </w:rPr>
          <w:tab/>
        </w:r>
        <w:r w:rsidR="0085460E">
          <w:rPr>
            <w:noProof/>
          </w:rPr>
          <w:fldChar w:fldCharType="begin"/>
        </w:r>
        <w:r w:rsidR="0085460E">
          <w:rPr>
            <w:noProof/>
          </w:rPr>
          <w:instrText xml:space="preserve"> PAGEREF _Toc89937060 \h </w:instrText>
        </w:r>
        <w:r w:rsidR="0085460E">
          <w:rPr>
            <w:noProof/>
          </w:rPr>
        </w:r>
        <w:r w:rsidR="0085460E">
          <w:rPr>
            <w:noProof/>
          </w:rPr>
          <w:fldChar w:fldCharType="separate"/>
        </w:r>
        <w:r>
          <w:rPr>
            <w:noProof/>
          </w:rPr>
          <w:t>65</w:t>
        </w:r>
        <w:r w:rsidR="0085460E">
          <w:rPr>
            <w:noProof/>
          </w:rPr>
          <w:fldChar w:fldCharType="end"/>
        </w:r>
      </w:hyperlink>
    </w:p>
    <w:p w14:paraId="03C1BCB5" w14:textId="77E11078"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1" w:history="1">
        <w:r w:rsidR="0085460E" w:rsidRPr="008571C5">
          <w:rPr>
            <w:rStyle w:val="-"/>
            <w:rFonts w:ascii="Tahoma" w:hAnsi="Tahoma" w:cs="Tahoma"/>
            <w:noProof/>
            <w:lang w:val="el-GR"/>
          </w:rPr>
          <w:t>ΠΑΡΑΡΤΗΜΑ V – Υπόδειγμα Οικονομικής Προσφοράς</w:t>
        </w:r>
        <w:r w:rsidR="0085460E">
          <w:rPr>
            <w:noProof/>
          </w:rPr>
          <w:tab/>
        </w:r>
        <w:r w:rsidR="0085460E">
          <w:rPr>
            <w:noProof/>
          </w:rPr>
          <w:fldChar w:fldCharType="begin"/>
        </w:r>
        <w:r w:rsidR="0085460E">
          <w:rPr>
            <w:noProof/>
          </w:rPr>
          <w:instrText xml:space="preserve"> PAGEREF _Toc89937061 \h </w:instrText>
        </w:r>
        <w:r w:rsidR="0085460E">
          <w:rPr>
            <w:noProof/>
          </w:rPr>
        </w:r>
        <w:r w:rsidR="0085460E">
          <w:rPr>
            <w:noProof/>
          </w:rPr>
          <w:fldChar w:fldCharType="separate"/>
        </w:r>
        <w:r>
          <w:rPr>
            <w:noProof/>
          </w:rPr>
          <w:t>66</w:t>
        </w:r>
        <w:r w:rsidR="0085460E">
          <w:rPr>
            <w:noProof/>
          </w:rPr>
          <w:fldChar w:fldCharType="end"/>
        </w:r>
      </w:hyperlink>
    </w:p>
    <w:p w14:paraId="3A710DC6" w14:textId="384EDAA1"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2" w:history="1">
        <w:r w:rsidR="0085460E" w:rsidRPr="008571C5">
          <w:rPr>
            <w:rStyle w:val="-"/>
            <w:rFonts w:ascii="Tahoma" w:hAnsi="Tahoma" w:cs="Tahoma"/>
            <w:noProof/>
            <w:lang w:val="el-GR"/>
          </w:rPr>
          <w:t>ΠΑΡΑΡΤΗΜΑ VI – Υποδείγματα Εγγυητικών Επιστολών</w:t>
        </w:r>
        <w:r w:rsidR="0085460E">
          <w:rPr>
            <w:noProof/>
          </w:rPr>
          <w:tab/>
        </w:r>
        <w:r w:rsidR="0085460E">
          <w:rPr>
            <w:noProof/>
          </w:rPr>
          <w:fldChar w:fldCharType="begin"/>
        </w:r>
        <w:r w:rsidR="0085460E">
          <w:rPr>
            <w:noProof/>
          </w:rPr>
          <w:instrText xml:space="preserve"> PAGEREF _Toc89937062 \h </w:instrText>
        </w:r>
        <w:r w:rsidR="0085460E">
          <w:rPr>
            <w:noProof/>
          </w:rPr>
        </w:r>
        <w:r w:rsidR="0085460E">
          <w:rPr>
            <w:noProof/>
          </w:rPr>
          <w:fldChar w:fldCharType="separate"/>
        </w:r>
        <w:r>
          <w:rPr>
            <w:noProof/>
          </w:rPr>
          <w:t>70</w:t>
        </w:r>
        <w:r w:rsidR="0085460E">
          <w:rPr>
            <w:noProof/>
          </w:rPr>
          <w:fldChar w:fldCharType="end"/>
        </w:r>
      </w:hyperlink>
    </w:p>
    <w:p w14:paraId="1E2A2A3E" w14:textId="054A72AD" w:rsidR="0085460E" w:rsidRDefault="00E53371">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89937063" w:history="1">
        <w:r w:rsidR="0085460E" w:rsidRPr="008571C5">
          <w:rPr>
            <w:rStyle w:val="-"/>
            <w:rFonts w:ascii="Tahoma" w:hAnsi="Tahoma" w:cs="Tahoma"/>
            <w:noProof/>
            <w:lang w:val="el-GR"/>
          </w:rPr>
          <w:t xml:space="preserve">ΠΑΡΑΡΤΗΜΑ </w:t>
        </w:r>
        <w:r w:rsidR="0085460E" w:rsidRPr="008571C5">
          <w:rPr>
            <w:rStyle w:val="-"/>
            <w:rFonts w:ascii="Tahoma" w:hAnsi="Tahoma" w:cs="Tahoma"/>
            <w:noProof/>
            <w:lang w:val="en-US"/>
          </w:rPr>
          <w:t>VII</w:t>
        </w:r>
        <w:r w:rsidR="0085460E" w:rsidRPr="008571C5">
          <w:rPr>
            <w:rStyle w:val="-"/>
            <w:rFonts w:ascii="Tahoma" w:hAnsi="Tahoma" w:cs="Tahoma"/>
            <w:noProof/>
            <w:lang w:val="el-GR"/>
          </w:rPr>
          <w:t xml:space="preserve"> – Ενημέρωση για την προστασία προσωπικών δεδομένων</w:t>
        </w:r>
        <w:r w:rsidR="0085460E">
          <w:rPr>
            <w:noProof/>
          </w:rPr>
          <w:tab/>
        </w:r>
        <w:r w:rsidR="0085460E">
          <w:rPr>
            <w:noProof/>
          </w:rPr>
          <w:fldChar w:fldCharType="begin"/>
        </w:r>
        <w:r w:rsidR="0085460E">
          <w:rPr>
            <w:noProof/>
          </w:rPr>
          <w:instrText xml:space="preserve"> PAGEREF _Toc89937063 \h </w:instrText>
        </w:r>
        <w:r w:rsidR="0085460E">
          <w:rPr>
            <w:noProof/>
          </w:rPr>
        </w:r>
        <w:r w:rsidR="0085460E">
          <w:rPr>
            <w:noProof/>
          </w:rPr>
          <w:fldChar w:fldCharType="separate"/>
        </w:r>
        <w:r>
          <w:rPr>
            <w:noProof/>
          </w:rPr>
          <w:t>72</w:t>
        </w:r>
        <w:r w:rsidR="0085460E">
          <w:rPr>
            <w:noProof/>
          </w:rPr>
          <w:fldChar w:fldCharType="end"/>
        </w:r>
      </w:hyperlink>
    </w:p>
    <w:p w14:paraId="0BCE22EC" w14:textId="52A340AC" w:rsidR="00762EAA" w:rsidRPr="00BA4651" w:rsidRDefault="00762EAA" w:rsidP="00762EAA">
      <w:pPr>
        <w:rPr>
          <w:rFonts w:ascii="Tahoma" w:eastAsia="MS Mincho" w:hAnsi="Tahoma" w:cs="Tahoma"/>
          <w:b/>
          <w:bCs/>
          <w:caps/>
          <w:sz w:val="20"/>
          <w:szCs w:val="22"/>
          <w:lang w:val="el-GR"/>
        </w:rPr>
      </w:pPr>
      <w:r w:rsidRPr="00BA4651">
        <w:rPr>
          <w:rFonts w:ascii="Tahoma" w:hAnsi="Tahoma" w:cs="Tahoma"/>
        </w:rPr>
        <w:fldChar w:fldCharType="end"/>
      </w:r>
    </w:p>
    <w:p w14:paraId="7E1E62AA" w14:textId="77777777" w:rsidR="00762EAA" w:rsidRPr="00BA4651" w:rsidRDefault="00762EAA" w:rsidP="00762EAA">
      <w:pPr>
        <w:pStyle w:val="1"/>
        <w:numPr>
          <w:ilvl w:val="0"/>
          <w:numId w:val="3"/>
        </w:numPr>
        <w:tabs>
          <w:tab w:val="left" w:pos="567"/>
        </w:tabs>
        <w:ind w:left="567" w:hanging="567"/>
        <w:rPr>
          <w:rFonts w:ascii="Tahoma" w:hAnsi="Tahoma" w:cs="Tahoma"/>
        </w:rPr>
      </w:pPr>
      <w:bookmarkStart w:id="5" w:name="_Toc89936995"/>
      <w:r w:rsidRPr="00BA4651">
        <w:rPr>
          <w:rFonts w:ascii="Tahoma" w:hAnsi="Tahoma" w:cs="Tahoma"/>
          <w:lang w:val="el-GR"/>
        </w:rPr>
        <w:lastRenderedPageBreak/>
        <w:t>ΑΝΑΘΕΤΟΥΣΑ ΑΡΧΗ ΚΑΙ ΑΝΤΙΚΕΙΜΕΝΟ ΣΥΜΒΑΣΗΣ</w:t>
      </w:r>
      <w:bookmarkEnd w:id="5"/>
    </w:p>
    <w:p w14:paraId="6EBC1708" w14:textId="77777777" w:rsidR="00762EAA" w:rsidRPr="00BA4651" w:rsidRDefault="00762EAA" w:rsidP="00762EAA">
      <w:pPr>
        <w:pStyle w:val="20"/>
        <w:rPr>
          <w:rFonts w:ascii="Tahoma" w:hAnsi="Tahoma" w:cs="Tahoma"/>
        </w:rPr>
      </w:pPr>
      <w:bookmarkStart w:id="6" w:name="_Toc89936996"/>
      <w:r w:rsidRPr="00BA4651">
        <w:rPr>
          <w:rFonts w:ascii="Tahoma" w:hAnsi="Tahoma" w:cs="Tahoma"/>
          <w:lang w:val="el-GR"/>
        </w:rPr>
        <w:t>1.1</w:t>
      </w:r>
      <w:r w:rsidRPr="00BA4651">
        <w:rPr>
          <w:rFonts w:ascii="Tahoma" w:hAnsi="Tahoma" w:cs="Tahoma"/>
          <w:lang w:val="el-GR"/>
        </w:rPr>
        <w:tab/>
        <w:t>Στοιχεία Αναθέτουσας Αρχής</w:t>
      </w:r>
      <w:bookmarkEnd w:id="6"/>
      <w:r w:rsidRPr="00BA4651">
        <w:rPr>
          <w:rFonts w:ascii="Tahoma" w:hAnsi="Tahoma" w:cs="Tahoma"/>
          <w:lang w:val="el-GR"/>
        </w:rPr>
        <w:t xml:space="preserve"> </w:t>
      </w:r>
    </w:p>
    <w:p w14:paraId="40CC70BD" w14:textId="77777777" w:rsidR="00762EAA" w:rsidRPr="00BA4651" w:rsidRDefault="00762EAA" w:rsidP="00762EAA">
      <w:pPr>
        <w:pStyle w:val="normalwithoutspacing"/>
        <w:rPr>
          <w:rFonts w:ascii="Tahoma" w:hAnsi="Tahoma" w:cs="Tahoma"/>
          <w:b/>
        </w:rPr>
      </w:pPr>
    </w:p>
    <w:tbl>
      <w:tblPr>
        <w:tblW w:w="9594" w:type="dxa"/>
        <w:tblInd w:w="108" w:type="dxa"/>
        <w:tblLayout w:type="fixed"/>
        <w:tblLook w:val="0000" w:firstRow="0" w:lastRow="0" w:firstColumn="0" w:lastColumn="0" w:noHBand="0" w:noVBand="0"/>
      </w:tblPr>
      <w:tblGrid>
        <w:gridCol w:w="5245"/>
        <w:gridCol w:w="4349"/>
      </w:tblGrid>
      <w:tr w:rsidR="00762EAA" w:rsidRPr="006E2FEC" w14:paraId="3BB17CB4" w14:textId="77777777" w:rsidTr="004446C1">
        <w:tc>
          <w:tcPr>
            <w:tcW w:w="5245" w:type="dxa"/>
            <w:tcBorders>
              <w:top w:val="single" w:sz="4" w:space="0" w:color="000000"/>
              <w:left w:val="single" w:sz="4" w:space="0" w:color="000000"/>
              <w:bottom w:val="single" w:sz="4" w:space="0" w:color="000000"/>
            </w:tcBorders>
            <w:shd w:val="clear" w:color="auto" w:fill="auto"/>
          </w:tcPr>
          <w:p w14:paraId="7E0DCC9C" w14:textId="77777777" w:rsidR="00762EAA" w:rsidRPr="00BA4651" w:rsidRDefault="00762EAA" w:rsidP="004446C1">
            <w:pPr>
              <w:pStyle w:val="normalwithoutspacing"/>
              <w:rPr>
                <w:rFonts w:ascii="Tahoma" w:hAnsi="Tahoma" w:cs="Tahoma"/>
              </w:rPr>
            </w:pPr>
            <w:r w:rsidRPr="00BA4651">
              <w:rPr>
                <w:rFonts w:ascii="Tahoma" w:hAnsi="Tahoma" w:cs="Tahoma"/>
              </w:rPr>
              <w:t>Επωνυμία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726F8796"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ΚΟΙΝΩΝΙΑ ΤΗΣ ΠΛΗΡΟΦΟΡΙΑΣ Μ.Α.Ε</w:t>
            </w:r>
          </w:p>
        </w:tc>
      </w:tr>
      <w:tr w:rsidR="00762EAA" w:rsidRPr="00BA4651" w14:paraId="1D4EB9A3" w14:textId="77777777" w:rsidTr="004446C1">
        <w:tc>
          <w:tcPr>
            <w:tcW w:w="5245" w:type="dxa"/>
            <w:tcBorders>
              <w:top w:val="single" w:sz="4" w:space="0" w:color="000000"/>
              <w:left w:val="single" w:sz="4" w:space="0" w:color="000000"/>
              <w:bottom w:val="single" w:sz="4" w:space="0" w:color="000000"/>
            </w:tcBorders>
            <w:shd w:val="clear" w:color="auto" w:fill="auto"/>
          </w:tcPr>
          <w:p w14:paraId="2309DEEF" w14:textId="77777777" w:rsidR="00762EAA" w:rsidRPr="00BA4651" w:rsidRDefault="00762EAA" w:rsidP="004446C1">
            <w:pPr>
              <w:pStyle w:val="normalwithoutspacing"/>
              <w:rPr>
                <w:rFonts w:ascii="Tahoma" w:hAnsi="Tahoma" w:cs="Tahoma"/>
              </w:rPr>
            </w:pPr>
            <w:r w:rsidRPr="00BA4651">
              <w:rPr>
                <w:rFonts w:ascii="Tahoma" w:hAnsi="Tahoma" w:cs="Tahoma"/>
              </w:rPr>
              <w:t>Αριθμός Φορολογικού Μητρώου (Α.Φ.Μ.)</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CBA2C9F" w14:textId="77777777" w:rsidR="00762EAA" w:rsidRPr="00BA4651" w:rsidRDefault="00546ABB" w:rsidP="004446C1">
            <w:pPr>
              <w:pStyle w:val="normalwithoutspacing"/>
              <w:snapToGrid w:val="0"/>
              <w:rPr>
                <w:rFonts w:ascii="Tahoma" w:hAnsi="Tahoma" w:cs="Tahoma"/>
              </w:rPr>
            </w:pPr>
            <w:r w:rsidRPr="00BA4651">
              <w:rPr>
                <w:rFonts w:ascii="Tahoma" w:hAnsi="Tahoma" w:cs="Tahoma"/>
              </w:rPr>
              <w:t>999983307</w:t>
            </w:r>
          </w:p>
        </w:tc>
      </w:tr>
      <w:tr w:rsidR="00762EAA" w:rsidRPr="00BA4651" w14:paraId="20EFE714" w14:textId="77777777" w:rsidTr="004446C1">
        <w:tc>
          <w:tcPr>
            <w:tcW w:w="5245" w:type="dxa"/>
            <w:tcBorders>
              <w:top w:val="single" w:sz="4" w:space="0" w:color="000000"/>
              <w:left w:val="single" w:sz="4" w:space="0" w:color="000000"/>
              <w:bottom w:val="single" w:sz="4" w:space="0" w:color="000000"/>
            </w:tcBorders>
            <w:shd w:val="clear" w:color="auto" w:fill="auto"/>
          </w:tcPr>
          <w:p w14:paraId="70346EF0" w14:textId="77777777" w:rsidR="00762EAA" w:rsidRPr="00BA4651" w:rsidRDefault="00762EAA" w:rsidP="004446C1">
            <w:pPr>
              <w:pStyle w:val="normalwithoutspacing"/>
              <w:rPr>
                <w:rFonts w:ascii="Tahoma" w:hAnsi="Tahoma" w:cs="Tahoma"/>
              </w:rPr>
            </w:pPr>
            <w:r w:rsidRPr="00BA4651">
              <w:rPr>
                <w:rFonts w:ascii="Tahoma" w:hAnsi="Tahoma" w:cs="Tahoma"/>
              </w:rPr>
              <w:t>Κωδικός ηλεκτρονικής τιμολόγησης</w:t>
            </w:r>
            <w:r w:rsidRPr="00BA4651">
              <w:rPr>
                <w:rStyle w:val="a6"/>
                <w:rFonts w:ascii="Tahoma" w:hAnsi="Tahoma" w:cs="Tahoma"/>
                <w:szCs w:val="22"/>
              </w:rPr>
              <w:footnoteReference w:id="1"/>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690ED64" w14:textId="77777777" w:rsidR="00762EAA" w:rsidRPr="00BA4651" w:rsidRDefault="00762EAA" w:rsidP="004446C1">
            <w:pPr>
              <w:pStyle w:val="normalwithoutspacing"/>
              <w:snapToGrid w:val="0"/>
              <w:rPr>
                <w:rFonts w:ascii="Tahoma" w:hAnsi="Tahoma" w:cs="Tahoma"/>
              </w:rPr>
            </w:pPr>
          </w:p>
        </w:tc>
      </w:tr>
      <w:tr w:rsidR="00762EAA" w:rsidRPr="00BA4651" w14:paraId="2DF5A98B" w14:textId="77777777" w:rsidTr="004446C1">
        <w:tc>
          <w:tcPr>
            <w:tcW w:w="5245" w:type="dxa"/>
            <w:tcBorders>
              <w:top w:val="single" w:sz="4" w:space="0" w:color="000000"/>
              <w:left w:val="single" w:sz="4" w:space="0" w:color="000000"/>
              <w:bottom w:val="single" w:sz="4" w:space="0" w:color="000000"/>
            </w:tcBorders>
            <w:shd w:val="clear" w:color="auto" w:fill="auto"/>
          </w:tcPr>
          <w:p w14:paraId="2E80A443" w14:textId="77777777" w:rsidR="00762EAA" w:rsidRPr="00BA4651" w:rsidRDefault="00762EAA" w:rsidP="004446C1">
            <w:pPr>
              <w:pStyle w:val="normalwithoutspacing"/>
              <w:rPr>
                <w:rFonts w:ascii="Tahoma" w:hAnsi="Tahoma" w:cs="Tahoma"/>
              </w:rPr>
            </w:pPr>
            <w:r w:rsidRPr="00BA4651">
              <w:rPr>
                <w:rFonts w:ascii="Tahoma" w:hAnsi="Tahoma" w:cs="Tahoma"/>
              </w:rPr>
              <w:t>Ταχυδρομική διεύθυνση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182A6872"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 xml:space="preserve">Λεωφόρος .Συγγρού αρ. 194 </w:t>
            </w:r>
          </w:p>
        </w:tc>
      </w:tr>
      <w:tr w:rsidR="00762EAA" w:rsidRPr="00BA4651" w14:paraId="6E2A42C3" w14:textId="77777777" w:rsidTr="004446C1">
        <w:tc>
          <w:tcPr>
            <w:tcW w:w="5245" w:type="dxa"/>
            <w:tcBorders>
              <w:top w:val="single" w:sz="4" w:space="0" w:color="000000"/>
              <w:left w:val="single" w:sz="4" w:space="0" w:color="000000"/>
              <w:bottom w:val="single" w:sz="4" w:space="0" w:color="000000"/>
            </w:tcBorders>
            <w:shd w:val="clear" w:color="auto" w:fill="auto"/>
          </w:tcPr>
          <w:p w14:paraId="447601F4" w14:textId="77777777" w:rsidR="00762EAA" w:rsidRPr="00BA4651" w:rsidRDefault="00762EAA" w:rsidP="004446C1">
            <w:pPr>
              <w:pStyle w:val="normalwithoutspacing"/>
              <w:rPr>
                <w:rFonts w:ascii="Tahoma" w:hAnsi="Tahoma" w:cs="Tahoma"/>
              </w:rPr>
            </w:pPr>
            <w:r w:rsidRPr="00BA4651">
              <w:rPr>
                <w:rFonts w:ascii="Tahoma" w:hAnsi="Tahoma" w:cs="Tahoma"/>
              </w:rPr>
              <w:t>Πόλη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7E35B9EA" w14:textId="77777777" w:rsidR="00762EAA" w:rsidRPr="00BA4651" w:rsidRDefault="004446C1" w:rsidP="004446C1">
            <w:pPr>
              <w:pStyle w:val="normalwithoutspacing"/>
              <w:snapToGrid w:val="0"/>
              <w:rPr>
                <w:rFonts w:ascii="Tahoma" w:hAnsi="Tahoma" w:cs="Tahoma"/>
              </w:rPr>
            </w:pPr>
            <w:r w:rsidRPr="00BA4651">
              <w:rPr>
                <w:rFonts w:ascii="Tahoma" w:hAnsi="Tahoma" w:cs="Tahoma"/>
              </w:rPr>
              <w:t>Καλλιθέα (Αττική</w:t>
            </w:r>
          </w:p>
        </w:tc>
      </w:tr>
      <w:tr w:rsidR="00762EAA" w:rsidRPr="00BA4651" w14:paraId="40EFAB17" w14:textId="77777777" w:rsidTr="004446C1">
        <w:tc>
          <w:tcPr>
            <w:tcW w:w="5245" w:type="dxa"/>
            <w:tcBorders>
              <w:top w:val="single" w:sz="4" w:space="0" w:color="000000"/>
              <w:left w:val="single" w:sz="4" w:space="0" w:color="000000"/>
              <w:bottom w:val="single" w:sz="4" w:space="0" w:color="000000"/>
            </w:tcBorders>
            <w:shd w:val="clear" w:color="auto" w:fill="auto"/>
          </w:tcPr>
          <w:p w14:paraId="66501D50" w14:textId="77777777" w:rsidR="00762EAA" w:rsidRPr="00BA4651" w:rsidRDefault="00762EAA" w:rsidP="004446C1">
            <w:pPr>
              <w:pStyle w:val="normalwithoutspacing"/>
              <w:rPr>
                <w:rFonts w:ascii="Tahoma" w:hAnsi="Tahoma" w:cs="Tahoma"/>
              </w:rPr>
            </w:pPr>
            <w:r w:rsidRPr="00BA4651">
              <w:rPr>
                <w:rFonts w:ascii="Tahoma" w:hAnsi="Tahoma" w:cs="Tahoma"/>
              </w:rPr>
              <w:t>Ταχυδρομικός Κωδικός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2A816440"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176 71</w:t>
            </w:r>
          </w:p>
        </w:tc>
      </w:tr>
      <w:tr w:rsidR="00762EAA" w:rsidRPr="00BA4651" w14:paraId="7A5A56B0" w14:textId="77777777" w:rsidTr="004446C1">
        <w:tc>
          <w:tcPr>
            <w:tcW w:w="5245" w:type="dxa"/>
            <w:tcBorders>
              <w:top w:val="single" w:sz="4" w:space="0" w:color="000000"/>
              <w:left w:val="single" w:sz="4" w:space="0" w:color="000000"/>
              <w:bottom w:val="single" w:sz="4" w:space="0" w:color="000000"/>
            </w:tcBorders>
            <w:shd w:val="clear" w:color="auto" w:fill="auto"/>
          </w:tcPr>
          <w:p w14:paraId="458361E7" w14:textId="77777777" w:rsidR="00762EAA" w:rsidRPr="00BA4651" w:rsidRDefault="00762EAA" w:rsidP="004446C1">
            <w:pPr>
              <w:pStyle w:val="normalwithoutspacing"/>
              <w:rPr>
                <w:rFonts w:ascii="Tahoma" w:hAnsi="Tahoma" w:cs="Tahoma"/>
              </w:rPr>
            </w:pPr>
            <w:r w:rsidRPr="00BA4651">
              <w:rPr>
                <w:rFonts w:ascii="Tahoma" w:hAnsi="Tahoma" w:cs="Tahoma"/>
              </w:rPr>
              <w:t>Χώρα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5C4FBEDF"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ΕΛΛΑΔΑ</w:t>
            </w:r>
          </w:p>
        </w:tc>
      </w:tr>
      <w:tr w:rsidR="00762EAA" w:rsidRPr="00BA4651" w14:paraId="373281F9" w14:textId="77777777" w:rsidTr="004446C1">
        <w:tc>
          <w:tcPr>
            <w:tcW w:w="5245" w:type="dxa"/>
            <w:tcBorders>
              <w:top w:val="single" w:sz="4" w:space="0" w:color="000000"/>
              <w:left w:val="single" w:sz="4" w:space="0" w:color="000000"/>
              <w:bottom w:val="single" w:sz="4" w:space="0" w:color="000000"/>
            </w:tcBorders>
            <w:shd w:val="clear" w:color="auto" w:fill="auto"/>
          </w:tcPr>
          <w:p w14:paraId="76BC8A6E" w14:textId="77777777" w:rsidR="00762EAA" w:rsidRPr="00BA4651" w:rsidRDefault="00762EAA" w:rsidP="00271661">
            <w:pPr>
              <w:pStyle w:val="normalwithoutspacing"/>
              <w:rPr>
                <w:rFonts w:ascii="Tahoma" w:hAnsi="Tahoma" w:cs="Tahoma"/>
              </w:rPr>
            </w:pPr>
            <w:r w:rsidRPr="00BA4651">
              <w:rPr>
                <w:rFonts w:ascii="Tahoma" w:hAnsi="Tahoma" w:cs="Tahoma"/>
              </w:rPr>
              <w:t>Κωδικός ΝUTS</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3A179EC3"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rPr>
              <w:t>GR 300</w:t>
            </w:r>
          </w:p>
        </w:tc>
      </w:tr>
      <w:tr w:rsidR="00762EAA" w:rsidRPr="00BA4651" w14:paraId="10D26025" w14:textId="77777777" w:rsidTr="004446C1">
        <w:tc>
          <w:tcPr>
            <w:tcW w:w="5245" w:type="dxa"/>
            <w:tcBorders>
              <w:top w:val="single" w:sz="4" w:space="0" w:color="000000"/>
              <w:left w:val="single" w:sz="4" w:space="0" w:color="000000"/>
              <w:bottom w:val="single" w:sz="4" w:space="0" w:color="000000"/>
            </w:tcBorders>
            <w:shd w:val="clear" w:color="auto" w:fill="auto"/>
          </w:tcPr>
          <w:p w14:paraId="27B0ECD9" w14:textId="77777777" w:rsidR="00762EAA" w:rsidRPr="00BA4651" w:rsidRDefault="00762EAA" w:rsidP="004446C1">
            <w:pPr>
              <w:pStyle w:val="normalwithoutspacing"/>
              <w:rPr>
                <w:rFonts w:ascii="Tahoma" w:hAnsi="Tahoma" w:cs="Tahoma"/>
              </w:rPr>
            </w:pPr>
            <w:r w:rsidRPr="00BA4651">
              <w:rPr>
                <w:rFonts w:ascii="Tahoma" w:hAnsi="Tahoma" w:cs="Tahoma"/>
              </w:rPr>
              <w:t>Τηλέφωνο</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97B0DEF"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lang w:val="en-US"/>
              </w:rPr>
              <w:t>213 1300700</w:t>
            </w:r>
          </w:p>
        </w:tc>
      </w:tr>
      <w:tr w:rsidR="00762EAA" w:rsidRPr="00BA4651" w14:paraId="0A41448B" w14:textId="77777777" w:rsidTr="004446C1">
        <w:tc>
          <w:tcPr>
            <w:tcW w:w="5245" w:type="dxa"/>
            <w:tcBorders>
              <w:top w:val="single" w:sz="4" w:space="0" w:color="000000"/>
              <w:left w:val="single" w:sz="4" w:space="0" w:color="000000"/>
              <w:bottom w:val="single" w:sz="4" w:space="0" w:color="000000"/>
            </w:tcBorders>
            <w:shd w:val="clear" w:color="auto" w:fill="auto"/>
          </w:tcPr>
          <w:p w14:paraId="71BF2881" w14:textId="77777777" w:rsidR="00762EAA" w:rsidRPr="00BA4651" w:rsidRDefault="00762EAA" w:rsidP="004446C1">
            <w:pPr>
              <w:pStyle w:val="normalwithoutspacing"/>
              <w:rPr>
                <w:rFonts w:ascii="Tahoma" w:hAnsi="Tahoma" w:cs="Tahoma"/>
              </w:rPr>
            </w:pPr>
            <w:r w:rsidRPr="00BA4651">
              <w:rPr>
                <w:rFonts w:ascii="Tahoma" w:hAnsi="Tahoma" w:cs="Tahoma"/>
              </w:rPr>
              <w:t>Φαξ</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4D81DE7D" w14:textId="77777777" w:rsidR="00762EAA" w:rsidRPr="00BA4651" w:rsidRDefault="004446C1" w:rsidP="004446C1">
            <w:pPr>
              <w:pStyle w:val="normalwithoutspacing"/>
              <w:snapToGrid w:val="0"/>
              <w:rPr>
                <w:rFonts w:ascii="Tahoma" w:hAnsi="Tahoma" w:cs="Tahoma"/>
              </w:rPr>
            </w:pPr>
            <w:r w:rsidRPr="00BA4651">
              <w:rPr>
                <w:rFonts w:ascii="Tahoma" w:hAnsi="Tahoma" w:cs="Tahoma"/>
                <w:szCs w:val="22"/>
                <w:lang w:val="en-US"/>
              </w:rPr>
              <w:t>213 1300801</w:t>
            </w:r>
          </w:p>
        </w:tc>
      </w:tr>
      <w:tr w:rsidR="00762EAA" w:rsidRPr="00BA4651" w14:paraId="6E743CFE" w14:textId="77777777" w:rsidTr="004446C1">
        <w:tc>
          <w:tcPr>
            <w:tcW w:w="5245" w:type="dxa"/>
            <w:tcBorders>
              <w:top w:val="single" w:sz="4" w:space="0" w:color="000000"/>
              <w:left w:val="single" w:sz="4" w:space="0" w:color="000000"/>
              <w:bottom w:val="single" w:sz="4" w:space="0" w:color="000000"/>
            </w:tcBorders>
            <w:shd w:val="clear" w:color="auto" w:fill="auto"/>
          </w:tcPr>
          <w:p w14:paraId="04EF47E4" w14:textId="77777777" w:rsidR="00762EAA" w:rsidRPr="00BA4651" w:rsidRDefault="00762EAA" w:rsidP="004446C1">
            <w:pPr>
              <w:pStyle w:val="normalwithoutspacing"/>
              <w:rPr>
                <w:rFonts w:ascii="Tahoma" w:hAnsi="Tahoma" w:cs="Tahoma"/>
              </w:rPr>
            </w:pPr>
            <w:r w:rsidRPr="00BA4651">
              <w:rPr>
                <w:rFonts w:ascii="Tahoma" w:hAnsi="Tahoma" w:cs="Tahoma"/>
              </w:rPr>
              <w:t>Ηλεκτρονικό Ταχυδρομείο (</w:t>
            </w:r>
            <w:r w:rsidRPr="00BA4651">
              <w:rPr>
                <w:rFonts w:ascii="Tahoma" w:hAnsi="Tahoma" w:cs="Tahoma"/>
                <w:lang w:val="en-US"/>
              </w:rPr>
              <w:t>e</w:t>
            </w:r>
            <w:r w:rsidRPr="00BA4651">
              <w:rPr>
                <w:rFonts w:ascii="Tahoma" w:hAnsi="Tahoma" w:cs="Tahoma"/>
              </w:rPr>
              <w:t>-</w:t>
            </w:r>
            <w:r w:rsidRPr="00BA4651">
              <w:rPr>
                <w:rFonts w:ascii="Tahoma" w:hAnsi="Tahoma" w:cs="Tahoma"/>
                <w:lang w:val="en-US"/>
              </w:rPr>
              <w:t>mail)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6AA59C90" w14:textId="77777777" w:rsidR="00762EAA" w:rsidRPr="00BA4651" w:rsidRDefault="00E53371" w:rsidP="004446C1">
            <w:pPr>
              <w:pStyle w:val="normalwithoutspacing"/>
              <w:snapToGrid w:val="0"/>
              <w:rPr>
                <w:rFonts w:ascii="Tahoma" w:hAnsi="Tahoma" w:cs="Tahoma"/>
              </w:rPr>
            </w:pPr>
            <w:hyperlink r:id="rId14" w:history="1">
              <w:r w:rsidR="004446C1" w:rsidRPr="00BA4651">
                <w:rPr>
                  <w:rStyle w:val="-"/>
                  <w:rFonts w:ascii="Tahoma" w:hAnsi="Tahoma" w:cs="Tahoma"/>
                  <w:lang w:val="en-US"/>
                </w:rPr>
                <w:t>info@ktpae.gr</w:t>
              </w:r>
            </w:hyperlink>
          </w:p>
        </w:tc>
      </w:tr>
      <w:tr w:rsidR="004446C1" w:rsidRPr="00BA4651" w14:paraId="12A5C499" w14:textId="77777777" w:rsidTr="004446C1">
        <w:tc>
          <w:tcPr>
            <w:tcW w:w="5245" w:type="dxa"/>
            <w:tcBorders>
              <w:top w:val="single" w:sz="4" w:space="0" w:color="000000"/>
              <w:left w:val="single" w:sz="4" w:space="0" w:color="000000"/>
              <w:bottom w:val="single" w:sz="4" w:space="0" w:color="000000"/>
            </w:tcBorders>
            <w:shd w:val="clear" w:color="auto" w:fill="auto"/>
          </w:tcPr>
          <w:p w14:paraId="7C54BFB3" w14:textId="77777777" w:rsidR="004446C1" w:rsidRPr="00BA4651" w:rsidRDefault="004446C1" w:rsidP="00271661">
            <w:pPr>
              <w:pStyle w:val="normalwithoutspacing"/>
              <w:rPr>
                <w:rFonts w:ascii="Tahoma" w:hAnsi="Tahoma" w:cs="Tahoma"/>
              </w:rPr>
            </w:pPr>
            <w:r w:rsidRPr="00BA4651">
              <w:rPr>
                <w:rFonts w:ascii="Tahoma" w:hAnsi="Tahoma" w:cs="Tahoma"/>
              </w:rPr>
              <w:t>Αρμόδιος για πληροφορίες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5A4B37BA" w14:textId="3D2E8CB3" w:rsidR="004446C1" w:rsidRPr="00EA4DBE" w:rsidRDefault="00EA4DBE" w:rsidP="004446C1">
            <w:pPr>
              <w:pStyle w:val="normalwithoutspacing"/>
              <w:snapToGrid w:val="0"/>
              <w:rPr>
                <w:rFonts w:ascii="Tahoma" w:hAnsi="Tahoma" w:cs="Tahoma"/>
              </w:rPr>
            </w:pPr>
            <w:r>
              <w:rPr>
                <w:rFonts w:ascii="Tahoma" w:hAnsi="Tahoma" w:cs="Tahoma"/>
                <w:szCs w:val="22"/>
              </w:rPr>
              <w:t>ΑΛΜΠΑΝΗΣ ΠΑΝΤΕΛΗΣ</w:t>
            </w:r>
          </w:p>
        </w:tc>
      </w:tr>
      <w:tr w:rsidR="004446C1" w:rsidRPr="00BA4651" w14:paraId="0F4A7587" w14:textId="77777777" w:rsidTr="004446C1">
        <w:tc>
          <w:tcPr>
            <w:tcW w:w="5245" w:type="dxa"/>
            <w:tcBorders>
              <w:top w:val="single" w:sz="4" w:space="0" w:color="000000"/>
              <w:left w:val="single" w:sz="4" w:space="0" w:color="000000"/>
              <w:bottom w:val="single" w:sz="4" w:space="0" w:color="000000"/>
            </w:tcBorders>
            <w:shd w:val="clear" w:color="auto" w:fill="auto"/>
          </w:tcPr>
          <w:p w14:paraId="7C73D5E1" w14:textId="77777777" w:rsidR="004446C1" w:rsidRPr="00BA4651" w:rsidRDefault="004446C1" w:rsidP="004446C1">
            <w:pPr>
              <w:pStyle w:val="normalwithoutspacing"/>
              <w:rPr>
                <w:rFonts w:ascii="Tahoma" w:hAnsi="Tahoma" w:cs="Tahoma"/>
              </w:rPr>
            </w:pPr>
            <w:r w:rsidRPr="00BA4651">
              <w:rPr>
                <w:rFonts w:ascii="Tahoma" w:hAnsi="Tahoma" w:cs="Tahoma"/>
              </w:rPr>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14:paraId="02E110B4" w14:textId="77777777" w:rsidR="004446C1" w:rsidRPr="00BA4651" w:rsidRDefault="00E53371" w:rsidP="004446C1">
            <w:pPr>
              <w:pStyle w:val="normalwithoutspacing"/>
              <w:snapToGrid w:val="0"/>
              <w:rPr>
                <w:rFonts w:ascii="Tahoma" w:hAnsi="Tahoma" w:cs="Tahoma"/>
              </w:rPr>
            </w:pPr>
            <w:hyperlink r:id="rId15" w:history="1">
              <w:r w:rsidR="004446C1" w:rsidRPr="00BA4651">
                <w:rPr>
                  <w:rStyle w:val="-"/>
                  <w:rFonts w:ascii="Tahoma" w:hAnsi="Tahoma" w:cs="Tahoma"/>
                </w:rPr>
                <w:t>http://www.ktpae.gr</w:t>
              </w:r>
            </w:hyperlink>
          </w:p>
        </w:tc>
      </w:tr>
    </w:tbl>
    <w:p w14:paraId="368B6EFF" w14:textId="77777777" w:rsidR="00762EAA" w:rsidRPr="00BA4651" w:rsidRDefault="00762EAA" w:rsidP="00762EAA">
      <w:pPr>
        <w:pStyle w:val="normalwithoutspacing"/>
        <w:rPr>
          <w:rFonts w:ascii="Tahoma" w:hAnsi="Tahoma" w:cs="Tahoma"/>
        </w:rPr>
      </w:pPr>
    </w:p>
    <w:p w14:paraId="1E2E0AE6" w14:textId="77777777" w:rsidR="00D4372C" w:rsidRPr="00BA4651" w:rsidRDefault="00D4372C" w:rsidP="00762EAA">
      <w:pPr>
        <w:pStyle w:val="normalwithoutspacing"/>
        <w:rPr>
          <w:rFonts w:ascii="Tahoma" w:hAnsi="Tahoma" w:cs="Tahoma"/>
          <w:b/>
        </w:rPr>
      </w:pPr>
    </w:p>
    <w:p w14:paraId="6764E05C" w14:textId="77777777" w:rsidR="00762EAA" w:rsidRPr="00BA4651" w:rsidRDefault="00762EAA" w:rsidP="00762EAA">
      <w:pPr>
        <w:pStyle w:val="normalwithoutspacing"/>
        <w:rPr>
          <w:rFonts w:ascii="Tahoma" w:hAnsi="Tahoma" w:cs="Tahoma"/>
        </w:rPr>
      </w:pPr>
      <w:r w:rsidRPr="00BA4651">
        <w:rPr>
          <w:rFonts w:ascii="Tahoma" w:hAnsi="Tahoma" w:cs="Tahoma"/>
          <w:b/>
        </w:rPr>
        <w:t xml:space="preserve">Είδος Αναθέτουσας Αρχής </w:t>
      </w:r>
    </w:p>
    <w:p w14:paraId="24001C37" w14:textId="77777777" w:rsidR="00271661" w:rsidRPr="00BA4651" w:rsidRDefault="00271661" w:rsidP="00271661">
      <w:pPr>
        <w:pStyle w:val="normalwithoutspacing"/>
        <w:rPr>
          <w:rFonts w:ascii="Tahoma" w:eastAsia="Calibri" w:hAnsi="Tahoma" w:cs="Tahoma"/>
        </w:rPr>
      </w:pPr>
      <w:r w:rsidRPr="00BA4651">
        <w:rPr>
          <w:rFonts w:ascii="Tahoma" w:hAnsi="Tahoma" w:cs="Tahoma"/>
        </w:rPr>
        <w:t xml:space="preserve">Η Αναθέτουσα Αρχή είναι </w:t>
      </w:r>
      <w:r w:rsidRPr="00BA4651">
        <w:rPr>
          <w:rFonts w:ascii="Tahoma" w:hAnsi="Tahoma" w:cs="Tahoma"/>
          <w:szCs w:val="22"/>
        </w:rPr>
        <w:t xml:space="preserve"> η Κοινωνία της Πληροφορίας ΜΑΕ Μονοπρόσωπη Ανώνυμη Εταιρία του Δημόσιου Τομέα (μη Κεντρική Αναθέτουσα Αρχή)</w:t>
      </w:r>
      <w:r w:rsidRPr="00BA4651">
        <w:rPr>
          <w:rFonts w:ascii="Tahoma" w:hAnsi="Tahoma" w:cs="Tahoma"/>
        </w:rPr>
        <w:t xml:space="preserve"> και ανήκει στην </w:t>
      </w:r>
      <w:r w:rsidRPr="00BA4651">
        <w:rPr>
          <w:rFonts w:ascii="Tahoma" w:hAnsi="Tahoma" w:cs="Tahoma"/>
          <w:szCs w:val="22"/>
        </w:rPr>
        <w:t>Κεντρική Κυβέρνηση – Υποτομέας Νομικά Πρόσωπα Κεντρικής Κυβέρνησης και Δημόσιες Επιχειρήσεις</w:t>
      </w:r>
      <w:r w:rsidRPr="00BA4651">
        <w:rPr>
          <w:rFonts w:ascii="Tahoma" w:eastAsia="Calibri" w:hAnsi="Tahoma" w:cs="Tahoma"/>
        </w:rPr>
        <w:t xml:space="preserve"> </w:t>
      </w:r>
    </w:p>
    <w:p w14:paraId="334727F3" w14:textId="77777777" w:rsidR="00C543F4" w:rsidRPr="00BA4651" w:rsidRDefault="00C543F4" w:rsidP="00271661">
      <w:pPr>
        <w:pStyle w:val="normalwithoutspacing"/>
        <w:rPr>
          <w:rFonts w:ascii="Tahoma" w:hAnsi="Tahoma" w:cs="Tahoma"/>
        </w:rPr>
      </w:pPr>
    </w:p>
    <w:p w14:paraId="4BD45112" w14:textId="77777777" w:rsidR="00762EAA" w:rsidRPr="00BA4651" w:rsidRDefault="00762EAA" w:rsidP="00762EAA">
      <w:pPr>
        <w:pStyle w:val="normalwithoutspacing"/>
        <w:rPr>
          <w:rFonts w:ascii="Tahoma" w:hAnsi="Tahoma" w:cs="Tahoma"/>
        </w:rPr>
      </w:pPr>
      <w:r w:rsidRPr="00BA4651">
        <w:rPr>
          <w:rFonts w:ascii="Tahoma" w:eastAsia="Calibri" w:hAnsi="Tahoma" w:cs="Tahoma"/>
        </w:rPr>
        <w:t xml:space="preserve">  </w:t>
      </w:r>
    </w:p>
    <w:p w14:paraId="2B36F76E" w14:textId="77777777" w:rsidR="00762EAA" w:rsidRPr="00BA4651" w:rsidRDefault="00762EAA" w:rsidP="00762EAA">
      <w:pPr>
        <w:pStyle w:val="normalwithoutspacing"/>
        <w:rPr>
          <w:rFonts w:ascii="Tahoma" w:hAnsi="Tahoma" w:cs="Tahoma"/>
        </w:rPr>
      </w:pPr>
      <w:r w:rsidRPr="00BA4651">
        <w:rPr>
          <w:rFonts w:ascii="Tahoma" w:hAnsi="Tahoma" w:cs="Tahoma"/>
          <w:b/>
        </w:rPr>
        <w:t>Κύρια δραστηριότητα Α.Α.</w:t>
      </w:r>
    </w:p>
    <w:p w14:paraId="76BF1345" w14:textId="77777777" w:rsidR="00D4372C" w:rsidRPr="00BA4651" w:rsidRDefault="00271661" w:rsidP="00762EAA">
      <w:pPr>
        <w:pStyle w:val="normalwithoutspacing"/>
        <w:rPr>
          <w:rFonts w:ascii="Tahoma" w:hAnsi="Tahoma" w:cs="Tahoma"/>
        </w:rPr>
      </w:pPr>
      <w:r w:rsidRPr="00BA4651">
        <w:rPr>
          <w:rFonts w:ascii="Tahoma" w:hAnsi="Tahoma" w:cs="Tahoma"/>
        </w:rPr>
        <w:t xml:space="preserve">Η κύρια δραστηριότητα της Αναθέτουσας Αρχής είναι </w:t>
      </w:r>
      <w:r w:rsidRPr="00BA4651">
        <w:rPr>
          <w:rFonts w:ascii="Tahoma" w:hAnsi="Tahoma" w:cs="Tahoma"/>
          <w:szCs w:val="22"/>
        </w:rPr>
        <w:t>«Γενικές Δημόσιες Υπηρεσίες».</w:t>
      </w:r>
    </w:p>
    <w:p w14:paraId="1B5335E1" w14:textId="77777777" w:rsidR="00762EAA" w:rsidRPr="00BA4651" w:rsidRDefault="00762EAA" w:rsidP="00762EAA">
      <w:pPr>
        <w:pStyle w:val="normalwithoutspacing"/>
        <w:rPr>
          <w:rFonts w:ascii="Tahoma" w:hAnsi="Tahoma" w:cs="Tahoma"/>
          <w:szCs w:val="22"/>
        </w:rPr>
      </w:pPr>
      <w:r w:rsidRPr="00BA4651">
        <w:rPr>
          <w:rFonts w:ascii="Tahoma" w:hAnsi="Tahoma" w:cs="Tahoma"/>
        </w:rPr>
        <w:t xml:space="preserve">Εφαρμοστέο εθνικό δίκαιο  </w:t>
      </w:r>
      <w:r w:rsidR="00745F27" w:rsidRPr="00BA4651">
        <w:rPr>
          <w:rFonts w:ascii="Tahoma" w:hAnsi="Tahoma" w:cs="Tahoma"/>
          <w:szCs w:val="22"/>
        </w:rPr>
        <w:t>είναι το Ελληνικό.</w:t>
      </w:r>
    </w:p>
    <w:p w14:paraId="6246BD4C" w14:textId="77777777" w:rsidR="00C543F4" w:rsidRPr="00BA4651" w:rsidRDefault="00C543F4" w:rsidP="00762EAA">
      <w:pPr>
        <w:pStyle w:val="normalwithoutspacing"/>
        <w:rPr>
          <w:rFonts w:ascii="Tahoma" w:hAnsi="Tahoma" w:cs="Tahoma"/>
        </w:rPr>
      </w:pPr>
    </w:p>
    <w:p w14:paraId="4ED8EE2A" w14:textId="77777777" w:rsidR="00762EAA" w:rsidRPr="00BA4651" w:rsidRDefault="00762EAA" w:rsidP="00762EAA">
      <w:pPr>
        <w:pStyle w:val="normalwithoutspacing"/>
        <w:rPr>
          <w:rFonts w:ascii="Tahoma" w:hAnsi="Tahoma" w:cs="Tahoma"/>
        </w:rPr>
      </w:pPr>
    </w:p>
    <w:p w14:paraId="7335AE20" w14:textId="77777777" w:rsidR="00D4372C" w:rsidRPr="00BA4651" w:rsidRDefault="00762EAA" w:rsidP="00762EAA">
      <w:pPr>
        <w:pStyle w:val="normalwithoutspacing"/>
        <w:rPr>
          <w:rFonts w:ascii="Tahoma" w:hAnsi="Tahoma" w:cs="Tahoma"/>
          <w:b/>
        </w:rPr>
      </w:pPr>
      <w:r w:rsidRPr="00BA4651">
        <w:rPr>
          <w:rFonts w:ascii="Tahoma" w:hAnsi="Tahoma" w:cs="Tahoma"/>
          <w:b/>
        </w:rPr>
        <w:t xml:space="preserve">Στοιχεία Επικοινωνίας </w:t>
      </w:r>
    </w:p>
    <w:p w14:paraId="6D65FEE7" w14:textId="77777777" w:rsidR="00745F27" w:rsidRPr="00BA4651" w:rsidRDefault="00762EAA" w:rsidP="00745F27">
      <w:pPr>
        <w:pStyle w:val="normalwithoutspacing"/>
        <w:ind w:left="567" w:hanging="567"/>
        <w:rPr>
          <w:rFonts w:ascii="Tahoma" w:hAnsi="Tahoma" w:cs="Tahoma"/>
          <w:szCs w:val="22"/>
        </w:rPr>
      </w:pPr>
      <w:r w:rsidRPr="00BA4651">
        <w:rPr>
          <w:rFonts w:ascii="Tahoma" w:hAnsi="Tahoma" w:cs="Tahoma"/>
        </w:rPr>
        <w:t>α)</w:t>
      </w:r>
      <w:r w:rsidRPr="00BA4651">
        <w:rPr>
          <w:rFonts w:ascii="Tahoma" w:hAnsi="Tahoma" w:cs="Tahoma"/>
        </w:rPr>
        <w:tab/>
        <w:t>Τα έγγραφα της σύμβασης είναι διαθέσιμα για ελεύθερη, πλήρη, άμεση &amp; δωρεάν ηλεκτρονική πρόσβαση  μέσω της διαδικτυακής πύλης (</w:t>
      </w:r>
      <w:hyperlink r:id="rId16" w:history="1">
        <w:r w:rsidR="00745F27" w:rsidRPr="00BA4651">
          <w:rPr>
            <w:rStyle w:val="-"/>
            <w:rFonts w:ascii="Tahoma" w:hAnsi="Tahoma" w:cs="Tahoma"/>
          </w:rPr>
          <w:t>www.promitheus.gov.gr</w:t>
        </w:r>
      </w:hyperlink>
      <w:r w:rsidRPr="00BA4651">
        <w:rPr>
          <w:rFonts w:ascii="Tahoma" w:hAnsi="Tahoma" w:cs="Tahoma"/>
        </w:rPr>
        <w:t xml:space="preserve">) του </w:t>
      </w:r>
      <w:r w:rsidRPr="00BA4651">
        <w:rPr>
          <w:rFonts w:ascii="Tahoma" w:hAnsi="Tahoma" w:cs="Tahoma"/>
          <w:kern w:val="1"/>
        </w:rPr>
        <w:t xml:space="preserve">ΟΠΣ </w:t>
      </w:r>
      <w:r w:rsidRPr="00BA4651">
        <w:rPr>
          <w:rFonts w:ascii="Tahoma" w:hAnsi="Tahoma" w:cs="Tahoma"/>
        </w:rPr>
        <w:t>ΕΣΗΔΗΣ</w:t>
      </w:r>
      <w:r w:rsidR="00745F27" w:rsidRPr="00BA4651">
        <w:rPr>
          <w:rFonts w:ascii="Tahoma" w:hAnsi="Tahoma" w:cs="Tahoma"/>
        </w:rPr>
        <w:t xml:space="preserve"> </w:t>
      </w:r>
      <w:r w:rsidR="00745F27" w:rsidRPr="00BA4651">
        <w:rPr>
          <w:rFonts w:ascii="Tahoma" w:hAnsi="Tahoma" w:cs="Tahoma"/>
          <w:szCs w:val="22"/>
        </w:rPr>
        <w:t xml:space="preserve">και μέσω της διαδικτυακής πύλης της Αναθέτουσας Αρχής </w:t>
      </w:r>
      <w:hyperlink r:id="rId17" w:history="1">
        <w:r w:rsidR="00745F27" w:rsidRPr="00BA4651">
          <w:rPr>
            <w:rStyle w:val="-"/>
            <w:rFonts w:ascii="Tahoma" w:hAnsi="Tahoma" w:cs="Tahoma"/>
            <w:szCs w:val="22"/>
          </w:rPr>
          <w:t>http://www.ktpae.gr</w:t>
        </w:r>
      </w:hyperlink>
    </w:p>
    <w:p w14:paraId="7CF0D8BA" w14:textId="77777777" w:rsidR="00762EAA" w:rsidRPr="00BA4651" w:rsidRDefault="00762EAA" w:rsidP="00762EAA">
      <w:pPr>
        <w:pStyle w:val="normalwithoutspacing"/>
        <w:ind w:left="567" w:hanging="567"/>
        <w:rPr>
          <w:rFonts w:ascii="Tahoma" w:hAnsi="Tahoma" w:cs="Tahoma"/>
        </w:rPr>
      </w:pPr>
      <w:r w:rsidRPr="00BA4651">
        <w:rPr>
          <w:rFonts w:ascii="Tahoma" w:hAnsi="Tahoma" w:cs="Tahoma"/>
        </w:rPr>
        <w:t>β)</w:t>
      </w:r>
      <w:r w:rsidRPr="00BA4651">
        <w:rPr>
          <w:rFonts w:ascii="Tahoma" w:hAnsi="Tahoma" w:cs="Tahoma"/>
        </w:rPr>
        <w:tab/>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8" w:history="1">
        <w:r w:rsidR="00745F27" w:rsidRPr="00BA4651">
          <w:rPr>
            <w:rStyle w:val="-"/>
            <w:rFonts w:ascii="Tahoma" w:hAnsi="Tahoma" w:cs="Tahoma"/>
          </w:rPr>
          <w:t>www.promitheus.gov.gr</w:t>
        </w:r>
      </w:hyperlink>
      <w:r w:rsidRPr="00BA4651">
        <w:rPr>
          <w:rFonts w:ascii="Tahoma" w:hAnsi="Tahoma" w:cs="Tahoma"/>
        </w:rPr>
        <w:t>) του ΟΠΣ ΕΣΗΔΗΣ</w:t>
      </w:r>
    </w:p>
    <w:p w14:paraId="3EB75EAB" w14:textId="77777777" w:rsidR="00745F27" w:rsidRPr="00BA4651" w:rsidRDefault="00762EAA" w:rsidP="00745F27">
      <w:pPr>
        <w:pStyle w:val="normalwithoutspacing"/>
        <w:ind w:left="567" w:hanging="567"/>
        <w:rPr>
          <w:rFonts w:ascii="Tahoma" w:hAnsi="Tahoma" w:cs="Tahoma"/>
          <w:color w:val="0000FF"/>
          <w:szCs w:val="22"/>
          <w:u w:val="single"/>
          <w:shd w:val="clear" w:color="auto" w:fill="FFFFFF"/>
        </w:rPr>
      </w:pPr>
      <w:r w:rsidRPr="00BA4651">
        <w:rPr>
          <w:rFonts w:ascii="Tahoma" w:hAnsi="Tahoma" w:cs="Tahoma"/>
        </w:rPr>
        <w:t>γ)</w:t>
      </w:r>
      <w:r w:rsidRPr="00BA4651">
        <w:rPr>
          <w:rFonts w:ascii="Tahoma" w:hAnsi="Tahoma" w:cs="Tahoma"/>
        </w:rPr>
        <w:tab/>
      </w:r>
      <w:r w:rsidR="00745F27" w:rsidRPr="00BA4651">
        <w:rPr>
          <w:rFonts w:ascii="Tahoma" w:hAnsi="Tahoma" w:cs="Tahoma"/>
        </w:rPr>
        <w:t>Οι προσφορές πρέπει να υποβάλλονται ηλεκτρονικά στην διεύθυνση :</w:t>
      </w:r>
      <w:r w:rsidR="00745F27" w:rsidRPr="00BA4651">
        <w:rPr>
          <w:rFonts w:ascii="Tahoma" w:hAnsi="Tahoma" w:cs="Tahoma"/>
          <w:szCs w:val="22"/>
        </w:rPr>
        <w:t xml:space="preserve"> </w:t>
      </w:r>
      <w:hyperlink r:id="rId19" w:history="1">
        <w:r w:rsidR="00745F27" w:rsidRPr="00BA4651">
          <w:rPr>
            <w:rFonts w:ascii="Tahoma" w:hAnsi="Tahoma" w:cs="Tahoma"/>
            <w:color w:val="0000FF"/>
            <w:szCs w:val="22"/>
            <w:u w:val="single"/>
            <w:shd w:val="clear" w:color="auto" w:fill="FFFFFF"/>
          </w:rPr>
          <w:t>www.promitheus.gov.gr</w:t>
        </w:r>
      </w:hyperlink>
    </w:p>
    <w:p w14:paraId="1BB78CC8" w14:textId="77777777" w:rsidR="00762EAA" w:rsidRPr="00BA4651" w:rsidRDefault="00762EAA" w:rsidP="00745F27">
      <w:pPr>
        <w:pStyle w:val="normalwithoutspacing"/>
        <w:ind w:left="567" w:hanging="567"/>
        <w:rPr>
          <w:rFonts w:ascii="Tahoma" w:hAnsi="Tahoma" w:cs="Tahoma"/>
        </w:rPr>
      </w:pPr>
    </w:p>
    <w:p w14:paraId="6BA09325" w14:textId="77777777" w:rsidR="00745F27" w:rsidRPr="00BA4651" w:rsidRDefault="00745F27" w:rsidP="00745F27">
      <w:pPr>
        <w:pStyle w:val="normalwithoutspacing"/>
        <w:ind w:left="567" w:hanging="567"/>
        <w:rPr>
          <w:rFonts w:ascii="Tahoma" w:hAnsi="Tahoma" w:cs="Tahoma"/>
        </w:rPr>
      </w:pPr>
    </w:p>
    <w:p w14:paraId="0A39DF04" w14:textId="77777777" w:rsidR="00745F27" w:rsidRPr="00BA4651" w:rsidRDefault="00745F27" w:rsidP="00745F27">
      <w:pPr>
        <w:pStyle w:val="normalwithoutspacing"/>
        <w:ind w:left="567" w:hanging="567"/>
        <w:rPr>
          <w:rFonts w:ascii="Tahoma" w:hAnsi="Tahoma" w:cs="Tahoma"/>
        </w:rPr>
      </w:pPr>
    </w:p>
    <w:p w14:paraId="692D5792" w14:textId="77777777" w:rsidR="00762EAA" w:rsidRPr="00BA4651" w:rsidRDefault="00762EAA" w:rsidP="00762EAA">
      <w:pPr>
        <w:pStyle w:val="20"/>
        <w:rPr>
          <w:rFonts w:ascii="Tahoma" w:hAnsi="Tahoma" w:cs="Tahoma"/>
          <w:lang w:val="el-GR"/>
        </w:rPr>
      </w:pPr>
      <w:bookmarkStart w:id="7" w:name="_Toc89936997"/>
      <w:r w:rsidRPr="00BA4651">
        <w:rPr>
          <w:rFonts w:ascii="Tahoma" w:hAnsi="Tahoma" w:cs="Tahoma"/>
          <w:lang w:val="el-GR"/>
        </w:rPr>
        <w:lastRenderedPageBreak/>
        <w:t>1.2</w:t>
      </w:r>
      <w:r w:rsidRPr="00BA4651">
        <w:rPr>
          <w:rFonts w:ascii="Tahoma" w:hAnsi="Tahoma" w:cs="Tahoma"/>
          <w:lang w:val="el-GR"/>
        </w:rPr>
        <w:tab/>
        <w:t>Στοιχεία Διαδικασίας-Χρηματοδότηση</w:t>
      </w:r>
      <w:bookmarkEnd w:id="7"/>
    </w:p>
    <w:p w14:paraId="0B8561F2" w14:textId="77777777" w:rsidR="00176F5A" w:rsidRPr="00BA4651" w:rsidRDefault="00176F5A" w:rsidP="00762EAA">
      <w:pPr>
        <w:rPr>
          <w:rFonts w:ascii="Tahoma" w:hAnsi="Tahoma" w:cs="Tahoma"/>
          <w:b/>
          <w:lang w:val="el-GR"/>
        </w:rPr>
      </w:pPr>
    </w:p>
    <w:p w14:paraId="170B3597" w14:textId="77777777" w:rsidR="00762EAA" w:rsidRPr="00BA4651" w:rsidRDefault="00762EAA" w:rsidP="00762EAA">
      <w:pPr>
        <w:rPr>
          <w:rFonts w:ascii="Tahoma" w:hAnsi="Tahoma" w:cs="Tahoma"/>
          <w:lang w:val="el-GR"/>
        </w:rPr>
      </w:pPr>
      <w:r w:rsidRPr="00BA4651">
        <w:rPr>
          <w:rFonts w:ascii="Tahoma" w:hAnsi="Tahoma" w:cs="Tahoma"/>
          <w:b/>
          <w:lang w:val="el-GR"/>
        </w:rPr>
        <w:t xml:space="preserve">Είδος διαδικασίας </w:t>
      </w:r>
    </w:p>
    <w:p w14:paraId="2413AFEF" w14:textId="77777777" w:rsidR="00762EAA" w:rsidRPr="00BA4651" w:rsidRDefault="00762EAA" w:rsidP="00762EAA">
      <w:pPr>
        <w:pStyle w:val="normalwithoutspacing"/>
        <w:rPr>
          <w:rFonts w:ascii="Tahoma" w:hAnsi="Tahoma" w:cs="Tahoma"/>
        </w:rPr>
      </w:pPr>
      <w:r w:rsidRPr="00BA4651">
        <w:rPr>
          <w:rFonts w:ascii="Tahoma" w:hAnsi="Tahoma" w:cs="Tahoma"/>
        </w:rPr>
        <w:t xml:space="preserve">Ο διαγωνισμός θα διεξαχθεί με την ανοικτή διαδικασία του άρθρου 27 του ν. 4412/16. </w:t>
      </w:r>
    </w:p>
    <w:p w14:paraId="225121A4" w14:textId="77777777" w:rsidR="00CF2BF3" w:rsidRPr="00BA4651" w:rsidRDefault="00CF2BF3" w:rsidP="00762EAA">
      <w:pPr>
        <w:pStyle w:val="normalwithoutspacing"/>
        <w:rPr>
          <w:rFonts w:ascii="Tahoma" w:hAnsi="Tahoma" w:cs="Tahoma"/>
        </w:rPr>
      </w:pPr>
    </w:p>
    <w:p w14:paraId="1D8464CD" w14:textId="77777777" w:rsidR="00AE7C5B" w:rsidRPr="00BA4651" w:rsidRDefault="00CF2BF3" w:rsidP="00762EAA">
      <w:pPr>
        <w:spacing w:after="60"/>
        <w:rPr>
          <w:rFonts w:ascii="Tahoma" w:hAnsi="Tahoma" w:cs="Tahoma"/>
          <w:lang w:val="el-GR"/>
        </w:rPr>
      </w:pPr>
      <w:r w:rsidRPr="00BA4651">
        <w:rPr>
          <w:rFonts w:ascii="Tahoma" w:hAnsi="Tahoma" w:cs="Tahoma"/>
          <w:lang w:val="el-GR"/>
        </w:rPr>
        <w:t>Η δαπάνη θα βαρύνει το Τεχνικό Δελτίο του Έργου: «ΕΠΙΧΟΡΗΓΗΣΗ ΤΗΣ ΚΤΠΑΕ ΓΙΑ ΤΟ ΕΡΓΟ «Τεχνική Υποστήριξη Εφαρμογής για την κάλυψη λειτουργικών δαπανών και δαπανών αμοιβών προσωπικού της Κοινωνίας της Πληροφορίας Μ.Α.Ε για το έτος 2021» ΣΑΕ 063, με Κωδικό Έργου: 2021ΣΕ06300001, ή κάθε άλλο λογαριασμό, σχετικό με τα λειτουργικά έξοδα της Εταιρείας.</w:t>
      </w:r>
    </w:p>
    <w:p w14:paraId="7B1BC63D" w14:textId="77777777" w:rsidR="00AE7C5B" w:rsidRPr="00BA4651" w:rsidRDefault="00AE7C5B" w:rsidP="00762EAA">
      <w:pPr>
        <w:spacing w:after="60"/>
        <w:rPr>
          <w:rFonts w:ascii="Tahoma" w:hAnsi="Tahoma" w:cs="Tahoma"/>
          <w:lang w:val="el-GR" w:eastAsia="ar-SA"/>
        </w:rPr>
      </w:pPr>
    </w:p>
    <w:p w14:paraId="73911415" w14:textId="77777777" w:rsidR="00762EAA" w:rsidRPr="00BA4651" w:rsidRDefault="00762EAA" w:rsidP="00762EAA">
      <w:pPr>
        <w:pStyle w:val="20"/>
        <w:rPr>
          <w:rFonts w:ascii="Tahoma" w:hAnsi="Tahoma" w:cs="Tahoma"/>
          <w:lang w:val="el-GR"/>
        </w:rPr>
      </w:pPr>
      <w:bookmarkStart w:id="8" w:name="_Toc89936998"/>
      <w:r w:rsidRPr="00BA4651">
        <w:rPr>
          <w:rFonts w:ascii="Tahoma" w:hAnsi="Tahoma" w:cs="Tahoma"/>
          <w:lang w:val="el-GR"/>
        </w:rPr>
        <w:t>1.3</w:t>
      </w:r>
      <w:r w:rsidRPr="00BA4651">
        <w:rPr>
          <w:rFonts w:ascii="Tahoma" w:hAnsi="Tahoma" w:cs="Tahoma"/>
          <w:lang w:val="el-GR"/>
        </w:rPr>
        <w:tab/>
        <w:t>Συνοπτική Περιγραφή φυσικού και οικονομικού αντικειμένου της σύμβασης</w:t>
      </w:r>
      <w:bookmarkEnd w:id="8"/>
      <w:r w:rsidRPr="00BA4651">
        <w:rPr>
          <w:rFonts w:ascii="Tahoma" w:hAnsi="Tahoma" w:cs="Tahoma"/>
          <w:lang w:val="el-GR"/>
        </w:rPr>
        <w:t xml:space="preserve"> </w:t>
      </w:r>
    </w:p>
    <w:p w14:paraId="1FBC68A2" w14:textId="77777777" w:rsidR="00886745" w:rsidRPr="00BA4651" w:rsidRDefault="00886745" w:rsidP="00886745">
      <w:pPr>
        <w:rPr>
          <w:rFonts w:ascii="Tahoma" w:hAnsi="Tahoma" w:cs="Tahoma"/>
          <w:szCs w:val="22"/>
          <w:lang w:val="el-GR"/>
        </w:rPr>
      </w:pPr>
      <w:r w:rsidRPr="00BA4651">
        <w:rPr>
          <w:rFonts w:ascii="Tahoma" w:hAnsi="Tahoma" w:cs="Tahoma"/>
          <w:b/>
          <w:szCs w:val="22"/>
          <w:lang w:val="el-GR"/>
        </w:rPr>
        <w:t xml:space="preserve">Αντικείμενο </w:t>
      </w:r>
      <w:r w:rsidRPr="00BA4651">
        <w:rPr>
          <w:rFonts w:ascii="Tahoma" w:hAnsi="Tahoma" w:cs="Tahoma"/>
          <w:szCs w:val="22"/>
          <w:lang w:val="el-GR"/>
        </w:rPr>
        <w:t>της σύμβασης είναι η παροχή  υπηρεσιών καθαριότητας  στην «Κοινωνία της Πληροφορίας Μ.Α.Ε»</w:t>
      </w:r>
      <w:r w:rsidRPr="00BA4651">
        <w:rPr>
          <w:rFonts w:ascii="Tahoma" w:hAnsi="Tahoma" w:cs="Tahoma"/>
          <w:lang w:val="el-GR"/>
        </w:rPr>
        <w:t xml:space="preserve"> </w:t>
      </w:r>
      <w:r w:rsidRPr="00BA4651">
        <w:rPr>
          <w:rFonts w:ascii="Tahoma" w:hAnsi="Tahoma" w:cs="Tahoma"/>
          <w:szCs w:val="22"/>
          <w:lang w:val="el-GR"/>
        </w:rPr>
        <w:t xml:space="preserve"> σύμφωνα τα αναλυτικώς αναγραφόμενα στο </w:t>
      </w:r>
      <w:r w:rsidRPr="00BA4651">
        <w:rPr>
          <w:rFonts w:ascii="Tahoma" w:hAnsi="Tahoma"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BA4651">
        <w:rPr>
          <w:rFonts w:ascii="Tahoma" w:hAnsi="Tahoma" w:cs="Tahoma"/>
          <w:szCs w:val="22"/>
          <w:lang w:val="el-GR"/>
        </w:rPr>
        <w:t>της παρούσας.</w:t>
      </w:r>
    </w:p>
    <w:p w14:paraId="1A06E433" w14:textId="77777777" w:rsidR="00886745" w:rsidRPr="00BA4651" w:rsidRDefault="00886745" w:rsidP="00886745">
      <w:pPr>
        <w:autoSpaceDN w:val="0"/>
        <w:spacing w:before="100" w:after="40" w:line="276" w:lineRule="auto"/>
        <w:ind w:right="-11"/>
        <w:textAlignment w:val="baseline"/>
        <w:rPr>
          <w:rFonts w:ascii="Tahoma" w:hAnsi="Tahoma" w:cs="Tahoma"/>
          <w:szCs w:val="22"/>
          <w:lang w:val="el-GR"/>
        </w:rPr>
      </w:pPr>
      <w:r w:rsidRPr="00BA4651">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 : 90911200-8  (Υπηρεσίες καθαρισμού κτιρίων).</w:t>
      </w:r>
    </w:p>
    <w:p w14:paraId="156D27BC" w14:textId="6B0347FC" w:rsidR="00A54394" w:rsidRPr="00BA4651" w:rsidRDefault="00A54394" w:rsidP="00A54394">
      <w:pPr>
        <w:rPr>
          <w:rFonts w:ascii="Tahoma" w:hAnsi="Tahoma" w:cs="Tahoma"/>
          <w:szCs w:val="22"/>
          <w:lang w:val="el-GR"/>
        </w:rPr>
      </w:pPr>
      <w:r w:rsidRPr="00BA4651">
        <w:rPr>
          <w:rFonts w:ascii="Tahoma" w:hAnsi="Tahoma" w:cs="Tahoma"/>
          <w:szCs w:val="22"/>
          <w:lang w:val="el-GR"/>
        </w:rPr>
        <w:t>Ο προϋπολογισμός του Έργου – συνολική εκτιμώμενη αξία σύμβασης ανέρχεται στο ποσό των Εκατόν Εβδομήντα Οκτώ χιλιάδων Τετρακοσίων Ενενήντα Ενός ευρώ και Εβδομήντα Επτά Λεπτών (178.491,7</w:t>
      </w:r>
      <w:r w:rsidR="00130208">
        <w:rPr>
          <w:rFonts w:ascii="Tahoma" w:hAnsi="Tahoma" w:cs="Tahoma"/>
          <w:szCs w:val="22"/>
          <w:lang w:val="el-GR"/>
        </w:rPr>
        <w:t>7</w:t>
      </w:r>
      <w:r w:rsidRPr="00BA4651">
        <w:rPr>
          <w:rFonts w:ascii="Tahoma" w:hAnsi="Tahoma" w:cs="Tahoma"/>
          <w:szCs w:val="22"/>
          <w:lang w:val="el-GR"/>
        </w:rPr>
        <w:t>€) μη περιλαμβανομένου ΦΠΑ (Προϋπολογισμός με ΦΠΑ: 221.329,80, ΦΠΑ 24% 42.838,0</w:t>
      </w:r>
      <w:r w:rsidR="00130208">
        <w:rPr>
          <w:rFonts w:ascii="Tahoma" w:hAnsi="Tahoma" w:cs="Tahoma"/>
          <w:szCs w:val="22"/>
          <w:lang w:val="el-GR"/>
        </w:rPr>
        <w:t>3</w:t>
      </w:r>
      <w:r w:rsidRPr="00BA4651">
        <w:rPr>
          <w:rFonts w:ascii="Tahoma" w:hAnsi="Tahoma" w:cs="Tahoma"/>
          <w:szCs w:val="22"/>
          <w:lang w:val="el-GR"/>
        </w:rPr>
        <w:t>) και αναλύεται ως εξής:</w:t>
      </w:r>
    </w:p>
    <w:p w14:paraId="179A1B69" w14:textId="5E5B44A5" w:rsidR="00A54394" w:rsidRPr="00BA4651" w:rsidRDefault="00A54394" w:rsidP="00A54394">
      <w:pPr>
        <w:pStyle w:val="afb"/>
        <w:numPr>
          <w:ilvl w:val="0"/>
          <w:numId w:val="36"/>
        </w:numPr>
        <w:ind w:left="325" w:right="279" w:hanging="141"/>
        <w:rPr>
          <w:rFonts w:ascii="Tahoma" w:hAnsi="Tahoma" w:cs="Tahoma"/>
          <w:szCs w:val="22"/>
          <w:lang w:val="el-GR"/>
        </w:rPr>
      </w:pPr>
      <w:r w:rsidRPr="00BA4651">
        <w:rPr>
          <w:rFonts w:ascii="Tahoma" w:hAnsi="Tahoma" w:cs="Tahoma"/>
          <w:szCs w:val="22"/>
          <w:lang w:val="el-GR"/>
        </w:rPr>
        <w:t>Προϋπολογισμός αρχικού έργου μη περιλαμβανομένου του δικαιώματος προαίρεσης και μη περιλαμβανομένου ΦΠΑ: ογδόντα εννέα χιλιάδες διακόσια σαράντα πέντε ευρώ και ογδόντα εννέα λεπτά (89.245,89 €) (Προϋπολογισμός με ΦΠΑ: 110.664,90 , ΦΠΑ 24% 21.419,01€)</w:t>
      </w:r>
    </w:p>
    <w:p w14:paraId="0E1A42E5" w14:textId="77777777" w:rsidR="00A54394" w:rsidRPr="00BA4651" w:rsidRDefault="00A54394" w:rsidP="00A54394">
      <w:pPr>
        <w:pStyle w:val="afb"/>
        <w:ind w:left="325" w:right="279"/>
        <w:rPr>
          <w:rFonts w:ascii="Tahoma" w:hAnsi="Tahoma" w:cs="Tahoma"/>
          <w:szCs w:val="22"/>
          <w:lang w:val="el-GR"/>
        </w:rPr>
      </w:pPr>
    </w:p>
    <w:p w14:paraId="20850410" w14:textId="58905E21" w:rsidR="00A54394" w:rsidRPr="00BA4651" w:rsidRDefault="00A54394" w:rsidP="00A54394">
      <w:pPr>
        <w:pStyle w:val="afb"/>
        <w:numPr>
          <w:ilvl w:val="0"/>
          <w:numId w:val="36"/>
        </w:numPr>
        <w:ind w:left="325" w:right="279" w:hanging="141"/>
        <w:rPr>
          <w:rFonts w:ascii="Tahoma" w:hAnsi="Tahoma" w:cs="Tahoma"/>
          <w:szCs w:val="22"/>
          <w:lang w:val="el-GR"/>
        </w:rPr>
      </w:pPr>
      <w:r w:rsidRPr="00BA4651">
        <w:rPr>
          <w:rFonts w:ascii="Tahoma" w:hAnsi="Tahoma" w:cs="Tahoma"/>
          <w:szCs w:val="22"/>
          <w:lang w:val="el-GR"/>
        </w:rPr>
        <w:t>Προϋπολογισμός δικαιώματος προαίρεσης: έως το ποσοστό 100% του φυσικού και οικονομικού αντικειμένου, ήτοι έως του ποσού των ογδόντα εννέα χιλιάδων διακοσίων σαράντα πέντε ευρώ και ογδόντα εννέα λεπτών (89.245,89 €) (Προϋπολογισμός με ΦΠΑ: 110.664,90, ΦΠΑ 24% 21.419,01€)</w:t>
      </w:r>
    </w:p>
    <w:p w14:paraId="29F9AE7C" w14:textId="77777777" w:rsidR="00214717" w:rsidRPr="00BA4651" w:rsidRDefault="00214717" w:rsidP="00214717">
      <w:pPr>
        <w:rPr>
          <w:rFonts w:ascii="Tahoma" w:hAnsi="Tahoma" w:cs="Tahoma"/>
          <w:lang w:val="el-GR"/>
        </w:rPr>
      </w:pPr>
      <w:r w:rsidRPr="00BA4651">
        <w:rPr>
          <w:rFonts w:ascii="Tahoma" w:hAnsi="Tahoma" w:cs="Tahoma"/>
          <w:lang w:val="el-GR"/>
        </w:rPr>
        <w:t>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εκατό τοις εκατό (100%) του προϋπολογισμού του έργου και όπως αναλυτικά περιγράφεται στην παρ. 4.5.1 της παρούσας.</w:t>
      </w:r>
    </w:p>
    <w:p w14:paraId="6AA78843" w14:textId="35780BFA" w:rsidR="00762EAA" w:rsidRPr="00BA4651" w:rsidRDefault="00762EAA" w:rsidP="00762EAA">
      <w:pPr>
        <w:rPr>
          <w:rFonts w:ascii="Tahoma" w:hAnsi="Tahoma" w:cs="Tahoma"/>
          <w:lang w:val="el-GR"/>
        </w:rPr>
      </w:pPr>
      <w:r w:rsidRPr="00BA4651">
        <w:rPr>
          <w:rFonts w:ascii="Tahoma" w:hAnsi="Tahoma" w:cs="Tahoma"/>
          <w:lang w:val="el-GR"/>
        </w:rPr>
        <w:t xml:space="preserve">Η διάρκεια της σύμβασης ορίζεται σε </w:t>
      </w:r>
      <w:r w:rsidR="00E47CBB" w:rsidRPr="00BA4651">
        <w:rPr>
          <w:rFonts w:ascii="Tahoma" w:hAnsi="Tahoma" w:cs="Tahoma"/>
          <w:lang w:val="el-GR"/>
        </w:rPr>
        <w:t>δώδεκα (12</w:t>
      </w:r>
      <w:r w:rsidR="00214717" w:rsidRPr="00BA4651">
        <w:rPr>
          <w:rFonts w:ascii="Tahoma" w:hAnsi="Tahoma" w:cs="Tahoma"/>
          <w:lang w:val="el-GR"/>
        </w:rPr>
        <w:t>) μήνες.</w:t>
      </w:r>
    </w:p>
    <w:p w14:paraId="38235B8A" w14:textId="77777777" w:rsidR="00762EAA" w:rsidRPr="00BA4651" w:rsidRDefault="00762EAA" w:rsidP="00762EAA">
      <w:pPr>
        <w:rPr>
          <w:rFonts w:ascii="Tahoma" w:hAnsi="Tahoma" w:cs="Tahoma"/>
          <w:lang w:val="el-GR"/>
        </w:rPr>
      </w:pPr>
      <w:r w:rsidRPr="00BA4651">
        <w:rPr>
          <w:rFonts w:ascii="Tahoma" w:hAnsi="Tahoma" w:cs="Tahoma"/>
          <w:lang w:val="el-GR"/>
        </w:rPr>
        <w:t xml:space="preserve">Αναλυτική περιγραφή του φυσικού και οικονομικού αντικειμένου της σύμβασης δίδεται στο ΠΑΡΑΡΤΗΜΑ </w:t>
      </w:r>
      <w:r w:rsidR="00C13A2B" w:rsidRPr="00BA4651">
        <w:rPr>
          <w:rFonts w:ascii="Tahoma" w:hAnsi="Tahoma" w:cs="Tahoma"/>
          <w:lang w:val="el-GR"/>
        </w:rPr>
        <w:t>Ι</w:t>
      </w:r>
      <w:r w:rsidRPr="00BA4651">
        <w:rPr>
          <w:rFonts w:ascii="Tahoma" w:hAnsi="Tahoma" w:cs="Tahoma"/>
          <w:lang w:val="el-GR"/>
        </w:rPr>
        <w:t xml:space="preserve"> της παρούσας διακήρυξης. </w:t>
      </w:r>
    </w:p>
    <w:p w14:paraId="3F7B97DF" w14:textId="77777777" w:rsidR="00570B82" w:rsidRPr="00BA4651" w:rsidRDefault="00762EAA" w:rsidP="00762EAA">
      <w:pPr>
        <w:pStyle w:val="normalwithoutspacing"/>
        <w:rPr>
          <w:rFonts w:ascii="Tahoma" w:hAnsi="Tahoma" w:cs="Tahoma"/>
        </w:rPr>
      </w:pPr>
      <w:r w:rsidRPr="00BA4651">
        <w:rPr>
          <w:rFonts w:ascii="Tahoma" w:hAnsi="Tahoma" w:cs="Tahoma"/>
        </w:rPr>
        <w:t xml:space="preserve">Η σύμβαση θα ανατεθεί με το κριτήριο της πλέον συμφέρουσας από οικονομική άποψη προσφοράς, βάσει </w:t>
      </w:r>
      <w:r w:rsidR="00570B82" w:rsidRPr="00BA4651">
        <w:rPr>
          <w:rFonts w:ascii="Tahoma" w:hAnsi="Tahoma" w:cs="Tahoma"/>
        </w:rPr>
        <w:t>τιμής.</w:t>
      </w:r>
    </w:p>
    <w:p w14:paraId="037E1E95" w14:textId="77777777" w:rsidR="00570B82" w:rsidRPr="00BA4651" w:rsidRDefault="00570B82" w:rsidP="00762EAA">
      <w:pPr>
        <w:pStyle w:val="normalwithoutspacing"/>
        <w:rPr>
          <w:rFonts w:ascii="Tahoma" w:hAnsi="Tahoma" w:cs="Tahoma"/>
        </w:rPr>
      </w:pPr>
    </w:p>
    <w:p w14:paraId="1867E212" w14:textId="77777777" w:rsidR="00762EAA" w:rsidRPr="00BA4651" w:rsidRDefault="00762EAA" w:rsidP="00762EAA">
      <w:pPr>
        <w:pStyle w:val="20"/>
        <w:rPr>
          <w:rFonts w:ascii="Tahoma" w:hAnsi="Tahoma" w:cs="Tahoma"/>
          <w:lang w:val="el-GR"/>
        </w:rPr>
      </w:pPr>
      <w:bookmarkStart w:id="9" w:name="_Toc89936999"/>
      <w:r w:rsidRPr="00BA4651">
        <w:rPr>
          <w:rFonts w:ascii="Tahoma" w:hAnsi="Tahoma" w:cs="Tahoma"/>
          <w:lang w:val="el-GR"/>
        </w:rPr>
        <w:lastRenderedPageBreak/>
        <w:t>1.4</w:t>
      </w:r>
      <w:r w:rsidRPr="00BA4651">
        <w:rPr>
          <w:rFonts w:ascii="Tahoma" w:hAnsi="Tahoma" w:cs="Tahoma"/>
          <w:lang w:val="el-GR"/>
        </w:rPr>
        <w:tab/>
        <w:t>Θεσμικό πλαίσιο</w:t>
      </w:r>
      <w:bookmarkEnd w:id="9"/>
      <w:r w:rsidRPr="00BA4651">
        <w:rPr>
          <w:rFonts w:ascii="Tahoma" w:hAnsi="Tahoma" w:cs="Tahoma"/>
          <w:lang w:val="el-GR"/>
        </w:rPr>
        <w:t xml:space="preserve"> </w:t>
      </w:r>
    </w:p>
    <w:p w14:paraId="645878E5" w14:textId="77777777" w:rsidR="00762EAA" w:rsidRPr="00BA4651" w:rsidRDefault="00762EAA" w:rsidP="00762EAA">
      <w:pPr>
        <w:rPr>
          <w:rFonts w:ascii="Tahoma" w:hAnsi="Tahoma" w:cs="Tahoma"/>
          <w:lang w:val="el-GR"/>
        </w:rPr>
      </w:pPr>
      <w:r w:rsidRPr="00BA4651">
        <w:rPr>
          <w:rFonts w:ascii="Tahoma" w:hAnsi="Tahoma" w:cs="Tahoma"/>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sidRPr="00BA4651">
        <w:rPr>
          <w:rStyle w:val="aa"/>
          <w:rFonts w:ascii="Tahoma" w:hAnsi="Tahoma" w:cs="Tahoma"/>
          <w:szCs w:val="22"/>
        </w:rPr>
        <w:footnoteReference w:id="2"/>
      </w:r>
      <w:r w:rsidRPr="00BA4651">
        <w:rPr>
          <w:rFonts w:ascii="Tahoma" w:hAnsi="Tahoma" w:cs="Tahoma"/>
          <w:lang w:val="el-GR"/>
        </w:rPr>
        <w:t>:</w:t>
      </w:r>
    </w:p>
    <w:p w14:paraId="345B3D32"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983D3F">
        <w:rPr>
          <w:rFonts w:ascii="Tahoma" w:hAnsi="Tahoma" w:cs="Tahoma"/>
          <w:szCs w:val="22"/>
          <w:lang w:val="el-GR"/>
        </w:rPr>
        <w:t>Τον Κανονισμό</w:t>
      </w:r>
      <w:r w:rsidRPr="00143FC4">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B4783DA"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983D3F">
        <w:rPr>
          <w:rFonts w:ascii="Tahoma" w:hAnsi="Tahoma" w:cs="Tahoma"/>
          <w:szCs w:val="22"/>
          <w:lang w:val="el-GR"/>
        </w:rPr>
        <w:t xml:space="preserve">Τον Κανονισμό (ΕΕ) αριθ. 1303/2013 </w:t>
      </w:r>
      <w:r w:rsidRPr="00143FC4">
        <w:rPr>
          <w:rFonts w:ascii="Tahoma" w:hAnsi="Tahoma"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719A101E"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3E694B81"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68827066"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w:t>
      </w:r>
      <w:r w:rsidRPr="00983D3F">
        <w:rPr>
          <w:rFonts w:ascii="Tahoma" w:hAnsi="Tahoma" w:cs="Tahoma"/>
          <w:szCs w:val="22"/>
          <w:lang w:val="el-GR"/>
        </w:rPr>
        <w:t>CPV</w:t>
      </w:r>
      <w:r w:rsidRPr="00143FC4">
        <w:rPr>
          <w:rFonts w:ascii="Tahoma" w:hAnsi="Tahoma"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983D3F">
        <w:rPr>
          <w:rFonts w:ascii="Tahoma" w:hAnsi="Tahoma" w:cs="Tahoma"/>
          <w:szCs w:val="22"/>
          <w:lang w:val="el-GR"/>
        </w:rPr>
        <w:t>CPV</w:t>
      </w:r>
      <w:r w:rsidRPr="00143FC4">
        <w:rPr>
          <w:rFonts w:ascii="Tahoma" w:hAnsi="Tahoma" w:cs="Tahoma"/>
          <w:szCs w:val="22"/>
          <w:lang w:val="el-GR"/>
        </w:rPr>
        <w:t>.</w:t>
      </w:r>
    </w:p>
    <w:p w14:paraId="6F1EDF67"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E6D7745" w14:textId="77777777" w:rsidR="00F3050E" w:rsidRPr="008354F5"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8354F5">
        <w:rPr>
          <w:rFonts w:ascii="Tahoma" w:hAnsi="Tahoma" w:cs="Tahoma"/>
          <w:szCs w:val="22"/>
          <w:lang w:val="el-GR"/>
        </w:rPr>
        <w:lastRenderedPageBreak/>
        <w:t xml:space="preserve">Τον </w:t>
      </w:r>
      <w:r w:rsidRPr="00983D3F">
        <w:rPr>
          <w:rFonts w:ascii="Tahoma" w:hAnsi="Tahoma" w:cs="Tahoma"/>
          <w:szCs w:val="22"/>
          <w:lang w:val="el-GR"/>
        </w:rPr>
        <w:t>N</w:t>
      </w:r>
      <w:r w:rsidRPr="008354F5">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983D3F">
        <w:rPr>
          <w:rFonts w:ascii="Tahoma" w:hAnsi="Tahoma" w:cs="Tahoma"/>
          <w:szCs w:val="22"/>
          <w:lang w:val="el-GR"/>
        </w:rPr>
        <w:t>A</w:t>
      </w:r>
      <w:r w:rsidRPr="008354F5">
        <w:rPr>
          <w:rFonts w:ascii="Tahoma" w:hAnsi="Tahoma" w:cs="Tahoma"/>
          <w:szCs w:val="22"/>
          <w:lang w:val="el-GR"/>
        </w:rPr>
        <w:t>/28-06-2014).</w:t>
      </w:r>
    </w:p>
    <w:p w14:paraId="1885477E"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 xml:space="preserve">Την με αρ. </w:t>
      </w:r>
      <w:r w:rsidRPr="00983D3F">
        <w:rPr>
          <w:rFonts w:ascii="Tahoma" w:hAnsi="Tahoma" w:cs="Tahoma"/>
          <w:szCs w:val="22"/>
          <w:lang w:val="el-GR"/>
        </w:rPr>
        <w:t>C</w:t>
      </w:r>
      <w:r w:rsidRPr="00143FC4">
        <w:rPr>
          <w:rFonts w:ascii="Tahoma" w:hAnsi="Tahoma" w:cs="Tahoma"/>
          <w:szCs w:val="22"/>
          <w:lang w:val="el-GR"/>
        </w:rPr>
        <w:t>(2014) 3542_</w:t>
      </w:r>
      <w:r w:rsidRPr="00983D3F">
        <w:rPr>
          <w:rFonts w:ascii="Tahoma" w:hAnsi="Tahoma" w:cs="Tahoma"/>
          <w:szCs w:val="22"/>
          <w:lang w:val="el-GR"/>
        </w:rPr>
        <w:t>final</w:t>
      </w:r>
      <w:r w:rsidRPr="00143FC4">
        <w:rPr>
          <w:rFonts w:ascii="Tahoma" w:hAnsi="Tahoma" w:cs="Tahoma"/>
          <w:szCs w:val="22"/>
          <w:lang w:val="el-GR"/>
        </w:rPr>
        <w:t xml:space="preserve">/23-05-2014 απόφαση της Ε.Ε. για την έγκριση ορισμένων στοιχείων του Συμφώνου Εταιρικής Σχέσης με την Ελλάδα και την εκτελεστική απόφαση </w:t>
      </w:r>
      <w:r w:rsidRPr="00983D3F">
        <w:rPr>
          <w:rFonts w:ascii="Tahoma" w:hAnsi="Tahoma" w:cs="Tahoma"/>
          <w:szCs w:val="22"/>
          <w:lang w:val="el-GR"/>
        </w:rPr>
        <w:t>C</w:t>
      </w:r>
      <w:r w:rsidRPr="00143FC4">
        <w:rPr>
          <w:rFonts w:ascii="Tahoma" w:hAnsi="Tahoma" w:cs="Tahoma"/>
          <w:szCs w:val="22"/>
          <w:lang w:val="el-GR"/>
        </w:rPr>
        <w:t xml:space="preserve">(2014)6582 − 24/09/2014 σχετικά με την διόρθωσή της (Κωδικός </w:t>
      </w:r>
      <w:r w:rsidRPr="00983D3F">
        <w:rPr>
          <w:rFonts w:ascii="Tahoma" w:hAnsi="Tahoma" w:cs="Tahoma"/>
          <w:szCs w:val="22"/>
          <w:lang w:val="el-GR"/>
        </w:rPr>
        <w:t>CCI</w:t>
      </w:r>
      <w:r w:rsidRPr="00143FC4">
        <w:rPr>
          <w:rFonts w:ascii="Tahoma" w:hAnsi="Tahoma" w:cs="Tahoma"/>
          <w:szCs w:val="22"/>
          <w:lang w:val="el-GR"/>
        </w:rPr>
        <w:t xml:space="preserve"> 2014</w:t>
      </w:r>
      <w:r w:rsidRPr="00983D3F">
        <w:rPr>
          <w:rFonts w:ascii="Tahoma" w:hAnsi="Tahoma" w:cs="Tahoma"/>
          <w:szCs w:val="22"/>
          <w:lang w:val="el-GR"/>
        </w:rPr>
        <w:t>GR</w:t>
      </w:r>
      <w:r w:rsidRPr="00143FC4">
        <w:rPr>
          <w:rFonts w:ascii="Tahoma" w:hAnsi="Tahoma" w:cs="Tahoma"/>
          <w:szCs w:val="22"/>
          <w:lang w:val="el-GR"/>
        </w:rPr>
        <w:t>16</w:t>
      </w:r>
      <w:r w:rsidRPr="00983D3F">
        <w:rPr>
          <w:rFonts w:ascii="Tahoma" w:hAnsi="Tahoma" w:cs="Tahoma"/>
          <w:szCs w:val="22"/>
          <w:lang w:val="el-GR"/>
        </w:rPr>
        <w:t>M</w:t>
      </w:r>
      <w:r w:rsidRPr="00143FC4">
        <w:rPr>
          <w:rFonts w:ascii="Tahoma" w:hAnsi="Tahoma" w:cs="Tahoma"/>
          <w:szCs w:val="22"/>
          <w:lang w:val="el-GR"/>
        </w:rPr>
        <w:t>8</w:t>
      </w:r>
      <w:r w:rsidRPr="00983D3F">
        <w:rPr>
          <w:rFonts w:ascii="Tahoma" w:hAnsi="Tahoma" w:cs="Tahoma"/>
          <w:szCs w:val="22"/>
          <w:lang w:val="el-GR"/>
        </w:rPr>
        <w:t>PA</w:t>
      </w:r>
      <w:r w:rsidRPr="00143FC4">
        <w:rPr>
          <w:rFonts w:ascii="Tahoma" w:hAnsi="Tahoma" w:cs="Tahoma"/>
          <w:szCs w:val="22"/>
          <w:lang w:val="el-GR"/>
        </w:rPr>
        <w:t>001).</w:t>
      </w:r>
    </w:p>
    <w:p w14:paraId="4C1473CE"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8B32F0">
        <w:rPr>
          <w:rFonts w:ascii="Tahoma" w:hAnsi="Tahoma" w:cs="Tahoma"/>
          <w:szCs w:val="22"/>
          <w:lang w:val="el-GR"/>
        </w:rPr>
        <w:t>Τον Ν. 4314/</w:t>
      </w:r>
      <w:r w:rsidRPr="00143FC4">
        <w:rPr>
          <w:rFonts w:ascii="Tahoma" w:hAnsi="Tahoma" w:cs="Tahoma"/>
          <w:szCs w:val="22"/>
          <w:lang w:val="el-GR"/>
        </w:rPr>
        <w:t>2014 «</w:t>
      </w:r>
      <w:r w:rsidRPr="00983D3F">
        <w:rPr>
          <w:rFonts w:ascii="Tahoma" w:hAnsi="Tahoma" w:cs="Tahoma"/>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47AB872B" w14:textId="77777777" w:rsidR="00F3050E" w:rsidRPr="004C29BD"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4C29BD">
        <w:rPr>
          <w:rFonts w:ascii="Tahoma" w:hAnsi="Tahoma" w:cs="Tahoma"/>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1A6D5497" w14:textId="77777777" w:rsidR="00F3050E" w:rsidRPr="004C29BD"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4C29BD">
        <w:rPr>
          <w:rFonts w:ascii="Tahoma" w:hAnsi="Tahoma" w:cs="Tahoma"/>
          <w:szCs w:val="22"/>
          <w:lang w:val="el-GR"/>
        </w:rPr>
        <w:t xml:space="preserve">Το Εγχειρίδιο Διαδικασιών ΣΔΕ ΕΣΠΑ 2014 </w:t>
      </w:r>
      <w:r>
        <w:rPr>
          <w:rFonts w:ascii="Tahoma" w:hAnsi="Tahoma" w:cs="Tahoma"/>
          <w:szCs w:val="22"/>
          <w:lang w:val="el-GR"/>
        </w:rPr>
        <w:t>-</w:t>
      </w:r>
      <w:r w:rsidRPr="004C29BD">
        <w:rPr>
          <w:rFonts w:ascii="Tahoma" w:hAnsi="Tahoma" w:cs="Tahoma"/>
          <w:szCs w:val="22"/>
          <w:lang w:val="el-GR"/>
        </w:rPr>
        <w:t xml:space="preserve"> 2020.</w:t>
      </w:r>
    </w:p>
    <w:p w14:paraId="6F52E1C5" w14:textId="77777777" w:rsidR="00F3050E" w:rsidRPr="00451FFC"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 xml:space="preserve">Το Άρθρο Πρώτο Παρ. Ζ, Ν.4152/2013 “Επείγοντα μέτρα εφαρμογής των νόμων 4046/2012, </w:t>
      </w:r>
      <w:r w:rsidRPr="00451FFC">
        <w:rPr>
          <w:rFonts w:ascii="Tahoma" w:hAnsi="Tahoma" w:cs="Tahoma"/>
          <w:szCs w:val="22"/>
          <w:lang w:val="el-GR"/>
        </w:rPr>
        <w:t>4093/2012 και 4127/2013” (ΦΕΚ 107/Α/09-05-2013)”.</w:t>
      </w:r>
    </w:p>
    <w:p w14:paraId="59AC3641"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451FFC">
        <w:rPr>
          <w:rFonts w:ascii="Tahoma" w:hAnsi="Tahoma" w:cs="Tahoma"/>
          <w:szCs w:val="22"/>
          <w:lang w:val="el-GR"/>
        </w:rPr>
        <w:t>Το Π.Δ. 80/2016 «Ανάληψη υποχρεώσεων από τους Διατάκτες» (ΦΕΚ 145/Α/05-08-2016).</w:t>
      </w:r>
    </w:p>
    <w:p w14:paraId="3EAA46D6"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C816A9">
        <w:rPr>
          <w:rFonts w:ascii="Tahoma" w:hAnsi="Tahoma" w:cs="Tahoma"/>
          <w:szCs w:val="22"/>
          <w:lang w:val="el-GR"/>
        </w:rPr>
        <w:t>Τον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256C56D0" w14:textId="77777777" w:rsidR="00F3050E" w:rsidRPr="00C816A9"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C816A9">
        <w:rPr>
          <w:rFonts w:ascii="Tahoma" w:hAnsi="Tahoma" w:cs="Tahoma"/>
          <w:szCs w:val="22"/>
          <w:lang w:val="el-GR"/>
        </w:rPr>
        <w:t>Τη με αριθμό 3/2018 Γνωμοδότηση του Νομικού Συμβουλίου του Κράτους.</w:t>
      </w:r>
    </w:p>
    <w:p w14:paraId="484B1F96"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364458">
        <w:rPr>
          <w:rFonts w:ascii="Tahoma" w:hAnsi="Tahoma" w:cs="Tahoma"/>
          <w:szCs w:val="22"/>
          <w:lang w:val="el-GR"/>
        </w:rPr>
        <w:t>Το από 13-07-2018 έντυπο της ΕΑΔΔΗΣΥ με θέμα: «ΥΠΟΧΡΕΩΣΕΙΣ ΔΗΜΟΣΙΕΥΣΕΩΝ ΣΤΟΝ ΕΘΝΙΚΟ ΤΥΠΟ ΚΑΤΑ ΤΟΝ Ν.4412/2016».</w:t>
      </w:r>
    </w:p>
    <w:p w14:paraId="050795E9" w14:textId="77777777" w:rsidR="00F3050E"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082EBB">
        <w:rPr>
          <w:rFonts w:ascii="Tahoma" w:hAnsi="Tahoma" w:cs="Tahoma"/>
          <w:szCs w:val="22"/>
          <w:lang w:val="el-GR"/>
        </w:rPr>
        <w:t>Την αριθμ. Κ.Υ.Α. οικ. 60967 ΕΞ 2020 (B’ 2425/18.06.2020) «Ηλεκτρονική Τιμολόγηση στο πλαίσιο των Δημόσιων Συμβάσεων δυνάμει του ν. 4601/2019» (Α΄44)</w:t>
      </w:r>
    </w:p>
    <w:p w14:paraId="0F0ECC03" w14:textId="77777777" w:rsidR="00F3050E" w:rsidRPr="00082EBB"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082EBB">
        <w:rPr>
          <w:rFonts w:ascii="Tahoma" w:hAnsi="Tahoma" w:cs="Tahoma"/>
          <w:szCs w:val="22"/>
          <w:lang w:val="el-GR"/>
        </w:rPr>
        <w:t xml:space="preserve">Την αριθμ. 63446/2021 Κ.Υ.Α. (B’ 2338/02.06.2020) «Καθορισμός Εθνικού Μορφότυπου ηλεκτρονικού τιμολογίου στο πλαίσιο των Δημοσίων Συμβάσεων». </w:t>
      </w:r>
    </w:p>
    <w:p w14:paraId="45B543B1" w14:textId="77777777" w:rsidR="00F3050E" w:rsidRPr="00143FC4"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143FC4">
        <w:rPr>
          <w:rFonts w:ascii="Tahoma" w:hAnsi="Tahoma" w:cs="Tahoma"/>
          <w:szCs w:val="22"/>
          <w:lang w:val="el-GR"/>
        </w:rPr>
        <w:t>Τον Ν.4013/2011 “</w:t>
      </w:r>
      <w:r w:rsidRPr="00143FC4">
        <w:rPr>
          <w:rFonts w:ascii="Tahoma" w:hAnsi="Tahoma"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143FC4">
        <w:rPr>
          <w:rFonts w:ascii="Tahoma" w:hAnsi="Tahoma" w:cs="Tahoma"/>
          <w:iCs/>
          <w:szCs w:val="22"/>
          <w:lang w:eastAsia="el-GR"/>
        </w:rPr>
        <w:t>N</w:t>
      </w:r>
      <w:r w:rsidRPr="00143FC4">
        <w:rPr>
          <w:rFonts w:ascii="Tahoma" w:hAnsi="Tahoma" w:cs="Tahoma"/>
          <w:iCs/>
          <w:szCs w:val="22"/>
          <w:lang w:val="el-GR" w:eastAsia="el-GR"/>
        </w:rPr>
        <w:t>. 3588/2007 (πτωχευτικός κώδικας) - Προπτωχευτική διαδικασία εξυγίανσης και άλλες διατάξεις.</w:t>
      </w:r>
      <w:r w:rsidRPr="00143FC4">
        <w:rPr>
          <w:rFonts w:ascii="Tahoma" w:hAnsi="Tahoma" w:cs="Tahoma"/>
          <w:szCs w:val="22"/>
          <w:lang w:val="el-GR"/>
        </w:rPr>
        <w:t>” (ΦΕΚ 204/Α/15-09-2011).</w:t>
      </w:r>
    </w:p>
    <w:p w14:paraId="55F2A468" w14:textId="77777777" w:rsidR="00F3050E" w:rsidRPr="0007374B"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07374B">
        <w:rPr>
          <w:rFonts w:ascii="Tahoma" w:hAnsi="Tahoma" w:cs="Tahoma"/>
          <w:szCs w:val="22"/>
          <w:lang w:val="el-GR"/>
        </w:rPr>
        <w:t>Τον Ν.4155/2013 “Εθνικό Σύστημα Ηλεκτρονικών Δημοσίων Συμβάσεων και άλλες διατάξεις.” (ΦΕΚ 120/Α/29-05-2013).</w:t>
      </w:r>
    </w:p>
    <w:p w14:paraId="589A1215"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4C0B3A">
        <w:rPr>
          <w:rFonts w:ascii="Tahoma" w:hAnsi="Tahoma" w:cs="Tahoma"/>
          <w:color w:val="000000"/>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bookmarkStart w:id="10" w:name="_Hlk503365158"/>
    </w:p>
    <w:p w14:paraId="29B4837A"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ED23A1">
        <w:rPr>
          <w:rFonts w:ascii="Tahoma" w:hAnsi="Tahoma" w:cs="Tahoma"/>
          <w:color w:val="000000"/>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D249C9D"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Pr>
          <w:rFonts w:ascii="Tahoma" w:hAnsi="Tahoma" w:cs="Tahoma"/>
          <w:color w:val="000000"/>
          <w:szCs w:val="22"/>
          <w:lang w:val="el-GR"/>
        </w:rPr>
        <w:t>Το άρθρο 68 του Ν 3863/2010 ( ΦΕΚ/Α/115/15-07-2010)  – «</w:t>
      </w:r>
      <w:r w:rsidRPr="005C27EA">
        <w:rPr>
          <w:rFonts w:ascii="Tahoma" w:hAnsi="Tahoma" w:cs="Tahoma"/>
          <w:color w:val="000000"/>
          <w:szCs w:val="22"/>
          <w:lang w:val="el-GR"/>
        </w:rPr>
        <w:t>Νέο Ασφαλιστικό Σύστημα και συναφείς διατάξεις, ρυ θμί σεις σ</w:t>
      </w:r>
      <w:r>
        <w:rPr>
          <w:rFonts w:ascii="Tahoma" w:hAnsi="Tahoma" w:cs="Tahoma"/>
          <w:color w:val="000000"/>
          <w:szCs w:val="22"/>
          <w:lang w:val="el-GR"/>
        </w:rPr>
        <w:t>τις εργασιακές σχέσεις» ως έχει τροποποιηθεί και ισχύει.</w:t>
      </w:r>
    </w:p>
    <w:p w14:paraId="5098FCD7"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ED23A1">
        <w:rPr>
          <w:rFonts w:ascii="Tahoma" w:hAnsi="Tahoma" w:cs="Tahoma"/>
          <w:color w:val="000000"/>
          <w:szCs w:val="22"/>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ED23A1">
        <w:rPr>
          <w:rFonts w:ascii="Tahoma" w:hAnsi="Tahoma" w:cs="Tahoma"/>
          <w:color w:val="000000"/>
          <w:szCs w:val="22"/>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w:t>
      </w:r>
    </w:p>
    <w:p w14:paraId="18289ABA" w14:textId="77777777" w:rsidR="00F3050E" w:rsidRPr="004A1726"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4A1726">
        <w:rPr>
          <w:rFonts w:ascii="Tahoma" w:hAnsi="Tahoma" w:cs="Tahoma"/>
          <w:color w:val="000000"/>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68C48425" w14:textId="77777777" w:rsidR="00F3050E" w:rsidRPr="004C0B3A"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4C0B3A">
        <w:rPr>
          <w:rFonts w:ascii="Tahoma" w:hAnsi="Tahoma" w:cs="Tahoma"/>
          <w:color w:val="000000"/>
          <w:szCs w:val="22"/>
          <w:lang w:val="el-GR"/>
        </w:rPr>
        <w:t>To Π.Δ. 39/2017 «Κανονισμός εξέτασης Προδικαστικών Προσφυγών ενώπιον της Αρχής Εξέτασης Προδικαστικών Προσφυγών» (ΦΕΚ 64/Α/04-05-2017).</w:t>
      </w:r>
    </w:p>
    <w:p w14:paraId="560E7095" w14:textId="77777777" w:rsidR="00F3050E" w:rsidRPr="004C0B3A"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sidRPr="0007374B">
        <w:rPr>
          <w:rFonts w:ascii="Tahoma" w:hAnsi="Tahoma" w:cs="Tahoma"/>
          <w:color w:val="000000"/>
          <w:szCs w:val="22"/>
          <w:lang w:val="el-GR"/>
        </w:rPr>
        <w:t xml:space="preserve">Τον Ν. 2859/2000 «Κύρωση Κώδικα Φόρου Προστιθέμενης Αξίας» (248/Α/07-11-2000), όπως </w:t>
      </w:r>
      <w:r w:rsidRPr="004C0B3A">
        <w:rPr>
          <w:rFonts w:ascii="Tahoma" w:hAnsi="Tahoma" w:cs="Tahoma"/>
          <w:color w:val="000000"/>
          <w:szCs w:val="22"/>
          <w:lang w:val="el-GR"/>
        </w:rPr>
        <w:t>τροποποιήθηκε και ισχύει.</w:t>
      </w:r>
    </w:p>
    <w:p w14:paraId="0301E89D" w14:textId="77777777" w:rsidR="00F3050E" w:rsidRPr="004C0B3A"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4C0B3A">
        <w:rPr>
          <w:rFonts w:ascii="Tahoma" w:hAnsi="Tahoma" w:cs="Tahoma"/>
          <w:color w:val="000000"/>
          <w:szCs w:val="22"/>
          <w:lang w:val="el-GR"/>
        </w:rPr>
        <w:t>Τον Ν. 2690/1999 “Κύρωση του</w:t>
      </w:r>
      <w:r w:rsidRPr="004C0B3A">
        <w:rPr>
          <w:rFonts w:ascii="Tahoma" w:hAnsi="Tahoma" w:cs="Tahoma"/>
          <w:szCs w:val="22"/>
          <w:lang w:val="el-GR"/>
        </w:rPr>
        <w:t xml:space="preserve">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7B457266" w14:textId="77777777" w:rsidR="00F3050E" w:rsidRPr="00DC3B90"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4C0B3A">
        <w:rPr>
          <w:rFonts w:ascii="Tahoma" w:hAnsi="Tahoma" w:cs="Tahoma"/>
          <w:color w:val="000000"/>
          <w:szCs w:val="22"/>
          <w:lang w:val="el-GR"/>
        </w:rPr>
        <w:t>Τον Ν. 2121/1993 “Πνευματική Ιδιοκτησία, Συγγενικά Δικαιώματα και Πολιτιστικά Θέματα”, (ΦΕΚ 25/Α/04-03-1993)</w:t>
      </w:r>
    </w:p>
    <w:p w14:paraId="3242A912" w14:textId="77777777" w:rsidR="00F3050E" w:rsidRPr="00DC3B90"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color w:val="000000"/>
          <w:szCs w:val="22"/>
          <w:lang w:val="el-GR"/>
        </w:rPr>
      </w:pPr>
      <w:r>
        <w:rPr>
          <w:rFonts w:ascii="Tahoma" w:hAnsi="Tahoma" w:cs="Tahoma"/>
          <w:color w:val="000000"/>
          <w:szCs w:val="22"/>
          <w:lang w:val="el-GR"/>
        </w:rPr>
        <w:t>Το</w:t>
      </w:r>
      <w:r w:rsidRPr="00DC3B90">
        <w:rPr>
          <w:rFonts w:ascii="Tahoma" w:hAnsi="Tahoma" w:cs="Tahoma"/>
          <w:color w:val="000000"/>
          <w:szCs w:val="22"/>
          <w:lang w:val="el-GR"/>
        </w:rPr>
        <w:t xml:space="preserve">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425CE53D" w14:textId="77777777" w:rsidR="00F3050E" w:rsidRPr="00B4375A" w:rsidRDefault="00F3050E" w:rsidP="00F3050E">
      <w:pPr>
        <w:pStyle w:val="afb"/>
        <w:numPr>
          <w:ilvl w:val="0"/>
          <w:numId w:val="37"/>
        </w:numPr>
        <w:suppressAutoHyphens w:val="0"/>
        <w:spacing w:before="120" w:after="0"/>
        <w:ind w:left="142"/>
        <w:contextualSpacing w:val="0"/>
        <w:rPr>
          <w:rFonts w:ascii="Tahoma" w:hAnsi="Tahoma" w:cs="Tahoma"/>
          <w:szCs w:val="22"/>
          <w:lang w:val="el-GR"/>
        </w:rPr>
      </w:pPr>
      <w:r w:rsidRPr="00DC3B90">
        <w:rPr>
          <w:rFonts w:ascii="Tahoma" w:hAnsi="Tahoma" w:cs="Tahoma"/>
          <w:color w:val="000000"/>
          <w:szCs w:val="22"/>
          <w:lang w:val="el-GR"/>
        </w:rPr>
        <w:t xml:space="preserve">Το </w:t>
      </w:r>
      <w:r w:rsidRPr="00B4375A">
        <w:rPr>
          <w:rFonts w:ascii="Tahoma" w:hAnsi="Tahoma" w:cs="Tahoma"/>
          <w:color w:val="000000"/>
          <w:szCs w:val="22"/>
          <w:lang w:val="el-GR"/>
        </w:rPr>
        <w:t>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B4375A">
        <w:rPr>
          <w:rFonts w:ascii="Tahoma" w:hAnsi="Tahoma" w:cs="Tahoma"/>
          <w:color w:val="000000"/>
          <w:szCs w:val="22"/>
          <w:vertAlign w:val="superscript"/>
          <w:lang w:val="el-GR"/>
        </w:rPr>
        <w:t>ης</w:t>
      </w:r>
      <w:r w:rsidRPr="00B4375A">
        <w:rPr>
          <w:rFonts w:ascii="Tahoma" w:hAnsi="Tahoma" w:cs="Tahoma"/>
          <w:color w:val="000000"/>
          <w:szCs w:val="22"/>
          <w:lang w:val="el-GR"/>
        </w:rPr>
        <w:t xml:space="preserve"> Ιουνίου 2012 (ΕΕ </w:t>
      </w:r>
      <w:r w:rsidRPr="00B4375A">
        <w:rPr>
          <w:rFonts w:ascii="Tahoma" w:hAnsi="Tahoma" w:cs="Tahoma"/>
          <w:color w:val="000000"/>
          <w:szCs w:val="22"/>
        </w:rPr>
        <w:t>L</w:t>
      </w:r>
      <w:r w:rsidRPr="00B4375A">
        <w:rPr>
          <w:rFonts w:ascii="Tahoma" w:hAnsi="Tahoma" w:cs="Tahoma"/>
          <w:color w:val="000000"/>
          <w:szCs w:val="22"/>
          <w:lang w:val="el-GR"/>
        </w:rPr>
        <w:t xml:space="preserve"> 156/16.6.2012) στο ελληνικό δίκαιο, τροποποίηση του ν. 3419/2005 (Α 297) και άλλες διατάξεις» (ΦΕΚ 265/Α/23-12-2014) και ισχύει</w:t>
      </w:r>
      <w:r w:rsidRPr="00B4375A">
        <w:rPr>
          <w:rFonts w:ascii="Tahoma" w:hAnsi="Tahoma" w:cs="Tahoma"/>
          <w:szCs w:val="22"/>
          <w:lang w:val="el-GR"/>
        </w:rPr>
        <w:t>.</w:t>
      </w:r>
    </w:p>
    <w:p w14:paraId="00D33CDD" w14:textId="77777777" w:rsidR="00F3050E" w:rsidRPr="00B4375A"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hAnsi="Tahoma" w:cs="Tahoma"/>
          <w:szCs w:val="22"/>
          <w:lang w:val="el-GR" w:eastAsia="el-GR"/>
        </w:rPr>
        <w:t xml:space="preserve">Τον </w:t>
      </w:r>
      <w:r w:rsidRPr="00B4375A">
        <w:rPr>
          <w:rFonts w:ascii="Tahoma" w:hAnsi="Tahoma" w:cs="Tahoma"/>
          <w:szCs w:val="22"/>
          <w:lang w:eastAsia="el-GR"/>
        </w:rPr>
        <w:t>N</w:t>
      </w:r>
      <w:r w:rsidRPr="00B4375A">
        <w:rPr>
          <w:rFonts w:ascii="Tahoma" w:hAnsi="Tahoma" w:cs="Tahoma"/>
          <w:szCs w:val="22"/>
          <w:lang w:val="el-GR" w:eastAsia="el-GR"/>
        </w:rPr>
        <w:t>. 3429/2005 «</w:t>
      </w:r>
      <w:r w:rsidRPr="00B4375A">
        <w:rPr>
          <w:rFonts w:ascii="Tahoma" w:hAnsi="Tahoma" w:cs="Tahoma"/>
          <w:iCs/>
          <w:szCs w:val="22"/>
          <w:lang w:val="el-GR" w:eastAsia="el-GR"/>
        </w:rPr>
        <w:t xml:space="preserve">Δημόσιες Επιχειρήσεις και Οργανισμοί (Δ.Ε.Κ.Ο.).» ΦΕΚ (314/Α/27-12-2005), </w:t>
      </w:r>
      <w:r w:rsidRPr="00B4375A">
        <w:rPr>
          <w:rFonts w:ascii="Tahoma" w:hAnsi="Tahoma" w:cs="Tahoma"/>
          <w:iCs/>
          <w:szCs w:val="22"/>
          <w:lang w:val="el-GR"/>
        </w:rPr>
        <w:t xml:space="preserve">όπως τροποποιήθηκε από Α.31, Κεφ. Β, </w:t>
      </w:r>
      <w:r w:rsidRPr="00B4375A">
        <w:rPr>
          <w:rFonts w:ascii="Tahoma" w:hAnsi="Tahoma" w:cs="Tahoma"/>
          <w:szCs w:val="22"/>
          <w:lang w:val="el-GR"/>
        </w:rPr>
        <w:t>Ν. 4465/2017 (ΦΕΚ47/Α/04-04-2017)</w:t>
      </w:r>
      <w:r w:rsidRPr="00B4375A">
        <w:rPr>
          <w:rFonts w:ascii="Tahoma" w:hAnsi="Tahoma" w:cs="Tahoma"/>
          <w:iCs/>
          <w:szCs w:val="22"/>
          <w:lang w:val="el-GR"/>
        </w:rPr>
        <w:t xml:space="preserve"> </w:t>
      </w:r>
      <w:r w:rsidRPr="00B4375A">
        <w:rPr>
          <w:rFonts w:ascii="Tahoma" w:hAnsi="Tahoma" w:cs="Tahoma"/>
          <w:iCs/>
          <w:szCs w:val="22"/>
          <w:lang w:val="el-GR" w:eastAsia="el-GR"/>
        </w:rPr>
        <w:t xml:space="preserve">και </w:t>
      </w:r>
      <w:r w:rsidRPr="00B4375A">
        <w:rPr>
          <w:rFonts w:ascii="Tahoma" w:hAnsi="Tahoma" w:cs="Tahoma"/>
          <w:szCs w:val="22"/>
          <w:lang w:val="el-GR" w:eastAsia="el-GR"/>
        </w:rPr>
        <w:t xml:space="preserve">«Αριθμ. 30422/ΕΓΔΕΚΟ 342 «Εξαίρεση από το πεδίο εφαρμογής του άρθρου 3 του ν. 3429/2005 της Ανώνυμης Εταιρείας «Κοινωνία της Πληροφορίας Α.Ε.» </w:t>
      </w:r>
      <w:r w:rsidRPr="00B4375A">
        <w:rPr>
          <w:rFonts w:ascii="Tahoma" w:hAnsi="Tahoma" w:cs="Tahoma"/>
          <w:iCs/>
          <w:szCs w:val="22"/>
          <w:lang w:eastAsia="el-GR"/>
        </w:rPr>
        <w:t>ΦΕΚ (967/Β/21-07-2006).</w:t>
      </w:r>
      <w:bookmarkEnd w:id="10"/>
    </w:p>
    <w:p w14:paraId="42D2ACBF" w14:textId="77777777" w:rsidR="00F3050E" w:rsidRPr="00B4375A"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hAnsi="Tahoma"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739F9A6"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hAnsi="Tahoma" w:cs="Tahoma"/>
          <w:iCs/>
          <w:szCs w:val="22"/>
          <w:lang w:val="el-GR" w:eastAsia="el-GR"/>
        </w:rPr>
        <w:t>Το Α.39 του Ν. 4578/2018 «Μείωση ασφαλιστικών εισφορών και άλλες διατάξεις» (ΦΕΚ 200/Α/03-12-2018).</w:t>
      </w:r>
    </w:p>
    <w:p w14:paraId="762B2793"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eastAsia="Calibri" w:hAnsi="Tahoma" w:cs="Tahoma"/>
          <w:i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09A1D2C"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eastAsia="Calibri" w:hAnsi="Tahoma"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w:t>
      </w:r>
      <w:r w:rsidRPr="00B4375A">
        <w:rPr>
          <w:rFonts w:ascii="Tahoma" w:eastAsia="Calibri" w:hAnsi="Tahoma" w:cs="Tahoma"/>
          <w:szCs w:val="22"/>
          <w:lang w:val="el-GR"/>
        </w:rPr>
        <w:lastRenderedPageBreak/>
        <w:t>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35E1B0A"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eastAsia="Calibri" w:hAnsi="Tahoma" w:cs="Tahoma"/>
          <w:szCs w:val="22"/>
          <w:lang w:val="el-GR"/>
        </w:rPr>
        <w:t>Την υπ’ αρ. 13216 ΕΞ 2021 Απόφαση του Υπουργού Επικρατείας «</w:t>
      </w:r>
      <w:r w:rsidRPr="00B4375A">
        <w:rPr>
          <w:rFonts w:ascii="Tahoma" w:eastAsia="Calibri" w:hAnsi="Tahoma" w:cs="Tahoma"/>
          <w:bCs/>
          <w:szCs w:val="22"/>
          <w:lang w:val="el-GR"/>
        </w:rPr>
        <w:t>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B4375A">
        <w:rPr>
          <w:rFonts w:ascii="Tahoma" w:eastAsia="Calibri" w:hAnsi="Tahoma" w:cs="Tahoma"/>
          <w:szCs w:val="22"/>
          <w:lang w:val="el-GR"/>
        </w:rPr>
        <w:t xml:space="preserve">» </w:t>
      </w:r>
      <w:r w:rsidRPr="00B4375A">
        <w:rPr>
          <w:rFonts w:ascii="Tahoma" w:eastAsia="Calibri" w:hAnsi="Tahoma" w:cs="Tahoma"/>
          <w:szCs w:val="22"/>
        </w:rPr>
        <w:t>(ΦΕΚ 376/ΥΟΔΔ/14-05-2021).</w:t>
      </w:r>
    </w:p>
    <w:p w14:paraId="2C404ACA"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hAnsi="Tahoma" w:cs="Tahoma"/>
          <w:szCs w:val="22"/>
          <w:lang w:val="el-GR"/>
        </w:rPr>
      </w:pPr>
      <w:r w:rsidRPr="00B4375A">
        <w:rPr>
          <w:rFonts w:ascii="Tahoma" w:eastAsia="Calibri" w:hAnsi="Tahoma" w:cs="Tahoma"/>
          <w:szCs w:val="22"/>
          <w:lang w:val="el-GR"/>
        </w:rPr>
        <w:t>Το Τεχνικό Δελτίο για την Λειτουργία της ΚτΠ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2021», με Κωδικό Έργου: 2021ΣΕ06300001, ή άλλο λογαριασμό, σχετικό με τα λειτουργικά έξοδα της Εταιρείας.</w:t>
      </w:r>
    </w:p>
    <w:p w14:paraId="39820066" w14:textId="77777777" w:rsidR="00F3050E" w:rsidRPr="007123F6" w:rsidRDefault="00F3050E" w:rsidP="00F3050E">
      <w:pPr>
        <w:pStyle w:val="afb"/>
        <w:numPr>
          <w:ilvl w:val="0"/>
          <w:numId w:val="37"/>
        </w:numPr>
        <w:suppressAutoHyphens w:val="0"/>
        <w:autoSpaceDE w:val="0"/>
        <w:autoSpaceDN w:val="0"/>
        <w:spacing w:before="120" w:after="0"/>
        <w:ind w:left="142"/>
        <w:contextualSpacing w:val="0"/>
        <w:rPr>
          <w:rFonts w:ascii="Tahoma" w:eastAsia="Calibri" w:hAnsi="Tahoma" w:cs="Tahoma"/>
          <w:szCs w:val="22"/>
          <w:lang w:val="el-GR"/>
        </w:rPr>
      </w:pPr>
      <w:r w:rsidRPr="007123F6">
        <w:rPr>
          <w:rFonts w:ascii="Tahoma" w:eastAsia="Calibri" w:hAnsi="Tahoma" w:cs="Tahoma"/>
          <w:szCs w:val="22"/>
          <w:lang w:val="el-GR"/>
        </w:rPr>
        <w:t>Την Απόφαση του ΔΣ της ΚτΠ Α.Ε. κατά την υπ’ αρ. 688/30-07-2019 Συνεδρίασή του, με θέμα Εκλογή Διευθύνοντος Συμβούλου (Θέμα 1).</w:t>
      </w:r>
    </w:p>
    <w:p w14:paraId="4B561ACD" w14:textId="77777777" w:rsidR="00F3050E" w:rsidRPr="007123F6" w:rsidRDefault="00F3050E" w:rsidP="00F3050E">
      <w:pPr>
        <w:pStyle w:val="afb"/>
        <w:numPr>
          <w:ilvl w:val="0"/>
          <w:numId w:val="37"/>
        </w:numPr>
        <w:suppressAutoHyphens w:val="0"/>
        <w:autoSpaceDE w:val="0"/>
        <w:autoSpaceDN w:val="0"/>
        <w:spacing w:before="120" w:after="0"/>
        <w:ind w:left="142"/>
        <w:contextualSpacing w:val="0"/>
        <w:rPr>
          <w:rFonts w:ascii="Tahoma" w:eastAsia="Calibri" w:hAnsi="Tahoma" w:cs="Tahoma"/>
          <w:szCs w:val="22"/>
          <w:lang w:val="el-GR"/>
        </w:rPr>
      </w:pPr>
      <w:r w:rsidRPr="007123F6">
        <w:rPr>
          <w:rFonts w:ascii="Tahoma" w:eastAsia="Calibri" w:hAnsi="Tahoma" w:cs="Tahoma"/>
          <w:szCs w:val="22"/>
          <w:lang w:val="el-GR"/>
        </w:rPr>
        <w:t>Την Απόφαση του Διευθύνοντος Συμβούλου της ΚτΠ Α.Ε. με Αρ. Πρωτ. 10770/12-11-2020 και θέμα «Εξουσιοδοτήσεις προς τους Γενικούς Διευθυντές και Διευθυντές».</w:t>
      </w:r>
    </w:p>
    <w:p w14:paraId="414F0AD5" w14:textId="77777777" w:rsidR="00F3050E" w:rsidRDefault="00F3050E" w:rsidP="00F3050E">
      <w:pPr>
        <w:pStyle w:val="afb"/>
        <w:numPr>
          <w:ilvl w:val="0"/>
          <w:numId w:val="37"/>
        </w:numPr>
        <w:suppressAutoHyphens w:val="0"/>
        <w:autoSpaceDE w:val="0"/>
        <w:autoSpaceDN w:val="0"/>
        <w:spacing w:before="120" w:after="0"/>
        <w:ind w:left="142"/>
        <w:contextualSpacing w:val="0"/>
        <w:rPr>
          <w:rFonts w:ascii="Tahoma" w:eastAsia="Calibri" w:hAnsi="Tahoma" w:cs="Tahoma"/>
          <w:szCs w:val="22"/>
          <w:lang w:val="el-GR"/>
        </w:rPr>
      </w:pPr>
      <w:r w:rsidRPr="007123F6">
        <w:rPr>
          <w:rFonts w:ascii="Tahoma" w:eastAsia="Calibri" w:hAnsi="Tahoma" w:cs="Tahoma"/>
          <w:szCs w:val="22"/>
          <w:lang w:val="el-GR"/>
        </w:rPr>
        <w:t>Την Απόφαση της 812/15-12-2021 Συνεδρίασή του Διοικητικού Συμβουλίου της ΚτΠ Α.Ε. (θέμα 5.1)</w:t>
      </w:r>
    </w:p>
    <w:p w14:paraId="105F577C" w14:textId="77777777" w:rsidR="00F3050E" w:rsidRPr="007123F6" w:rsidRDefault="00F3050E" w:rsidP="00F3050E">
      <w:pPr>
        <w:pStyle w:val="afb"/>
        <w:autoSpaceDE w:val="0"/>
        <w:autoSpaceDN w:val="0"/>
        <w:spacing w:before="120"/>
        <w:ind w:left="142"/>
        <w:rPr>
          <w:rFonts w:ascii="Tahoma" w:eastAsia="Calibri" w:hAnsi="Tahoma" w:cs="Tahoma"/>
          <w:szCs w:val="22"/>
          <w:lang w:val="el-GR"/>
        </w:rPr>
      </w:pPr>
    </w:p>
    <w:p w14:paraId="31161F29" w14:textId="77777777" w:rsidR="007D4E6D" w:rsidRDefault="007D4E6D" w:rsidP="00762EAA">
      <w:pPr>
        <w:rPr>
          <w:rFonts w:ascii="Tahoma" w:hAnsi="Tahoma" w:cs="Tahoma"/>
          <w:i/>
          <w:iCs/>
          <w:color w:val="FF0000"/>
          <w:kern w:val="1"/>
          <w:lang w:val="el-GR" w:eastAsia="ar-SA"/>
        </w:rPr>
      </w:pPr>
    </w:p>
    <w:p w14:paraId="11A8C180" w14:textId="77777777" w:rsidR="00F3050E" w:rsidRDefault="00F3050E" w:rsidP="00762EAA">
      <w:pPr>
        <w:rPr>
          <w:rFonts w:ascii="Tahoma" w:hAnsi="Tahoma" w:cs="Tahoma"/>
          <w:i/>
          <w:iCs/>
          <w:color w:val="FF0000"/>
          <w:kern w:val="1"/>
          <w:lang w:val="el-GR" w:eastAsia="ar-SA"/>
        </w:rPr>
      </w:pPr>
    </w:p>
    <w:p w14:paraId="1213FC48" w14:textId="77777777" w:rsidR="00F3050E" w:rsidRDefault="00F3050E" w:rsidP="00762EAA">
      <w:pPr>
        <w:rPr>
          <w:rFonts w:ascii="Tahoma" w:hAnsi="Tahoma" w:cs="Tahoma"/>
          <w:i/>
          <w:iCs/>
          <w:color w:val="FF0000"/>
          <w:kern w:val="1"/>
          <w:lang w:val="el-GR" w:eastAsia="ar-SA"/>
        </w:rPr>
      </w:pPr>
    </w:p>
    <w:p w14:paraId="23C21326" w14:textId="77777777" w:rsidR="00F3050E" w:rsidRDefault="00F3050E" w:rsidP="00762EAA">
      <w:pPr>
        <w:rPr>
          <w:rFonts w:ascii="Tahoma" w:hAnsi="Tahoma" w:cs="Tahoma"/>
          <w:i/>
          <w:iCs/>
          <w:color w:val="FF0000"/>
          <w:kern w:val="1"/>
          <w:lang w:val="el-GR" w:eastAsia="ar-SA"/>
        </w:rPr>
      </w:pPr>
    </w:p>
    <w:p w14:paraId="67656D19" w14:textId="77777777" w:rsidR="00F3050E" w:rsidRDefault="00F3050E" w:rsidP="00762EAA">
      <w:pPr>
        <w:rPr>
          <w:rFonts w:ascii="Tahoma" w:hAnsi="Tahoma" w:cs="Tahoma"/>
          <w:i/>
          <w:iCs/>
          <w:color w:val="FF0000"/>
          <w:kern w:val="1"/>
          <w:lang w:val="el-GR" w:eastAsia="ar-SA"/>
        </w:rPr>
      </w:pPr>
    </w:p>
    <w:p w14:paraId="39173F2F" w14:textId="77777777" w:rsidR="00F3050E" w:rsidRDefault="00F3050E" w:rsidP="00762EAA">
      <w:pPr>
        <w:rPr>
          <w:rFonts w:ascii="Tahoma" w:hAnsi="Tahoma" w:cs="Tahoma"/>
          <w:i/>
          <w:iCs/>
          <w:color w:val="FF0000"/>
          <w:kern w:val="1"/>
          <w:lang w:val="el-GR" w:eastAsia="ar-SA"/>
        </w:rPr>
      </w:pPr>
    </w:p>
    <w:p w14:paraId="4BDFC584" w14:textId="77777777" w:rsidR="00F3050E" w:rsidRDefault="00F3050E" w:rsidP="00762EAA">
      <w:pPr>
        <w:rPr>
          <w:rFonts w:ascii="Tahoma" w:hAnsi="Tahoma" w:cs="Tahoma"/>
          <w:i/>
          <w:iCs/>
          <w:color w:val="FF0000"/>
          <w:kern w:val="1"/>
          <w:lang w:val="el-GR" w:eastAsia="ar-SA"/>
        </w:rPr>
      </w:pPr>
    </w:p>
    <w:p w14:paraId="62A931D1" w14:textId="77777777" w:rsidR="00F3050E" w:rsidRPr="00BA4651" w:rsidRDefault="00F3050E" w:rsidP="00762EAA">
      <w:pPr>
        <w:rPr>
          <w:rFonts w:ascii="Tahoma" w:hAnsi="Tahoma" w:cs="Tahoma"/>
          <w:i/>
          <w:iCs/>
          <w:color w:val="FF0000"/>
          <w:kern w:val="1"/>
          <w:lang w:val="el-GR" w:eastAsia="ar-SA"/>
        </w:rPr>
      </w:pPr>
    </w:p>
    <w:p w14:paraId="38B63765" w14:textId="77777777" w:rsidR="007D4E6D" w:rsidRPr="00BA4651" w:rsidRDefault="007D4E6D" w:rsidP="00762EAA">
      <w:pPr>
        <w:rPr>
          <w:rFonts w:ascii="Tahoma" w:hAnsi="Tahoma" w:cs="Tahoma"/>
          <w:i/>
          <w:iCs/>
          <w:color w:val="FF0000"/>
          <w:kern w:val="1"/>
          <w:lang w:val="el-GR" w:eastAsia="ar-SA"/>
        </w:rPr>
      </w:pPr>
    </w:p>
    <w:p w14:paraId="4177ECD1" w14:textId="77777777" w:rsidR="007D4E6D" w:rsidRPr="00BA4651" w:rsidRDefault="007D4E6D" w:rsidP="00762EAA">
      <w:pPr>
        <w:rPr>
          <w:rFonts w:ascii="Tahoma" w:hAnsi="Tahoma" w:cs="Tahoma"/>
          <w:i/>
          <w:iCs/>
          <w:color w:val="FF0000"/>
          <w:kern w:val="1"/>
          <w:lang w:val="el-GR" w:eastAsia="ar-SA"/>
        </w:rPr>
      </w:pPr>
    </w:p>
    <w:p w14:paraId="30C4E093" w14:textId="77777777" w:rsidR="007D4E6D" w:rsidRPr="00BA4651" w:rsidRDefault="007D4E6D" w:rsidP="00762EAA">
      <w:pPr>
        <w:rPr>
          <w:rFonts w:ascii="Tahoma" w:hAnsi="Tahoma" w:cs="Tahoma"/>
          <w:i/>
          <w:iCs/>
          <w:color w:val="FF0000"/>
          <w:kern w:val="1"/>
          <w:lang w:val="el-GR" w:eastAsia="ar-SA"/>
        </w:rPr>
      </w:pPr>
    </w:p>
    <w:p w14:paraId="0BE8284B" w14:textId="77777777" w:rsidR="007D4E6D" w:rsidRPr="00BA4651" w:rsidRDefault="007D4E6D" w:rsidP="00762EAA">
      <w:pPr>
        <w:rPr>
          <w:rFonts w:ascii="Tahoma" w:hAnsi="Tahoma" w:cs="Tahoma"/>
          <w:i/>
          <w:iCs/>
          <w:color w:val="FF0000"/>
          <w:kern w:val="1"/>
          <w:lang w:val="el-GR" w:eastAsia="ar-SA"/>
        </w:rPr>
      </w:pPr>
    </w:p>
    <w:p w14:paraId="645E8442" w14:textId="77777777" w:rsidR="007D4E6D" w:rsidRPr="00BA4651" w:rsidRDefault="007D4E6D" w:rsidP="00762EAA">
      <w:pPr>
        <w:rPr>
          <w:rFonts w:ascii="Tahoma" w:hAnsi="Tahoma" w:cs="Tahoma"/>
          <w:i/>
          <w:iCs/>
          <w:color w:val="FF0000"/>
          <w:kern w:val="1"/>
          <w:lang w:val="el-GR" w:eastAsia="ar-SA"/>
        </w:rPr>
      </w:pPr>
    </w:p>
    <w:p w14:paraId="1904CEF7" w14:textId="77777777" w:rsidR="007D4E6D" w:rsidRPr="00BA4651" w:rsidRDefault="007D4E6D" w:rsidP="00762EAA">
      <w:pPr>
        <w:rPr>
          <w:rFonts w:ascii="Tahoma" w:hAnsi="Tahoma" w:cs="Tahoma"/>
          <w:i/>
          <w:iCs/>
          <w:color w:val="FF0000"/>
          <w:kern w:val="1"/>
          <w:lang w:val="el-GR" w:eastAsia="ar-SA"/>
        </w:rPr>
      </w:pPr>
    </w:p>
    <w:p w14:paraId="68849E4A" w14:textId="77777777" w:rsidR="007D4E6D" w:rsidRPr="00BA4651" w:rsidRDefault="007D4E6D" w:rsidP="00762EAA">
      <w:pPr>
        <w:rPr>
          <w:rFonts w:ascii="Tahoma" w:hAnsi="Tahoma" w:cs="Tahoma"/>
          <w:i/>
          <w:iCs/>
          <w:color w:val="FF0000"/>
          <w:kern w:val="1"/>
          <w:lang w:val="el-GR" w:eastAsia="ar-SA"/>
        </w:rPr>
      </w:pPr>
    </w:p>
    <w:p w14:paraId="3DBBD3DE" w14:textId="77777777" w:rsidR="00E82FB9" w:rsidRPr="00BA4651" w:rsidRDefault="00E82FB9" w:rsidP="00762EAA">
      <w:pPr>
        <w:rPr>
          <w:rFonts w:ascii="Tahoma" w:hAnsi="Tahoma" w:cs="Tahoma"/>
          <w:i/>
          <w:iCs/>
          <w:color w:val="5B9BD5"/>
          <w:kern w:val="1"/>
          <w:lang w:val="el-GR" w:eastAsia="ar-SA"/>
        </w:rPr>
      </w:pPr>
    </w:p>
    <w:p w14:paraId="69BBBA19" w14:textId="77777777" w:rsidR="00E82FB9" w:rsidRPr="00BA4651" w:rsidRDefault="00E82FB9" w:rsidP="00762EAA">
      <w:pPr>
        <w:rPr>
          <w:rFonts w:ascii="Tahoma" w:hAnsi="Tahoma" w:cs="Tahoma"/>
          <w:i/>
          <w:iCs/>
          <w:color w:val="5B9BD5"/>
          <w:kern w:val="1"/>
          <w:lang w:val="el-GR" w:eastAsia="ar-SA"/>
        </w:rPr>
      </w:pPr>
    </w:p>
    <w:p w14:paraId="61DF31BD" w14:textId="77777777" w:rsidR="00E82FB9" w:rsidRPr="00BA4651" w:rsidRDefault="00E82FB9" w:rsidP="00762EAA">
      <w:pPr>
        <w:rPr>
          <w:rFonts w:ascii="Tahoma" w:hAnsi="Tahoma" w:cs="Tahoma"/>
          <w:i/>
          <w:iCs/>
          <w:color w:val="5B9BD5"/>
          <w:kern w:val="1"/>
          <w:lang w:val="el-GR" w:eastAsia="ar-SA"/>
        </w:rPr>
      </w:pPr>
    </w:p>
    <w:p w14:paraId="4A8405A3" w14:textId="77777777" w:rsidR="00762EAA" w:rsidRPr="00BA4651" w:rsidRDefault="00762EAA" w:rsidP="00762EAA">
      <w:pPr>
        <w:pStyle w:val="20"/>
        <w:rPr>
          <w:rFonts w:ascii="Tahoma" w:hAnsi="Tahoma" w:cs="Tahoma"/>
          <w:lang w:val="el-GR"/>
        </w:rPr>
      </w:pPr>
      <w:bookmarkStart w:id="11" w:name="_Toc89937000"/>
      <w:r w:rsidRPr="00BA4651">
        <w:rPr>
          <w:rFonts w:ascii="Tahoma" w:hAnsi="Tahoma" w:cs="Tahoma"/>
          <w:lang w:val="el-GR"/>
        </w:rPr>
        <w:t>1.5</w:t>
      </w:r>
      <w:r w:rsidRPr="00BA4651">
        <w:rPr>
          <w:rFonts w:ascii="Tahoma" w:hAnsi="Tahoma" w:cs="Tahoma"/>
          <w:lang w:val="el-GR"/>
        </w:rPr>
        <w:tab/>
        <w:t>Προθεσμία παραλαβής προσφορών και διενέργεια διαγωνισμού</w:t>
      </w:r>
      <w:bookmarkEnd w:id="11"/>
      <w:r w:rsidRPr="00BA4651">
        <w:rPr>
          <w:rFonts w:ascii="Tahoma" w:hAnsi="Tahoma" w:cs="Tahoma"/>
          <w:lang w:val="el-GR"/>
        </w:rPr>
        <w:t xml:space="preserve"> </w:t>
      </w:r>
    </w:p>
    <w:p w14:paraId="45D92039" w14:textId="336DFB12" w:rsidR="009C66A9" w:rsidRPr="00BA4651" w:rsidRDefault="00762EAA" w:rsidP="00762EAA">
      <w:pPr>
        <w:rPr>
          <w:rFonts w:ascii="Tahoma" w:hAnsi="Tahoma" w:cs="Tahoma"/>
          <w:lang w:val="el-GR" w:eastAsia="el-GR"/>
        </w:rPr>
      </w:pPr>
      <w:r w:rsidRPr="00BA4651">
        <w:rPr>
          <w:rFonts w:ascii="Tahoma" w:hAnsi="Tahoma" w:cs="Tahoma"/>
          <w:lang w:val="el-GR" w:eastAsia="el-GR"/>
        </w:rPr>
        <w:t xml:space="preserve">Η καταληκτική ημερομηνία παραλαβής των προσφορών </w:t>
      </w:r>
      <w:r w:rsidRPr="00933DB6">
        <w:rPr>
          <w:rFonts w:ascii="Tahoma" w:hAnsi="Tahoma" w:cs="Tahoma"/>
          <w:lang w:val="el-GR" w:eastAsia="el-GR"/>
        </w:rPr>
        <w:t xml:space="preserve">είναι η </w:t>
      </w:r>
      <w:r w:rsidR="00933DB6" w:rsidRPr="00933DB6">
        <w:rPr>
          <w:rFonts w:ascii="Tahoma" w:hAnsi="Tahoma" w:cs="Tahoma"/>
          <w:b/>
          <w:lang w:val="el-GR" w:eastAsia="el-GR"/>
        </w:rPr>
        <w:t>17/01/2022</w:t>
      </w:r>
      <w:r w:rsidR="009C66A9" w:rsidRPr="00933DB6">
        <w:rPr>
          <w:rFonts w:ascii="Tahoma" w:hAnsi="Tahoma" w:cs="Tahoma"/>
          <w:lang w:val="el-GR" w:eastAsia="el-GR"/>
        </w:rPr>
        <w:t xml:space="preserve"> </w:t>
      </w:r>
      <w:r w:rsidRPr="00933DB6">
        <w:rPr>
          <w:rFonts w:ascii="Tahoma" w:hAnsi="Tahoma" w:cs="Tahoma"/>
          <w:lang w:val="el-GR" w:eastAsia="el-GR"/>
        </w:rPr>
        <w:t xml:space="preserve">και ώρα </w:t>
      </w:r>
      <w:r w:rsidR="00933DB6" w:rsidRPr="00933DB6">
        <w:rPr>
          <w:rFonts w:ascii="Tahoma" w:hAnsi="Tahoma" w:cs="Tahoma"/>
          <w:b/>
          <w:lang w:val="el-GR" w:eastAsia="el-GR"/>
        </w:rPr>
        <w:t>14:00</w:t>
      </w:r>
      <w:r w:rsidR="009C66A9" w:rsidRPr="00933DB6">
        <w:rPr>
          <w:rFonts w:ascii="Tahoma" w:hAnsi="Tahoma" w:cs="Tahoma"/>
          <w:b/>
          <w:lang w:val="el-GR" w:eastAsia="el-GR"/>
        </w:rPr>
        <w:t>.</w:t>
      </w:r>
    </w:p>
    <w:p w14:paraId="35B5F4AA" w14:textId="77777777" w:rsidR="00762EAA" w:rsidRPr="00BA4651" w:rsidRDefault="00762EAA" w:rsidP="00762EAA">
      <w:pPr>
        <w:rPr>
          <w:rFonts w:ascii="Tahoma" w:hAnsi="Tahoma" w:cs="Tahoma"/>
          <w:lang w:val="el-GR"/>
        </w:rPr>
      </w:pPr>
      <w:r w:rsidRPr="00BA4651">
        <w:rPr>
          <w:rFonts w:ascii="Tahoma" w:hAnsi="Tahoma" w:cs="Tahoma"/>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0" w:history="1">
        <w:r w:rsidRPr="00BA4651">
          <w:rPr>
            <w:rStyle w:val="-"/>
            <w:rFonts w:ascii="Tahoma" w:hAnsi="Tahoma" w:cs="Tahoma"/>
            <w:lang w:val="el-GR" w:eastAsia="el-GR"/>
          </w:rPr>
          <w:t>www.promitheus.gov.gr</w:t>
        </w:r>
      </w:hyperlink>
      <w:r w:rsidRPr="00BA4651">
        <w:rPr>
          <w:rFonts w:ascii="Tahoma" w:hAnsi="Tahoma" w:cs="Tahoma"/>
          <w:lang w:val="el-GR" w:eastAsia="el-GR"/>
        </w:rPr>
        <w:t>)</w:t>
      </w:r>
    </w:p>
    <w:p w14:paraId="2077DBF3" w14:textId="77777777" w:rsidR="00762EAA" w:rsidRPr="00BA4651" w:rsidRDefault="00762EAA" w:rsidP="00762EAA">
      <w:pPr>
        <w:pStyle w:val="20"/>
        <w:rPr>
          <w:rFonts w:ascii="Tahoma" w:hAnsi="Tahoma" w:cs="Tahoma"/>
          <w:lang w:val="el-GR"/>
        </w:rPr>
      </w:pPr>
      <w:bookmarkStart w:id="12" w:name="_Toc89937001"/>
      <w:r w:rsidRPr="00BA4651">
        <w:rPr>
          <w:rFonts w:ascii="Tahoma" w:hAnsi="Tahoma" w:cs="Tahoma"/>
          <w:lang w:val="el-GR"/>
        </w:rPr>
        <w:t>1.6</w:t>
      </w:r>
      <w:r w:rsidRPr="00BA4651">
        <w:rPr>
          <w:rFonts w:ascii="Tahoma" w:hAnsi="Tahoma" w:cs="Tahoma"/>
          <w:lang w:val="el-GR"/>
        </w:rPr>
        <w:tab/>
        <w:t>Δημοσιότητα</w:t>
      </w:r>
      <w:bookmarkEnd w:id="12"/>
    </w:p>
    <w:p w14:paraId="313DC9FA" w14:textId="77777777" w:rsidR="00CE21F7" w:rsidRPr="00BA4651" w:rsidRDefault="00CE21F7" w:rsidP="00762EAA">
      <w:pPr>
        <w:rPr>
          <w:rFonts w:ascii="Tahoma" w:hAnsi="Tahoma" w:cs="Tahoma"/>
          <w:b/>
          <w:lang w:val="el-GR"/>
        </w:rPr>
      </w:pPr>
    </w:p>
    <w:p w14:paraId="2A7A475A" w14:textId="00252ED4" w:rsidR="00762EAA" w:rsidRPr="00BA4651" w:rsidRDefault="009C66A9" w:rsidP="00762EAA">
      <w:pPr>
        <w:rPr>
          <w:rFonts w:ascii="Tahoma" w:hAnsi="Tahoma" w:cs="Tahoma"/>
          <w:b/>
          <w:lang w:val="el-GR"/>
        </w:rPr>
      </w:pPr>
      <w:r w:rsidRPr="00BA4651">
        <w:rPr>
          <w:rFonts w:ascii="Tahoma" w:hAnsi="Tahoma" w:cs="Tahoma"/>
          <w:lang w:val="en-US"/>
        </w:rPr>
        <w:t>T</w:t>
      </w:r>
      <w:r w:rsidR="00762EAA" w:rsidRPr="00BA4651">
        <w:rPr>
          <w:rFonts w:ascii="Tahoma" w:hAnsi="Tahoma" w:cs="Tahoma"/>
          <w:lang w:val="el-GR"/>
        </w:rPr>
        <w:t>ο πλήρες κείμενο της π</w:t>
      </w:r>
      <w:r w:rsidRPr="00BA4651">
        <w:rPr>
          <w:rFonts w:ascii="Tahoma" w:hAnsi="Tahoma" w:cs="Tahoma"/>
          <w:lang w:val="el-GR"/>
        </w:rPr>
        <w:t>αρούσας Διακήρυξης καταχωρήθηκε</w:t>
      </w:r>
      <w:r w:rsidR="00762EAA" w:rsidRPr="00BA4651">
        <w:rPr>
          <w:rFonts w:ascii="Tahoma" w:hAnsi="Tahoma" w:cs="Tahoma"/>
          <w:lang w:val="el-GR"/>
        </w:rPr>
        <w:t xml:space="preserve"> στο Κεντρικό Ηλεκτρονικό Μητρώο Δημοσίων Συμβάσεων </w:t>
      </w:r>
      <w:r w:rsidR="00762EAA" w:rsidRPr="00BA4651">
        <w:rPr>
          <w:rFonts w:ascii="Tahoma" w:hAnsi="Tahoma" w:cs="Tahoma"/>
          <w:b/>
          <w:lang w:val="el-GR"/>
        </w:rPr>
        <w:t>(ΚΗΜΔΗΣ)</w:t>
      </w:r>
      <w:r w:rsidRPr="00BA4651">
        <w:rPr>
          <w:rFonts w:ascii="Tahoma" w:hAnsi="Tahoma" w:cs="Tahoma"/>
          <w:lang w:val="el-GR"/>
        </w:rPr>
        <w:t xml:space="preserve"> </w:t>
      </w:r>
      <w:r w:rsidRPr="00C321F2">
        <w:rPr>
          <w:rFonts w:ascii="Tahoma" w:hAnsi="Tahoma" w:cs="Tahoma"/>
          <w:lang w:val="el-GR"/>
        </w:rPr>
        <w:t xml:space="preserve">στις </w:t>
      </w:r>
      <w:r w:rsidR="00C321F2" w:rsidRPr="00C321F2">
        <w:rPr>
          <w:rFonts w:ascii="Tahoma" w:hAnsi="Tahoma" w:cs="Tahoma"/>
          <w:b/>
          <w:lang w:val="el-GR"/>
        </w:rPr>
        <w:t>30/12</w:t>
      </w:r>
      <w:r w:rsidRPr="00C321F2">
        <w:rPr>
          <w:rFonts w:ascii="Tahoma" w:hAnsi="Tahoma" w:cs="Tahoma"/>
          <w:b/>
          <w:lang w:val="el-GR"/>
        </w:rPr>
        <w:t>/</w:t>
      </w:r>
      <w:r w:rsidR="00C321F2" w:rsidRPr="00C321F2">
        <w:rPr>
          <w:rFonts w:ascii="Tahoma" w:hAnsi="Tahoma" w:cs="Tahoma"/>
          <w:b/>
          <w:lang w:val="el-GR"/>
        </w:rPr>
        <w:t>2021</w:t>
      </w:r>
      <w:r w:rsidRPr="00C321F2">
        <w:rPr>
          <w:rFonts w:ascii="Tahoma" w:hAnsi="Tahoma" w:cs="Tahoma"/>
          <w:b/>
          <w:lang w:val="el-GR"/>
        </w:rPr>
        <w:t>.</w:t>
      </w:r>
    </w:p>
    <w:p w14:paraId="300FFEC5" w14:textId="1D10C79E" w:rsidR="00523335" w:rsidRPr="00BA4651" w:rsidRDefault="00762EAA" w:rsidP="00523335">
      <w:pPr>
        <w:rPr>
          <w:rFonts w:ascii="Tahoma" w:hAnsi="Tahoma" w:cs="Tahoma"/>
          <w:b/>
          <w:lang w:val="el-GR"/>
        </w:rPr>
      </w:pPr>
      <w:r w:rsidRPr="00BA4651">
        <w:rPr>
          <w:rFonts w:ascii="Tahoma" w:hAnsi="Tahoma" w:cs="Tahoma"/>
          <w:lang w:val="el-GR"/>
        </w:rPr>
        <w:t xml:space="preserve">Τα έγγραφα της σύμβασης της παρούσας Διακήρυξης καταχωρήθηκαν στη σχετική ηλεκτρονική διαδικασία σύναψης </w:t>
      </w:r>
      <w:r w:rsidRPr="00BA4651">
        <w:rPr>
          <w:rFonts w:ascii="Tahoma" w:hAnsi="Tahoma" w:cs="Tahoma"/>
          <w:i/>
          <w:lang w:val="el-GR"/>
        </w:rPr>
        <w:t>δημόσιας σύμβασης στο ΕΣΗΔΗΣ, η οποία έλαβε Συστημικό</w:t>
      </w:r>
      <w:r w:rsidRPr="00BA4651">
        <w:rPr>
          <w:rFonts w:ascii="Tahoma" w:hAnsi="Tahoma" w:cs="Tahoma"/>
          <w:lang w:val="el-GR"/>
        </w:rPr>
        <w:t xml:space="preserve"> Αύξοντα Αριθμό:  </w:t>
      </w:r>
      <w:r w:rsidR="0050701E" w:rsidRPr="0050701E">
        <w:rPr>
          <w:rFonts w:ascii="Tahoma" w:hAnsi="Tahoma" w:cs="Tahoma"/>
          <w:b/>
          <w:lang w:val="el-GR"/>
        </w:rPr>
        <w:t>151429</w:t>
      </w:r>
      <w:r w:rsidR="00523335" w:rsidRPr="00BA4651">
        <w:rPr>
          <w:rFonts w:ascii="Tahoma" w:hAnsi="Tahoma" w:cs="Tahoma"/>
          <w:lang w:val="el-GR"/>
        </w:rPr>
        <w:t xml:space="preserve"> </w:t>
      </w:r>
      <w:r w:rsidRPr="00BA4651">
        <w:rPr>
          <w:rFonts w:ascii="Tahoma" w:hAnsi="Tahoma" w:cs="Tahoma"/>
          <w:lang w:val="el-GR"/>
        </w:rPr>
        <w:t>και αναρτήθηκαν στη Διαδικτυακή Πύλη (</w:t>
      </w:r>
      <w:hyperlink r:id="rId21" w:history="1">
        <w:r w:rsidR="00523335" w:rsidRPr="00BA4651">
          <w:rPr>
            <w:rStyle w:val="-"/>
            <w:rFonts w:ascii="Tahoma" w:hAnsi="Tahoma" w:cs="Tahoma"/>
            <w:lang w:val="el-GR"/>
          </w:rPr>
          <w:t>www.promitheus.gov.gr</w:t>
        </w:r>
      </w:hyperlink>
      <w:r w:rsidRPr="00BA4651">
        <w:rPr>
          <w:rFonts w:ascii="Tahoma" w:hAnsi="Tahoma" w:cs="Tahoma"/>
          <w:lang w:val="el-GR"/>
        </w:rPr>
        <w:t xml:space="preserve">) του </w:t>
      </w:r>
      <w:r w:rsidRPr="00BA4651">
        <w:rPr>
          <w:rFonts w:ascii="Tahoma" w:hAnsi="Tahoma" w:cs="Tahoma"/>
          <w:b/>
          <w:lang w:val="el-GR"/>
        </w:rPr>
        <w:t>ΟΠΣ ΕΣΗΔΗΣ</w:t>
      </w:r>
      <w:r w:rsidR="00523335" w:rsidRPr="00BA4651">
        <w:rPr>
          <w:rFonts w:ascii="Tahoma" w:hAnsi="Tahoma" w:cs="Tahoma"/>
          <w:lang w:val="el-GR"/>
        </w:rPr>
        <w:t xml:space="preserve"> στις </w:t>
      </w:r>
      <w:r w:rsidR="00C86E82" w:rsidRPr="00C321F2">
        <w:rPr>
          <w:rFonts w:ascii="Tahoma" w:hAnsi="Tahoma" w:cs="Tahoma"/>
          <w:b/>
          <w:lang w:val="el-GR"/>
        </w:rPr>
        <w:t>30/12/2021</w:t>
      </w:r>
      <w:r w:rsidR="00523335" w:rsidRPr="00BA4651">
        <w:rPr>
          <w:rFonts w:ascii="Tahoma" w:hAnsi="Tahoma" w:cs="Tahoma"/>
          <w:b/>
          <w:lang w:val="el-GR"/>
        </w:rPr>
        <w:t>.</w:t>
      </w:r>
    </w:p>
    <w:p w14:paraId="70AD9272" w14:textId="5534C7C4" w:rsidR="00762EAA" w:rsidRPr="00BA4651" w:rsidRDefault="00CE21F7" w:rsidP="00762EAA">
      <w:pPr>
        <w:rPr>
          <w:rFonts w:ascii="Tahoma" w:hAnsi="Tahoma" w:cs="Tahoma"/>
          <w:b/>
          <w:lang w:val="el-GR"/>
        </w:rPr>
      </w:pPr>
      <w:r w:rsidRPr="00BA4651">
        <w:rPr>
          <w:rFonts w:ascii="Tahoma" w:hAnsi="Tahoma" w:cs="Tahoma"/>
          <w:lang w:val="el-GR"/>
        </w:rPr>
        <w:t>Tο πλήρες κείμενο</w:t>
      </w:r>
      <w:r w:rsidR="00762EAA" w:rsidRPr="00BA4651">
        <w:rPr>
          <w:rFonts w:ascii="Tahoma" w:hAnsi="Tahoma" w:cs="Tahoma"/>
          <w:lang w:val="el-GR"/>
        </w:rPr>
        <w:t xml:space="preserve"> της παρούσας Διακήρυξης </w:t>
      </w:r>
      <w:r w:rsidR="00762EAA" w:rsidRPr="00BA4651">
        <w:rPr>
          <w:rFonts w:ascii="Tahoma" w:hAnsi="Tahoma" w:cs="Tahoma"/>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22" w:history="1">
        <w:r w:rsidR="00762EAA" w:rsidRPr="00BA4651">
          <w:rPr>
            <w:rStyle w:val="-"/>
            <w:rFonts w:ascii="Tahoma" w:hAnsi="Tahoma" w:cs="Tahoma"/>
            <w:lang w:val="el-GR"/>
          </w:rPr>
          <w:t>http://et.diavgeia.gov.gr/</w:t>
        </w:r>
      </w:hyperlink>
      <w:r w:rsidRPr="00BA4651">
        <w:rPr>
          <w:rStyle w:val="-"/>
          <w:rFonts w:ascii="Tahoma" w:hAnsi="Tahoma" w:cs="Tahoma"/>
          <w:lang w:val="el-GR"/>
        </w:rPr>
        <w:t xml:space="preserve"> </w:t>
      </w:r>
      <w:r w:rsidR="00762EAA" w:rsidRPr="00BA4651">
        <w:rPr>
          <w:rStyle w:val="-"/>
          <w:rFonts w:ascii="Tahoma" w:hAnsi="Tahoma" w:cs="Tahoma"/>
          <w:lang w:val="el-GR"/>
        </w:rPr>
        <w:t xml:space="preserve"> </w:t>
      </w:r>
      <w:r w:rsidR="00762EAA" w:rsidRPr="00BA4651">
        <w:rPr>
          <w:rFonts w:ascii="Tahoma" w:hAnsi="Tahoma" w:cs="Tahoma"/>
          <w:b/>
          <w:lang w:val="el-GR" w:eastAsia="el-GR"/>
        </w:rPr>
        <w:t>(ΠΡΟΓΡΑΜΜΑ ΔΙΑΥΓΕΙΑ)</w:t>
      </w:r>
      <w:r w:rsidR="000276FC" w:rsidRPr="000276FC">
        <w:rPr>
          <w:lang w:val="el-GR"/>
        </w:rPr>
        <w:t xml:space="preserve"> </w:t>
      </w:r>
      <w:r w:rsidR="000276FC" w:rsidRPr="000276FC">
        <w:rPr>
          <w:rFonts w:ascii="Tahoma" w:hAnsi="Tahoma" w:cs="Tahoma"/>
          <w:lang w:val="el-GR" w:eastAsia="el-GR"/>
        </w:rPr>
        <w:t xml:space="preserve">στις </w:t>
      </w:r>
      <w:r w:rsidR="000276FC" w:rsidRPr="000276FC">
        <w:rPr>
          <w:rFonts w:ascii="Tahoma" w:hAnsi="Tahoma" w:cs="Tahoma"/>
          <w:b/>
          <w:lang w:val="el-GR" w:eastAsia="el-GR"/>
        </w:rPr>
        <w:t>30/12/2021</w:t>
      </w:r>
      <w:r w:rsidRPr="00BA4651">
        <w:rPr>
          <w:rFonts w:ascii="Tahoma" w:hAnsi="Tahoma" w:cs="Tahoma"/>
          <w:b/>
          <w:lang w:val="el-GR" w:eastAsia="el-GR"/>
        </w:rPr>
        <w:t>.</w:t>
      </w:r>
      <w:r w:rsidR="00762EAA" w:rsidRPr="00BA4651">
        <w:rPr>
          <w:rStyle w:val="WW-"/>
          <w:rFonts w:ascii="Tahoma" w:hAnsi="Tahoma" w:cs="Tahoma"/>
          <w:b/>
          <w:lang w:val="el-GR" w:eastAsia="el-GR"/>
        </w:rPr>
        <w:t xml:space="preserve"> </w:t>
      </w:r>
      <w:hyperlink r:id="rId23" w:history="1"/>
      <w:r w:rsidR="00762EAA" w:rsidRPr="00BA4651">
        <w:rPr>
          <w:rFonts w:ascii="Tahoma" w:hAnsi="Tahoma" w:cs="Tahoma"/>
          <w:b/>
          <w:lang w:val="el-GR" w:eastAsia="el-GR"/>
        </w:rPr>
        <w:t xml:space="preserve"> </w:t>
      </w:r>
    </w:p>
    <w:p w14:paraId="4DD8192C" w14:textId="76945A44" w:rsidR="00CE21F7" w:rsidRPr="00BA4651" w:rsidRDefault="00ED1DC1" w:rsidP="00CE21F7">
      <w:pPr>
        <w:pStyle w:val="normalwithoutspacing"/>
        <w:snapToGrid w:val="0"/>
        <w:rPr>
          <w:rFonts w:ascii="Tahoma" w:hAnsi="Tahoma" w:cs="Tahoma"/>
          <w:b/>
          <w:kern w:val="1"/>
          <w:szCs w:val="22"/>
        </w:rPr>
      </w:pPr>
      <w:r w:rsidRPr="00BA4651">
        <w:rPr>
          <w:rFonts w:ascii="Tahoma" w:hAnsi="Tahoma" w:cs="Tahoma"/>
        </w:rPr>
        <w:t>Η Διακήρυξη</w:t>
      </w:r>
      <w:r w:rsidR="00762EAA" w:rsidRPr="00BA4651">
        <w:rPr>
          <w:rFonts w:ascii="Tahoma" w:hAnsi="Tahoma" w:cs="Tahoma"/>
          <w:i/>
          <w:iCs/>
          <w:color w:val="5B9BD5"/>
          <w:kern w:val="1"/>
        </w:rPr>
        <w:t xml:space="preserve"> </w:t>
      </w:r>
      <w:r w:rsidR="00762EAA" w:rsidRPr="00BA4651">
        <w:rPr>
          <w:rFonts w:ascii="Tahoma" w:hAnsi="Tahoma" w:cs="Tahoma"/>
        </w:rPr>
        <w:t xml:space="preserve">θα καταχωρηθεί] στο διαδίκτυο, στην ιστοσελίδα της αναθέτουσας αρχής, στη διεύθυνση (URL) :   </w:t>
      </w:r>
      <w:hyperlink r:id="rId24" w:history="1">
        <w:r w:rsidR="00CE21F7" w:rsidRPr="00BA4651">
          <w:rPr>
            <w:rFonts w:ascii="Tahoma" w:hAnsi="Tahoma" w:cs="Tahoma"/>
            <w:color w:val="0000FF"/>
            <w:kern w:val="1"/>
            <w:szCs w:val="22"/>
            <w:u w:val="single"/>
          </w:rPr>
          <w:t>http://www.ktpae.gr</w:t>
        </w:r>
      </w:hyperlink>
      <w:r w:rsidR="00CE21F7" w:rsidRPr="00BA4651">
        <w:rPr>
          <w:rFonts w:ascii="Tahoma" w:hAnsi="Tahoma" w:cs="Tahoma"/>
          <w:kern w:val="1"/>
          <w:szCs w:val="22"/>
        </w:rPr>
        <w:t xml:space="preserve">   στη θέση Διαγωνισμοί στις </w:t>
      </w:r>
      <w:r w:rsidR="000276FC" w:rsidRPr="000276FC">
        <w:rPr>
          <w:rFonts w:ascii="Tahoma" w:hAnsi="Tahoma" w:cs="Tahoma"/>
          <w:b/>
        </w:rPr>
        <w:t>30/12/2021</w:t>
      </w:r>
      <w:r w:rsidR="00CE21F7" w:rsidRPr="00BA4651">
        <w:rPr>
          <w:rFonts w:ascii="Tahoma" w:hAnsi="Tahoma" w:cs="Tahoma"/>
          <w:b/>
          <w:szCs w:val="22"/>
          <w:lang w:eastAsia="el-GR"/>
        </w:rPr>
        <w:t>.</w:t>
      </w:r>
    </w:p>
    <w:p w14:paraId="764A8D44" w14:textId="77777777" w:rsidR="00762EAA" w:rsidRPr="00BA4651" w:rsidRDefault="00762EAA" w:rsidP="00762EAA">
      <w:pPr>
        <w:rPr>
          <w:rFonts w:ascii="Tahoma" w:hAnsi="Tahoma" w:cs="Tahoma"/>
          <w:lang w:val="el-GR"/>
        </w:rPr>
      </w:pPr>
    </w:p>
    <w:p w14:paraId="251A5334" w14:textId="77777777" w:rsidR="00762EAA" w:rsidRPr="00BA4651" w:rsidRDefault="00762EAA" w:rsidP="00762EAA">
      <w:pPr>
        <w:pStyle w:val="20"/>
        <w:rPr>
          <w:rFonts w:ascii="Tahoma" w:hAnsi="Tahoma" w:cs="Tahoma"/>
          <w:lang w:val="el-GR"/>
        </w:rPr>
      </w:pPr>
      <w:bookmarkStart w:id="13" w:name="_Toc89937002"/>
      <w:r w:rsidRPr="00BA4651">
        <w:rPr>
          <w:rFonts w:ascii="Tahoma" w:hAnsi="Tahoma" w:cs="Tahoma"/>
          <w:lang w:val="el-GR"/>
        </w:rPr>
        <w:t>1.7</w:t>
      </w:r>
      <w:r w:rsidRPr="00BA4651">
        <w:rPr>
          <w:rFonts w:ascii="Tahoma" w:hAnsi="Tahoma" w:cs="Tahoma"/>
          <w:lang w:val="el-GR"/>
        </w:rPr>
        <w:tab/>
        <w:t>Αρχές εφαρμοζόμενες στη διαδικασία σύναψης</w:t>
      </w:r>
      <w:bookmarkEnd w:id="13"/>
      <w:r w:rsidRPr="00BA4651">
        <w:rPr>
          <w:rFonts w:ascii="Tahoma" w:hAnsi="Tahoma" w:cs="Tahoma"/>
          <w:lang w:val="el-GR"/>
        </w:rPr>
        <w:t xml:space="preserve"> </w:t>
      </w:r>
    </w:p>
    <w:p w14:paraId="7DF6C223" w14:textId="77777777" w:rsidR="00762EAA" w:rsidRPr="00BA4651" w:rsidRDefault="00762EAA" w:rsidP="00762EAA">
      <w:pPr>
        <w:rPr>
          <w:rFonts w:ascii="Tahoma" w:hAnsi="Tahoma" w:cs="Tahoma"/>
          <w:lang w:val="el-GR"/>
        </w:rPr>
      </w:pPr>
      <w:r w:rsidRPr="00BA4651">
        <w:rPr>
          <w:rFonts w:ascii="Tahoma" w:hAnsi="Tahoma" w:cs="Tahoma"/>
          <w:lang w:val="el-GR"/>
        </w:rPr>
        <w:t>Οι οικονομικοί φορείς δεσμεύονται ότι:</w:t>
      </w:r>
    </w:p>
    <w:p w14:paraId="7E82A728" w14:textId="77777777" w:rsidR="00762EAA" w:rsidRPr="00BA4651" w:rsidRDefault="00762EAA" w:rsidP="00762EAA">
      <w:pPr>
        <w:rPr>
          <w:rFonts w:ascii="Tahoma" w:hAnsi="Tahoma" w:cs="Tahoma"/>
          <w:lang w:val="el-GR"/>
        </w:rPr>
      </w:pPr>
      <w:r w:rsidRPr="00BA4651">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BA4651">
        <w:rPr>
          <w:rStyle w:val="WW-FootnoteReference7"/>
          <w:rFonts w:ascii="Tahoma" w:hAnsi="Tahoma" w:cs="Tahoma"/>
          <w:lang w:val="el-GR"/>
        </w:rPr>
        <w:footnoteReference w:id="3"/>
      </w:r>
      <w:r w:rsidRPr="00BA4651">
        <w:rPr>
          <w:rFonts w:ascii="Tahoma" w:hAnsi="Tahoma" w:cs="Tahoma"/>
          <w:lang w:val="el-GR"/>
        </w:rPr>
        <w:t xml:space="preserve"> .</w:t>
      </w:r>
    </w:p>
    <w:p w14:paraId="75539FD7" w14:textId="77777777" w:rsidR="00762EAA" w:rsidRPr="00BA4651" w:rsidRDefault="00762EAA" w:rsidP="00762EAA">
      <w:pPr>
        <w:rPr>
          <w:rFonts w:ascii="Tahoma" w:hAnsi="Tahoma" w:cs="Tahoma"/>
          <w:lang w:val="el-GR"/>
        </w:rPr>
      </w:pPr>
      <w:r w:rsidRPr="00BA4651">
        <w:rPr>
          <w:rFonts w:ascii="Tahoma" w:hAnsi="Tahoma" w:cs="Tahoma"/>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427F41E" w14:textId="77777777" w:rsidR="00762EAA" w:rsidRPr="00BA4651" w:rsidRDefault="00762EAA" w:rsidP="00762EAA">
      <w:pPr>
        <w:rPr>
          <w:rFonts w:ascii="Tahoma" w:hAnsi="Tahoma" w:cs="Tahoma"/>
          <w:lang w:val="el-GR"/>
        </w:rPr>
      </w:pPr>
      <w:r w:rsidRPr="00BA4651">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2BCCE3DD" w14:textId="77777777" w:rsidR="00762EAA" w:rsidRPr="00BA4651" w:rsidRDefault="00762EAA" w:rsidP="00762EAA">
      <w:pPr>
        <w:pStyle w:val="1"/>
        <w:tabs>
          <w:tab w:val="left" w:pos="563"/>
        </w:tabs>
        <w:rPr>
          <w:rFonts w:ascii="Tahoma" w:hAnsi="Tahoma" w:cs="Tahoma"/>
          <w:lang w:val="el-GR"/>
        </w:rPr>
      </w:pPr>
      <w:bookmarkStart w:id="14" w:name="_Toc89937003"/>
      <w:r w:rsidRPr="00BA4651">
        <w:rPr>
          <w:rFonts w:ascii="Tahoma" w:hAnsi="Tahoma" w:cs="Tahoma"/>
          <w:lang w:val="el-GR"/>
        </w:rPr>
        <w:lastRenderedPageBreak/>
        <w:t>2.</w:t>
      </w:r>
      <w:r w:rsidRPr="00BA4651">
        <w:rPr>
          <w:rFonts w:ascii="Tahoma" w:hAnsi="Tahoma" w:cs="Tahoma"/>
          <w:lang w:val="el-GR"/>
        </w:rPr>
        <w:tab/>
        <w:t>ΓΕΝΙΚΟΙ ΚΑΙ ΕΙΔΙΚΟΙ ΟΡΟΙ ΣΥΜΜΕΤΟΧΗΣ</w:t>
      </w:r>
      <w:bookmarkEnd w:id="14"/>
    </w:p>
    <w:p w14:paraId="6E4E5B44" w14:textId="77777777" w:rsidR="00762EAA" w:rsidRPr="00BA4651" w:rsidRDefault="00762EAA" w:rsidP="00762EAA">
      <w:pPr>
        <w:pStyle w:val="20"/>
        <w:rPr>
          <w:rFonts w:ascii="Tahoma" w:hAnsi="Tahoma" w:cs="Tahoma"/>
          <w:lang w:val="el-GR"/>
        </w:rPr>
      </w:pPr>
      <w:bookmarkStart w:id="15" w:name="_Toc89937004"/>
      <w:r w:rsidRPr="00BA4651">
        <w:rPr>
          <w:rFonts w:ascii="Tahoma" w:hAnsi="Tahoma" w:cs="Tahoma"/>
          <w:lang w:val="el-GR"/>
        </w:rPr>
        <w:t>2.1</w:t>
      </w:r>
      <w:r w:rsidRPr="00BA4651">
        <w:rPr>
          <w:rFonts w:ascii="Tahoma" w:hAnsi="Tahoma" w:cs="Tahoma"/>
          <w:lang w:val="el-GR"/>
        </w:rPr>
        <w:tab/>
        <w:t>Γενικές Πληροφορίες</w:t>
      </w:r>
      <w:bookmarkEnd w:id="15"/>
    </w:p>
    <w:p w14:paraId="4F103291" w14:textId="77777777" w:rsidR="00080693" w:rsidRPr="00BA4651" w:rsidRDefault="00762EAA" w:rsidP="00080693">
      <w:pPr>
        <w:pStyle w:val="3"/>
        <w:rPr>
          <w:rFonts w:ascii="Tahoma" w:hAnsi="Tahoma" w:cs="Tahoma"/>
          <w:lang w:val="el-GR"/>
        </w:rPr>
      </w:pPr>
      <w:bookmarkStart w:id="16" w:name="_Toc89937005"/>
      <w:r w:rsidRPr="00BA4651">
        <w:rPr>
          <w:rFonts w:ascii="Tahoma" w:hAnsi="Tahoma" w:cs="Tahoma"/>
          <w:lang w:val="el-GR"/>
        </w:rPr>
        <w:t>2.1.1</w:t>
      </w:r>
      <w:r w:rsidR="00080693" w:rsidRPr="00BA4651">
        <w:rPr>
          <w:rFonts w:ascii="Tahoma" w:hAnsi="Tahoma" w:cs="Tahoma"/>
          <w:lang w:val="el-GR"/>
        </w:rPr>
        <w:t>.</w:t>
      </w:r>
      <w:r w:rsidRPr="00BA4651">
        <w:rPr>
          <w:rFonts w:ascii="Tahoma" w:hAnsi="Tahoma" w:cs="Tahoma"/>
          <w:lang w:val="el-GR"/>
        </w:rPr>
        <w:tab/>
        <w:t>Έγγραφα της σύμβασης</w:t>
      </w:r>
      <w:bookmarkEnd w:id="16"/>
    </w:p>
    <w:p w14:paraId="3B70D00C" w14:textId="77777777" w:rsidR="00762EAA" w:rsidRPr="00BA4651" w:rsidRDefault="00762EAA" w:rsidP="00762EAA">
      <w:pPr>
        <w:rPr>
          <w:rFonts w:ascii="Tahoma" w:hAnsi="Tahoma" w:cs="Tahoma"/>
          <w:lang w:val="el-GR"/>
        </w:rPr>
      </w:pPr>
      <w:r w:rsidRPr="00BA4651">
        <w:rPr>
          <w:rFonts w:ascii="Tahoma" w:hAnsi="Tahoma" w:cs="Tahoma"/>
          <w:lang w:val="el-GR"/>
        </w:rPr>
        <w:t>Τα έγγραφα της παρούσας διαδικασίας σύναψης</w:t>
      </w:r>
      <w:r w:rsidR="00157DA4" w:rsidRPr="00BA4651">
        <w:rPr>
          <w:rStyle w:val="FootnoteReference2"/>
          <w:rFonts w:ascii="Tahoma" w:hAnsi="Tahoma" w:cs="Tahoma"/>
          <w:lang w:val="el-GR"/>
        </w:rPr>
        <w:t xml:space="preserve"> </w:t>
      </w:r>
      <w:r w:rsidRPr="00BA4651">
        <w:rPr>
          <w:rFonts w:ascii="Tahoma" w:hAnsi="Tahoma" w:cs="Tahoma"/>
          <w:lang w:val="el-GR"/>
        </w:rPr>
        <w:t xml:space="preserve"> είναι τα ακόλουθα:</w:t>
      </w:r>
    </w:p>
    <w:p w14:paraId="71EA415C"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 xml:space="preserve">το  Ευρωπαϊκό Ενιαίο Έγγραφο Σύμβασης [ΕΕΕΣ] </w:t>
      </w:r>
    </w:p>
    <w:p w14:paraId="42DA60EE"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η παρούσα διακήρυξη και τα παραρτήματά της</w:t>
      </w:r>
    </w:p>
    <w:p w14:paraId="4EC563B3" w14:textId="77777777" w:rsidR="00762EAA" w:rsidRPr="00BA4651" w:rsidRDefault="00762EAA" w:rsidP="00762EAA">
      <w:pPr>
        <w:numPr>
          <w:ilvl w:val="0"/>
          <w:numId w:val="5"/>
        </w:numPr>
        <w:spacing w:after="40"/>
        <w:ind w:left="567" w:hanging="567"/>
        <w:rPr>
          <w:rFonts w:ascii="Tahoma" w:hAnsi="Tahoma" w:cs="Tahoma"/>
          <w:lang w:val="el-GR"/>
        </w:rPr>
      </w:pPr>
      <w:r w:rsidRPr="00BA4651">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58EB0AF" w14:textId="77777777" w:rsidR="00762EAA" w:rsidRPr="00BA4651" w:rsidRDefault="00762EAA" w:rsidP="00762EAA">
      <w:pPr>
        <w:pStyle w:val="3"/>
        <w:rPr>
          <w:rFonts w:ascii="Tahoma" w:hAnsi="Tahoma" w:cs="Tahoma"/>
          <w:lang w:val="el-GR"/>
        </w:rPr>
      </w:pPr>
      <w:bookmarkStart w:id="17" w:name="_Toc89937006"/>
      <w:r w:rsidRPr="00BA4651">
        <w:rPr>
          <w:rFonts w:ascii="Tahoma" w:hAnsi="Tahoma" w:cs="Tahoma"/>
          <w:lang w:val="el-GR"/>
        </w:rPr>
        <w:t>2.1.2</w:t>
      </w:r>
      <w:r w:rsidR="00080693" w:rsidRPr="00BA4651">
        <w:rPr>
          <w:rFonts w:ascii="Tahoma" w:hAnsi="Tahoma" w:cs="Tahoma"/>
          <w:lang w:val="el-GR"/>
        </w:rPr>
        <w:t xml:space="preserve">. </w:t>
      </w:r>
      <w:r w:rsidRPr="00BA4651">
        <w:rPr>
          <w:rFonts w:ascii="Tahoma" w:hAnsi="Tahoma" w:cs="Tahoma"/>
          <w:lang w:val="el-GR"/>
        </w:rPr>
        <w:tab/>
        <w:t>Επικοινωνία - Πρόσβαση στα έγγραφα της Σύμβασης</w:t>
      </w:r>
      <w:bookmarkEnd w:id="17"/>
    </w:p>
    <w:p w14:paraId="4E1CD734" w14:textId="77777777" w:rsidR="00762EAA" w:rsidRPr="00BA4651" w:rsidRDefault="00762EAA" w:rsidP="00762EAA">
      <w:pPr>
        <w:rPr>
          <w:rFonts w:ascii="Tahoma" w:hAnsi="Tahoma" w:cs="Tahoma"/>
          <w:lang w:val="el-GR"/>
        </w:rPr>
      </w:pPr>
      <w:r w:rsidRPr="00BA4651">
        <w:rPr>
          <w:rFonts w:ascii="Tahoma" w:hAnsi="Tahoma" w:cs="Tahoma"/>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5" w:history="1">
        <w:r w:rsidR="00157DA4" w:rsidRPr="00BA4651">
          <w:rPr>
            <w:rStyle w:val="-"/>
            <w:rFonts w:ascii="Tahoma" w:hAnsi="Tahoma" w:cs="Tahoma"/>
            <w:lang w:val="el-GR"/>
          </w:rPr>
          <w:t>www.promitheus.gov.gr</w:t>
        </w:r>
      </w:hyperlink>
      <w:r w:rsidRPr="00BA4651">
        <w:rPr>
          <w:rFonts w:ascii="Tahoma" w:hAnsi="Tahoma" w:cs="Tahoma"/>
          <w:lang w:val="el-GR"/>
        </w:rPr>
        <w:t>).</w:t>
      </w:r>
    </w:p>
    <w:p w14:paraId="4378D77B" w14:textId="77777777" w:rsidR="00762EAA" w:rsidRPr="00BA4651" w:rsidRDefault="00762EAA" w:rsidP="00762EAA">
      <w:pPr>
        <w:pStyle w:val="3"/>
        <w:rPr>
          <w:rFonts w:ascii="Tahoma" w:hAnsi="Tahoma" w:cs="Tahoma"/>
          <w:lang w:val="el-GR"/>
        </w:rPr>
      </w:pPr>
      <w:bookmarkStart w:id="18" w:name="_Toc89937007"/>
      <w:r w:rsidRPr="00BA4651">
        <w:rPr>
          <w:rFonts w:ascii="Tahoma" w:hAnsi="Tahoma" w:cs="Tahoma"/>
          <w:lang w:val="el-GR"/>
        </w:rPr>
        <w:t>2.1.3</w:t>
      </w:r>
      <w:r w:rsidRPr="00BA4651">
        <w:rPr>
          <w:rFonts w:ascii="Tahoma" w:hAnsi="Tahoma" w:cs="Tahoma"/>
          <w:lang w:val="el-GR"/>
        </w:rPr>
        <w:tab/>
      </w:r>
      <w:r w:rsidR="00080693" w:rsidRPr="00BA4651">
        <w:rPr>
          <w:rFonts w:ascii="Tahoma" w:hAnsi="Tahoma" w:cs="Tahoma"/>
          <w:lang w:val="el-GR"/>
        </w:rPr>
        <w:t xml:space="preserve">.  </w:t>
      </w:r>
      <w:r w:rsidRPr="00BA4651">
        <w:rPr>
          <w:rFonts w:ascii="Tahoma" w:hAnsi="Tahoma" w:cs="Tahoma"/>
          <w:lang w:val="el-GR"/>
        </w:rPr>
        <w:t>Παροχή Διευκρινίσεων</w:t>
      </w:r>
      <w:bookmarkEnd w:id="18"/>
    </w:p>
    <w:p w14:paraId="0DEF719D" w14:textId="5521CC7F" w:rsidR="00762EAA" w:rsidRPr="00BA4651" w:rsidRDefault="00762EAA" w:rsidP="00762EAA">
      <w:pPr>
        <w:rPr>
          <w:rFonts w:ascii="Tahoma" w:hAnsi="Tahoma" w:cs="Tahoma"/>
          <w:lang w:val="el-GR"/>
        </w:rPr>
      </w:pPr>
      <w:r w:rsidRPr="00BA4651">
        <w:rPr>
          <w:rFonts w:ascii="Tahoma" w:hAnsi="Tahoma" w:cs="Tahoma"/>
          <w:lang w:val="el-GR"/>
        </w:rPr>
        <w:t>Τα σχετικά αιτήματα παροχής διευκρινί</w:t>
      </w:r>
      <w:r w:rsidR="00080693" w:rsidRPr="00BA4651">
        <w:rPr>
          <w:rFonts w:ascii="Tahoma" w:hAnsi="Tahoma" w:cs="Tahoma"/>
          <w:lang w:val="el-GR"/>
        </w:rPr>
        <w:t xml:space="preserve">σεων υποβάλλονται ηλεκτρονικά, </w:t>
      </w:r>
      <w:r w:rsidRPr="00BA4651">
        <w:rPr>
          <w:rFonts w:ascii="Tahoma" w:hAnsi="Tahoma" w:cs="Tahoma"/>
          <w:lang w:val="el-GR"/>
        </w:rPr>
        <w:t xml:space="preserve">το αργότερο </w:t>
      </w:r>
      <w:r w:rsidR="00563DD5">
        <w:rPr>
          <w:rFonts w:ascii="Tahoma" w:hAnsi="Tahoma" w:cs="Tahoma"/>
          <w:lang w:val="el-GR"/>
        </w:rPr>
        <w:t>στις</w:t>
      </w:r>
      <w:r w:rsidR="00080693" w:rsidRPr="00BA4651">
        <w:rPr>
          <w:rFonts w:ascii="Tahoma" w:hAnsi="Tahoma" w:cs="Tahoma"/>
          <w:lang w:val="el-GR"/>
        </w:rPr>
        <w:t xml:space="preserve"> </w:t>
      </w:r>
      <w:r w:rsidR="00563DD5" w:rsidRPr="00563DD5">
        <w:rPr>
          <w:rFonts w:ascii="Tahoma" w:hAnsi="Tahoma" w:cs="Tahoma"/>
          <w:b/>
          <w:lang w:val="el-GR"/>
        </w:rPr>
        <w:t>07-01-2022</w:t>
      </w:r>
      <w:r w:rsidR="00563DD5">
        <w:rPr>
          <w:rFonts w:ascii="Tahoma" w:hAnsi="Tahoma" w:cs="Tahoma"/>
          <w:b/>
          <w:lang w:val="el-GR"/>
        </w:rPr>
        <w:t xml:space="preserve"> </w:t>
      </w:r>
      <w:r w:rsidRPr="00BA4651">
        <w:rPr>
          <w:rFonts w:ascii="Tahoma" w:hAnsi="Tahoma" w:cs="Tahoma"/>
          <w:lang w:val="el-GR"/>
        </w:rPr>
        <w:t xml:space="preserve">και απαντώνται αντίστοιχα, </w:t>
      </w:r>
      <w:r w:rsidRPr="00BA4651">
        <w:rPr>
          <w:rFonts w:ascii="Tahoma" w:hAnsi="Tahoma" w:cs="Tahoma"/>
          <w:lang w:val="el-GR" w:eastAsia="ar-SA"/>
        </w:rPr>
        <w:t>στο πλαίσιο της παρούσας,</w:t>
      </w:r>
      <w:r w:rsidRPr="00BA4651">
        <w:rPr>
          <w:rFonts w:ascii="Tahoma" w:hAnsi="Tahoma" w:cs="Tahoma"/>
          <w:lang w:val="el-GR"/>
        </w:rPr>
        <w:t xml:space="preserve"> </w:t>
      </w:r>
      <w:r w:rsidRPr="00BA4651">
        <w:rPr>
          <w:rFonts w:ascii="Tahoma" w:hAnsi="Tahoma" w:cs="Tahoma"/>
          <w:lang w:val="el-GR" w:eastAsia="ar-SA"/>
        </w:rPr>
        <w:t xml:space="preserve">στη σχετική ηλεκτρονική διαδικασία σύναψης δημόσιας σύμβασης στην πλατφόρμα του ΕΣΗΔΗΣ, η οποία είναι προσβάσιμη </w:t>
      </w:r>
      <w:r w:rsidRPr="00BA4651">
        <w:rPr>
          <w:rFonts w:ascii="Tahoma" w:hAnsi="Tahoma" w:cs="Tahoma"/>
          <w:lang w:val="el-GR"/>
        </w:rPr>
        <w:t>μέσω της Διαδικτυακής πύλης (</w:t>
      </w:r>
      <w:hyperlink r:id="rId26" w:history="1">
        <w:r w:rsidRPr="00BA4651">
          <w:rPr>
            <w:rStyle w:val="-"/>
            <w:rFonts w:ascii="Tahoma" w:hAnsi="Tahoma" w:cs="Tahoma"/>
            <w:lang w:val="el-GR"/>
          </w:rPr>
          <w:t>www.promitheus.gov.gr</w:t>
        </w:r>
      </w:hyperlink>
      <w:r w:rsidRPr="00BA4651">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35E6450A" w14:textId="77777777" w:rsidR="00762EAA" w:rsidRPr="00BA4651" w:rsidRDefault="00762EAA" w:rsidP="00762EAA">
      <w:pPr>
        <w:rPr>
          <w:rFonts w:ascii="Tahoma" w:hAnsi="Tahoma" w:cs="Tahoma"/>
          <w:lang w:val="el-GR"/>
        </w:rPr>
      </w:pPr>
      <w:r w:rsidRPr="00BA4651">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Pr="00BA4651">
        <w:rPr>
          <w:rStyle w:val="WW-FootnoteReference7"/>
          <w:rFonts w:ascii="Tahoma" w:hAnsi="Tahoma" w:cs="Tahoma"/>
          <w:lang w:val="el-GR"/>
        </w:rPr>
        <w:footnoteReference w:id="4"/>
      </w:r>
      <w:r w:rsidRPr="00BA4651">
        <w:rPr>
          <w:rFonts w:ascii="Tahoma" w:hAnsi="Tahoma" w:cs="Tahoma"/>
          <w:lang w:val="el-GR"/>
        </w:rPr>
        <w:t>:</w:t>
      </w:r>
    </w:p>
    <w:p w14:paraId="5DF36287" w14:textId="77777777" w:rsidR="00762EAA" w:rsidRPr="00BA4651" w:rsidRDefault="00762EAA" w:rsidP="00762EAA">
      <w:pPr>
        <w:rPr>
          <w:rFonts w:ascii="Tahoma" w:hAnsi="Tahoma" w:cs="Tahoma"/>
          <w:lang w:val="el-GR"/>
        </w:rPr>
      </w:pPr>
      <w:r w:rsidRPr="00BA4651">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w:t>
      </w:r>
      <w:r w:rsidRPr="00BA4651">
        <w:rPr>
          <w:rFonts w:ascii="Tahoma" w:hAnsi="Tahoma" w:cs="Tahoma"/>
          <w:b/>
          <w:lang w:val="el-GR"/>
        </w:rPr>
        <w:t>το αργότερο τέσσερις (4) ημέρες</w:t>
      </w:r>
      <w:r w:rsidRPr="00BA4651">
        <w:rPr>
          <w:rFonts w:ascii="Tahoma" w:hAnsi="Tahoma" w:cs="Tahoma"/>
          <w:lang w:val="el-GR"/>
        </w:rPr>
        <w:t xml:space="preserve"> πριν από την προθεσμία που ορίζεται για την παραλαβή των προσφορών,</w:t>
      </w:r>
    </w:p>
    <w:p w14:paraId="5D17C356" w14:textId="77777777" w:rsidR="00762EAA" w:rsidRPr="00BA4651" w:rsidRDefault="00762EAA" w:rsidP="00762EAA">
      <w:pPr>
        <w:rPr>
          <w:rFonts w:ascii="Tahoma" w:hAnsi="Tahoma" w:cs="Tahoma"/>
          <w:lang w:val="el-GR"/>
        </w:rPr>
      </w:pPr>
      <w:r w:rsidRPr="00BA4651">
        <w:rPr>
          <w:rFonts w:ascii="Tahoma" w:hAnsi="Tahoma" w:cs="Tahoma"/>
          <w:lang w:val="el-GR"/>
        </w:rPr>
        <w:t xml:space="preserve">β) όταν τα έγγραφα της σύμβασης υφίστανται σημαντικές αλλαγές. </w:t>
      </w:r>
    </w:p>
    <w:p w14:paraId="73ADA277" w14:textId="77777777" w:rsidR="00762EAA" w:rsidRPr="00BA4651" w:rsidRDefault="00762EAA" w:rsidP="00762EAA">
      <w:pPr>
        <w:rPr>
          <w:rFonts w:ascii="Tahoma" w:hAnsi="Tahoma" w:cs="Tahoma"/>
          <w:lang w:val="el-GR"/>
        </w:rPr>
      </w:pPr>
      <w:r w:rsidRPr="00BA4651">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673EA278" w14:textId="77777777" w:rsidR="00762EAA" w:rsidRPr="00BA4651" w:rsidRDefault="00762EAA" w:rsidP="00762EAA">
      <w:pPr>
        <w:rPr>
          <w:rFonts w:ascii="Tahoma" w:hAnsi="Tahoma" w:cs="Tahoma"/>
          <w:lang w:val="el-GR"/>
        </w:rPr>
      </w:pPr>
      <w:r w:rsidRPr="00BA4651">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68EBBD84" w14:textId="77777777" w:rsidR="00611727" w:rsidRPr="00BA4651" w:rsidRDefault="00762EAA" w:rsidP="00762EAA">
      <w:pPr>
        <w:rPr>
          <w:rFonts w:ascii="Tahoma" w:hAnsi="Tahoma" w:cs="Tahoma"/>
          <w:lang w:val="el-GR"/>
        </w:rPr>
      </w:pPr>
      <w:r w:rsidRPr="00BA4651">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36D26EAF" w14:textId="77777777" w:rsidR="00762EAA" w:rsidRPr="00BA4651" w:rsidRDefault="00762EAA" w:rsidP="00762EAA">
      <w:pPr>
        <w:rPr>
          <w:rFonts w:ascii="Tahoma" w:hAnsi="Tahoma" w:cs="Tahoma"/>
          <w:lang w:val="el-GR"/>
        </w:rPr>
      </w:pPr>
      <w:r w:rsidRPr="00BA4651">
        <w:rPr>
          <w:rFonts w:ascii="Tahoma" w:hAnsi="Tahoma" w:cs="Tahoma"/>
          <w:lang w:val="el-GR"/>
        </w:rPr>
        <w:t xml:space="preserve"> </w:t>
      </w:r>
    </w:p>
    <w:p w14:paraId="41ED0179" w14:textId="77777777" w:rsidR="00762EAA" w:rsidRPr="00BA4651" w:rsidRDefault="00762EAA" w:rsidP="00762EAA">
      <w:pPr>
        <w:rPr>
          <w:rFonts w:ascii="Tahoma" w:hAnsi="Tahoma" w:cs="Tahoma"/>
          <w:lang w:val="el-GR"/>
        </w:rPr>
      </w:pPr>
    </w:p>
    <w:p w14:paraId="3C5E46E4" w14:textId="77777777" w:rsidR="00762EAA" w:rsidRPr="00BA4651" w:rsidRDefault="00762EAA" w:rsidP="00762EAA">
      <w:pPr>
        <w:pStyle w:val="3"/>
        <w:rPr>
          <w:rFonts w:ascii="Tahoma" w:hAnsi="Tahoma" w:cs="Tahoma"/>
          <w:lang w:val="el-GR"/>
        </w:rPr>
      </w:pPr>
      <w:bookmarkStart w:id="19" w:name="_Toc89937008"/>
      <w:r w:rsidRPr="00BA4651">
        <w:rPr>
          <w:rFonts w:ascii="Tahoma" w:hAnsi="Tahoma" w:cs="Tahoma"/>
          <w:lang w:val="el-GR"/>
        </w:rPr>
        <w:lastRenderedPageBreak/>
        <w:t>2.1.4</w:t>
      </w:r>
      <w:r w:rsidRPr="00BA4651">
        <w:rPr>
          <w:rFonts w:ascii="Tahoma" w:hAnsi="Tahoma" w:cs="Tahoma"/>
          <w:lang w:val="el-GR"/>
        </w:rPr>
        <w:tab/>
      </w:r>
      <w:r w:rsidR="00927974" w:rsidRPr="00BA4651">
        <w:rPr>
          <w:rFonts w:ascii="Tahoma" w:hAnsi="Tahoma" w:cs="Tahoma"/>
          <w:lang w:val="el-GR"/>
        </w:rPr>
        <w:t xml:space="preserve">. </w:t>
      </w:r>
      <w:r w:rsidRPr="00BA4651">
        <w:rPr>
          <w:rFonts w:ascii="Tahoma" w:hAnsi="Tahoma" w:cs="Tahoma"/>
          <w:lang w:val="el-GR"/>
        </w:rPr>
        <w:t>Γλώσσα</w:t>
      </w:r>
      <w:bookmarkEnd w:id="19"/>
    </w:p>
    <w:p w14:paraId="07D25AB2" w14:textId="77777777" w:rsidR="00927974" w:rsidRPr="00BA4651" w:rsidRDefault="00762EAA" w:rsidP="00762EAA">
      <w:pPr>
        <w:rPr>
          <w:rFonts w:ascii="Tahoma" w:hAnsi="Tahoma" w:cs="Tahoma"/>
          <w:lang w:val="el-GR"/>
        </w:rPr>
      </w:pPr>
      <w:r w:rsidRPr="00BA4651">
        <w:rPr>
          <w:rFonts w:ascii="Tahoma" w:hAnsi="Tahoma" w:cs="Tahoma"/>
          <w:lang w:val="el-GR"/>
        </w:rPr>
        <w:t>Τα έγγραφα της σύμβασης έχουν συνταχθεί στην ελληνική γλώσσα</w:t>
      </w:r>
      <w:r w:rsidR="00927974" w:rsidRPr="00BA4651">
        <w:rPr>
          <w:rFonts w:ascii="Tahoma" w:hAnsi="Tahoma" w:cs="Tahoma"/>
          <w:lang w:val="el-GR"/>
        </w:rPr>
        <w:t>.</w:t>
      </w:r>
    </w:p>
    <w:p w14:paraId="2BEE052E"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6549771F" w14:textId="77777777" w:rsidR="00762EAA" w:rsidRPr="00BA4651" w:rsidRDefault="00762EAA" w:rsidP="00762EAA">
      <w:pPr>
        <w:rPr>
          <w:rFonts w:ascii="Tahoma" w:hAnsi="Tahoma" w:cs="Tahoma"/>
          <w:lang w:val="el-GR"/>
        </w:rPr>
      </w:pPr>
      <w:r w:rsidRPr="00BA4651">
        <w:rPr>
          <w:rFonts w:ascii="Tahoma" w:hAnsi="Tahoma" w:cs="Tahoma"/>
          <w:lang w:val="el-GR"/>
        </w:rPr>
        <w:t>Τυχόν προδικαστικές προσφυγές υποβάλλονται στην ελληνική γλώσσα.</w:t>
      </w:r>
    </w:p>
    <w:p w14:paraId="4E6BD00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Οι </w:t>
      </w:r>
      <w:r w:rsidRPr="00BA4651">
        <w:rPr>
          <w:rFonts w:ascii="Tahoma" w:hAnsi="Tahoma" w:cs="Tahoma"/>
          <w:bCs/>
          <w:color w:val="000000"/>
          <w:lang w:val="el-GR"/>
        </w:rPr>
        <w:t>προσφορές,</w:t>
      </w:r>
      <w:r w:rsidRPr="00BA4651">
        <w:rPr>
          <w:rFonts w:ascii="Tahoma" w:hAnsi="Tahoma" w:cs="Tahoma"/>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919833A" w14:textId="77777777" w:rsidR="00762EAA" w:rsidRPr="00BA4651" w:rsidRDefault="00762EAA" w:rsidP="00762EAA">
      <w:pPr>
        <w:rPr>
          <w:rFonts w:ascii="Tahoma" w:hAnsi="Tahoma" w:cs="Tahoma"/>
          <w:lang w:val="el-GR"/>
        </w:rPr>
      </w:pPr>
      <w:r w:rsidRPr="00BA4651">
        <w:rPr>
          <w:rFonts w:ascii="Tahoma" w:hAnsi="Tahoma"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BA4651">
        <w:rPr>
          <w:rStyle w:val="FootnoteReference2"/>
          <w:rFonts w:ascii="Tahoma" w:hAnsi="Tahoma" w:cs="Tahoma"/>
          <w:color w:val="000000"/>
          <w:lang w:val="el-GR"/>
        </w:rPr>
        <w:t xml:space="preserve">. </w:t>
      </w:r>
    </w:p>
    <w:p w14:paraId="02CC0F42" w14:textId="77777777" w:rsidR="00762EAA" w:rsidRPr="00BA4651" w:rsidRDefault="00762EAA" w:rsidP="00762EAA">
      <w:pPr>
        <w:rPr>
          <w:rFonts w:ascii="Tahoma" w:hAnsi="Tahoma" w:cs="Tahoma"/>
          <w:lang w:val="el-GR"/>
        </w:rPr>
      </w:pPr>
      <w:r w:rsidRPr="00BA4651">
        <w:rPr>
          <w:rFonts w:ascii="Tahoma" w:hAnsi="Tahoma" w:cs="Tahoma"/>
          <w:color w:val="000000"/>
          <w:lang w:val="el-GR"/>
        </w:rPr>
        <w:t xml:space="preserve">Ενημερωτικά και τεχνικά φυλλάδια και άλλα έντυπα -εταιρικά ή μη- με ειδικό τεχνικό </w:t>
      </w:r>
      <w:r w:rsidRPr="00BA4651">
        <w:rPr>
          <w:rFonts w:ascii="Tahoma" w:hAnsi="Tahoma" w:cs="Tahoma"/>
          <w:i/>
          <w:iCs/>
          <w:color w:val="000000"/>
          <w:lang w:val="el-GR"/>
        </w:rPr>
        <w:t xml:space="preserve">περιεχόμενο, </w:t>
      </w:r>
      <w:r w:rsidRPr="00BA4651">
        <w:rPr>
          <w:rFonts w:ascii="Tahoma" w:hAnsi="Tahoma" w:cs="Tahoma"/>
          <w:iCs/>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BA4651">
        <w:rPr>
          <w:rFonts w:ascii="Tahoma" w:hAnsi="Tahoma" w:cs="Tahoma"/>
          <w:color w:val="000000"/>
          <w:lang w:val="el-GR"/>
        </w:rPr>
        <w:t>μπορούν να υποβάλλονται σε άλλη γλώσσα, χωρίς να συνοδεύονται από μετάφραση στην ελληνική</w:t>
      </w:r>
      <w:r w:rsidRPr="00BA4651">
        <w:rPr>
          <w:rFonts w:ascii="Tahoma" w:hAnsi="Tahoma" w:cs="Tahoma"/>
          <w:i/>
          <w:iCs/>
          <w:color w:val="000000"/>
          <w:lang w:val="el-GR"/>
        </w:rPr>
        <w:t>.</w:t>
      </w:r>
    </w:p>
    <w:p w14:paraId="6971F984" w14:textId="77777777" w:rsidR="00762EAA" w:rsidRPr="00BA4651" w:rsidRDefault="00762EAA" w:rsidP="00762EAA">
      <w:pPr>
        <w:rPr>
          <w:rFonts w:ascii="Tahoma" w:hAnsi="Tahoma" w:cs="Tahoma"/>
          <w:lang w:val="el-GR"/>
        </w:rPr>
      </w:pPr>
      <w:r w:rsidRPr="00BA4651">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47E330B" w14:textId="77777777" w:rsidR="00762EAA" w:rsidRPr="00BA4651" w:rsidRDefault="00762EAA" w:rsidP="00762EAA">
      <w:pPr>
        <w:pStyle w:val="3"/>
        <w:rPr>
          <w:rFonts w:ascii="Tahoma" w:hAnsi="Tahoma" w:cs="Tahoma"/>
          <w:color w:val="000000"/>
          <w:lang w:val="el-GR"/>
        </w:rPr>
      </w:pPr>
      <w:bookmarkStart w:id="20" w:name="_Toc89937009"/>
      <w:r w:rsidRPr="00BA4651">
        <w:rPr>
          <w:rFonts w:ascii="Tahoma" w:hAnsi="Tahoma" w:cs="Tahoma"/>
          <w:lang w:val="el-GR"/>
        </w:rPr>
        <w:t>2.1.5</w:t>
      </w:r>
      <w:r w:rsidR="00AF3590" w:rsidRPr="00BA4651">
        <w:rPr>
          <w:rFonts w:ascii="Tahoma" w:hAnsi="Tahoma" w:cs="Tahoma"/>
          <w:lang w:val="el-GR"/>
        </w:rPr>
        <w:t xml:space="preserve">. </w:t>
      </w:r>
      <w:r w:rsidRPr="00BA4651">
        <w:rPr>
          <w:rFonts w:ascii="Tahoma" w:hAnsi="Tahoma" w:cs="Tahoma"/>
          <w:lang w:val="el-GR"/>
        </w:rPr>
        <w:tab/>
        <w:t>Εγγυήσεις</w:t>
      </w:r>
      <w:bookmarkEnd w:id="20"/>
    </w:p>
    <w:p w14:paraId="087901AB" w14:textId="77777777" w:rsidR="00762EAA" w:rsidRPr="00BA4651" w:rsidRDefault="00762EAA" w:rsidP="00762EAA">
      <w:pPr>
        <w:rPr>
          <w:rFonts w:ascii="Tahoma" w:hAnsi="Tahoma" w:cs="Tahoma"/>
          <w:lang w:val="el-GR"/>
        </w:rPr>
      </w:pPr>
      <w:r w:rsidRPr="00BA4651">
        <w:rPr>
          <w:rFonts w:ascii="Tahoma" w:hAnsi="Tahoma" w:cs="Tahoma"/>
          <w:color w:val="000000"/>
          <w:lang w:val="el-GR"/>
        </w:rPr>
        <w:t xml:space="preserve">Οι εγγυητικές επιστολές των παραγράφων 2.2.2 και 4.1. εκδίδονται από πιστωτικά ιδρύματα </w:t>
      </w:r>
      <w:r w:rsidRPr="00BA4651">
        <w:rPr>
          <w:rFonts w:ascii="Tahoma" w:hAnsi="Tahoma" w:cs="Tahoma"/>
          <w:lang w:val="el-GR"/>
        </w:rPr>
        <w:t>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w:t>
      </w:r>
      <w:r w:rsidRPr="00BA4651">
        <w:rPr>
          <w:rFonts w:ascii="Tahoma" w:hAnsi="Tahoma" w:cs="Tahoma"/>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541BA57" w14:textId="77777777" w:rsidR="00762EAA" w:rsidRPr="00BA4651" w:rsidRDefault="00762EAA" w:rsidP="00762EAA">
      <w:pPr>
        <w:rPr>
          <w:rFonts w:ascii="Tahoma" w:hAnsi="Tahoma" w:cs="Tahoma"/>
          <w:lang w:val="el-GR"/>
        </w:rPr>
      </w:pPr>
      <w:r w:rsidRPr="00BA4651">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5965E7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Pr="00BA4651">
        <w:rPr>
          <w:rStyle w:val="ad"/>
          <w:rFonts w:ascii="Tahoma" w:hAnsi="Tahoma" w:cs="Tahoma"/>
          <w:color w:val="000000"/>
          <w:lang w:val="el-GR"/>
        </w:rPr>
        <w:footnoteReference w:id="5"/>
      </w:r>
      <w:r w:rsidRPr="00BA4651">
        <w:rPr>
          <w:rFonts w:ascii="Tahoma" w:hAnsi="Tahoma" w:cs="Tahoma"/>
          <w:color w:val="000000"/>
          <w:lang w:val="el-GR"/>
        </w:rPr>
        <w:t xml:space="preserve">. </w:t>
      </w:r>
    </w:p>
    <w:p w14:paraId="54B1EFCA" w14:textId="77777777" w:rsidR="00762EAA" w:rsidRPr="00BA4651" w:rsidRDefault="00762EAA" w:rsidP="00762EAA">
      <w:pPr>
        <w:rPr>
          <w:rFonts w:ascii="Tahoma" w:hAnsi="Tahoma" w:cs="Tahoma"/>
          <w:lang w:val="el-GR"/>
        </w:rPr>
      </w:pPr>
      <w:r w:rsidRPr="00BA4651">
        <w:rPr>
          <w:rFonts w:ascii="Tahoma" w:hAnsi="Tahoma" w:cs="Tahoma"/>
          <w:color w:val="000000"/>
          <w:lang w:val="el-GR"/>
        </w:rPr>
        <w:lastRenderedPageBreak/>
        <w:t>Η περ. αα’ του προηγούμενου εδαφίου ζ΄ δεν εφαρμόζεται για τις εγγυήσεις που παρέχονται με γραμμάτιο του Ταμείου Παρακαταθηκών και Δανείων.</w:t>
      </w:r>
    </w:p>
    <w:p w14:paraId="4948F0F3" w14:textId="77777777" w:rsidR="00E319B8" w:rsidRPr="00BA4651" w:rsidRDefault="00E319B8" w:rsidP="00E319B8">
      <w:pPr>
        <w:rPr>
          <w:rFonts w:ascii="Tahoma" w:hAnsi="Tahoma" w:cs="Tahoma"/>
          <w:color w:val="000000"/>
          <w:szCs w:val="22"/>
          <w:lang w:val="el-GR"/>
        </w:rPr>
      </w:pPr>
      <w:r w:rsidRPr="00BA4651">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0E50689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DC8C87D" w14:textId="77777777" w:rsidR="00762EAA" w:rsidRPr="00BA4651" w:rsidRDefault="00762EAA" w:rsidP="00762EAA">
      <w:pPr>
        <w:pStyle w:val="3"/>
        <w:rPr>
          <w:rFonts w:ascii="Tahoma" w:hAnsi="Tahoma" w:cs="Tahoma"/>
          <w:lang w:val="el-GR"/>
        </w:rPr>
      </w:pPr>
      <w:bookmarkStart w:id="21" w:name="_Toc89937010"/>
      <w:r w:rsidRPr="00BA4651">
        <w:rPr>
          <w:rFonts w:ascii="Tahoma" w:hAnsi="Tahoma" w:cs="Tahoma"/>
          <w:lang w:val="el-GR"/>
        </w:rPr>
        <w:t>2.1.6 Προστασία Προσωπικών Δεδομένων</w:t>
      </w:r>
      <w:bookmarkEnd w:id="21"/>
    </w:p>
    <w:p w14:paraId="5AC02B44" w14:textId="77777777" w:rsidR="00762EAA" w:rsidRPr="00BA4651" w:rsidRDefault="00762EAA" w:rsidP="00762EAA">
      <w:pPr>
        <w:rPr>
          <w:rFonts w:ascii="Tahoma" w:hAnsi="Tahoma" w:cs="Tahoma"/>
          <w:lang w:val="el-GR"/>
        </w:rPr>
      </w:pPr>
      <w:r w:rsidRPr="00BA4651">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1948B0F6" w14:textId="77777777" w:rsidR="00762EAA" w:rsidRPr="00BA4651" w:rsidRDefault="00762EAA" w:rsidP="00762EAA">
      <w:pPr>
        <w:pStyle w:val="20"/>
        <w:rPr>
          <w:rFonts w:ascii="Tahoma" w:hAnsi="Tahoma" w:cs="Tahoma"/>
          <w:lang w:val="el-GR"/>
        </w:rPr>
      </w:pPr>
      <w:bookmarkStart w:id="22" w:name="_Toc89937011"/>
      <w:r w:rsidRPr="00BA4651">
        <w:rPr>
          <w:rFonts w:ascii="Tahoma" w:hAnsi="Tahoma" w:cs="Tahoma"/>
          <w:lang w:val="el-GR"/>
        </w:rPr>
        <w:t>2.2</w:t>
      </w:r>
      <w:r w:rsidRPr="00BA4651">
        <w:rPr>
          <w:rFonts w:ascii="Tahoma" w:hAnsi="Tahoma" w:cs="Tahoma"/>
          <w:lang w:val="el-GR"/>
        </w:rPr>
        <w:tab/>
        <w:t>Δικαίωμα Συμμετοχής - Κριτήρια Ποιοτικής Επιλογής</w:t>
      </w:r>
      <w:bookmarkEnd w:id="22"/>
    </w:p>
    <w:p w14:paraId="14B99E5E" w14:textId="77777777" w:rsidR="00762EAA" w:rsidRPr="00BA4651" w:rsidRDefault="00762EAA" w:rsidP="00762EAA">
      <w:pPr>
        <w:pStyle w:val="3"/>
        <w:rPr>
          <w:rFonts w:ascii="Tahoma" w:hAnsi="Tahoma" w:cs="Tahoma"/>
          <w:lang w:val="el-GR"/>
        </w:rPr>
      </w:pPr>
      <w:bookmarkStart w:id="23" w:name="_Toc89937012"/>
      <w:r w:rsidRPr="00BA4651">
        <w:rPr>
          <w:rFonts w:ascii="Tahoma" w:hAnsi="Tahoma" w:cs="Tahoma"/>
          <w:lang w:val="el-GR"/>
        </w:rPr>
        <w:t>2.2.1</w:t>
      </w:r>
      <w:r w:rsidRPr="00BA4651">
        <w:rPr>
          <w:rFonts w:ascii="Tahoma" w:hAnsi="Tahoma" w:cs="Tahoma"/>
          <w:lang w:val="el-GR"/>
        </w:rPr>
        <w:tab/>
        <w:t>Δικαίωμα συμμετοχής</w:t>
      </w:r>
      <w:bookmarkEnd w:id="23"/>
      <w:r w:rsidRPr="00BA4651">
        <w:rPr>
          <w:rFonts w:ascii="Tahoma" w:hAnsi="Tahoma" w:cs="Tahoma"/>
          <w:lang w:val="el-GR"/>
        </w:rPr>
        <w:t xml:space="preserve"> </w:t>
      </w:r>
    </w:p>
    <w:p w14:paraId="2FFD3D30" w14:textId="77777777" w:rsidR="00762EAA" w:rsidRPr="00BA4651" w:rsidRDefault="00762EAA" w:rsidP="00762EAA">
      <w:pPr>
        <w:rPr>
          <w:rFonts w:ascii="Tahoma" w:hAnsi="Tahoma" w:cs="Tahoma"/>
          <w:lang w:val="el-GR"/>
        </w:rPr>
      </w:pPr>
      <w:r w:rsidRPr="00BA4651">
        <w:rPr>
          <w:rFonts w:ascii="Tahoma" w:hAnsi="Tahoma" w:cs="Tahoma"/>
          <w:b/>
          <w:bCs/>
          <w:lang w:val="el-GR"/>
        </w:rPr>
        <w:t>1.</w:t>
      </w:r>
      <w:r w:rsidRPr="00BA4651">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1212764" w14:textId="77777777" w:rsidR="00762EAA" w:rsidRPr="00BA4651" w:rsidRDefault="00762EAA" w:rsidP="00762EAA">
      <w:pPr>
        <w:rPr>
          <w:rFonts w:ascii="Tahoma" w:hAnsi="Tahoma" w:cs="Tahoma"/>
          <w:lang w:val="el-GR"/>
        </w:rPr>
      </w:pPr>
      <w:r w:rsidRPr="00BA4651">
        <w:rPr>
          <w:rFonts w:ascii="Tahoma" w:hAnsi="Tahoma" w:cs="Tahoma"/>
          <w:lang w:val="el-GR"/>
        </w:rPr>
        <w:t>α) κράτος-μέλος της Ένωσης,</w:t>
      </w:r>
    </w:p>
    <w:p w14:paraId="0FF0EFB6" w14:textId="77777777" w:rsidR="00762EAA" w:rsidRPr="00BA4651" w:rsidRDefault="00762EAA" w:rsidP="00762EAA">
      <w:pPr>
        <w:rPr>
          <w:rFonts w:ascii="Tahoma" w:hAnsi="Tahoma" w:cs="Tahoma"/>
          <w:lang w:val="el-GR"/>
        </w:rPr>
      </w:pPr>
      <w:r w:rsidRPr="00BA4651">
        <w:rPr>
          <w:rFonts w:ascii="Tahoma" w:hAnsi="Tahoma" w:cs="Tahoma"/>
          <w:lang w:val="el-GR"/>
        </w:rPr>
        <w:t>β) κράτος-μέλος του Ευρωπαϊκού Οικονομικού Χώρου (Ε.Ο.Χ.),</w:t>
      </w:r>
    </w:p>
    <w:p w14:paraId="2928DE6D" w14:textId="77777777" w:rsidR="00762EAA" w:rsidRPr="00BA4651" w:rsidRDefault="00762EAA" w:rsidP="00762EAA">
      <w:pPr>
        <w:rPr>
          <w:rFonts w:ascii="Tahoma" w:hAnsi="Tahoma" w:cs="Tahoma"/>
          <w:lang w:val="el-GR"/>
        </w:rPr>
      </w:pPr>
      <w:r w:rsidRPr="00BA4651">
        <w:rPr>
          <w:rFonts w:ascii="Tahoma" w:hAnsi="Tahoma" w:cs="Tahoma"/>
          <w:lang w:val="el-GR"/>
        </w:rPr>
        <w:t>γ) τρίτες χώρες που έχουν υπογράψει και κυρώσει τη ΣΔΣ</w:t>
      </w:r>
      <w:r w:rsidRPr="00BA4651">
        <w:rPr>
          <w:rStyle w:val="00"/>
          <w:rFonts w:ascii="Tahoma" w:hAnsi="Tahoma" w:cs="Tahoma"/>
          <w:lang w:val="el-GR"/>
        </w:rPr>
        <w:footnoteReference w:id="6"/>
      </w:r>
      <w:r w:rsidRPr="00BA4651">
        <w:rPr>
          <w:rFonts w:ascii="Tahoma" w:hAnsi="Tahoma" w:cs="Tahoma"/>
          <w:lang w:val="el-GR"/>
        </w:rPr>
        <w:t>, στο βαθμό που η υπό ανάθεση δημόσια σύμβαση καλύπτεται από τα Παραρτήματα 1, 2, 4, 5, 6 και 7</w:t>
      </w:r>
      <w:r w:rsidRPr="00BA4651">
        <w:rPr>
          <w:rFonts w:ascii="Tahoma" w:hAnsi="Tahoma" w:cs="Tahoma"/>
          <w:vertAlign w:val="superscript"/>
          <w:lang w:val="el-GR"/>
        </w:rPr>
        <w:footnoteReference w:id="7"/>
      </w:r>
      <w:r w:rsidRPr="00BA4651">
        <w:rPr>
          <w:rFonts w:ascii="Tahoma" w:hAnsi="Tahoma" w:cs="Tahoma"/>
          <w:lang w:val="el-GR"/>
        </w:rPr>
        <w:t xml:space="preserve"> και τις γενικές σημειώσεις του σχετικού με την Ένωση Προσαρτήματος </w:t>
      </w:r>
      <w:r w:rsidRPr="00BA4651">
        <w:rPr>
          <w:rFonts w:ascii="Tahoma" w:hAnsi="Tahoma" w:cs="Tahoma"/>
        </w:rPr>
        <w:t>I</w:t>
      </w:r>
      <w:r w:rsidRPr="00BA4651">
        <w:rPr>
          <w:rFonts w:ascii="Tahoma" w:hAnsi="Tahoma" w:cs="Tahoma"/>
          <w:lang w:val="el-GR"/>
        </w:rPr>
        <w:t xml:space="preserve"> της ως άνω Συμφωνίας, καθώς και </w:t>
      </w:r>
    </w:p>
    <w:p w14:paraId="1FE9D61D" w14:textId="77777777" w:rsidR="00762EAA" w:rsidRPr="00BA4651" w:rsidRDefault="00762EAA" w:rsidP="00762EAA">
      <w:pPr>
        <w:rPr>
          <w:rFonts w:ascii="Tahoma" w:hAnsi="Tahoma" w:cs="Tahoma"/>
          <w:b/>
          <w:bCs/>
          <w:lang w:val="el-GR"/>
        </w:rPr>
      </w:pPr>
      <w:r w:rsidRPr="00BA4651">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BA4651">
        <w:rPr>
          <w:rStyle w:val="ad"/>
          <w:rFonts w:ascii="Tahoma" w:hAnsi="Tahoma" w:cs="Tahoma"/>
          <w:lang w:val="el-GR"/>
        </w:rPr>
        <w:footnoteReference w:id="8"/>
      </w:r>
      <w:r w:rsidRPr="00BA4651">
        <w:rPr>
          <w:rFonts w:ascii="Tahoma" w:hAnsi="Tahoma" w:cs="Tahoma"/>
          <w:lang w:val="el-GR"/>
        </w:rPr>
        <w:t>.</w:t>
      </w:r>
    </w:p>
    <w:p w14:paraId="68C7DA31" w14:textId="77777777" w:rsidR="00762EAA" w:rsidRPr="00BA4651" w:rsidRDefault="00762EAA" w:rsidP="00762EAA">
      <w:pPr>
        <w:rPr>
          <w:rFonts w:ascii="Tahoma" w:hAnsi="Tahoma" w:cs="Tahoma"/>
          <w:b/>
          <w:bCs/>
          <w:lang w:val="el-GR"/>
        </w:rPr>
      </w:pPr>
      <w:r w:rsidRPr="00BA4651">
        <w:rPr>
          <w:rFonts w:ascii="Tahoma" w:hAnsi="Tahoma"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BA4651">
        <w:rPr>
          <w:rStyle w:val="00"/>
          <w:rFonts w:ascii="Tahoma" w:hAnsi="Tahoma" w:cs="Tahoma"/>
          <w:lang w:val="el-GR"/>
        </w:rPr>
        <w:footnoteReference w:id="9"/>
      </w:r>
      <w:r w:rsidRPr="00BA4651">
        <w:rPr>
          <w:rFonts w:ascii="Tahoma" w:hAnsi="Tahoma" w:cs="Tahoma"/>
          <w:lang w:val="el-GR"/>
        </w:rPr>
        <w:t>.</w:t>
      </w:r>
    </w:p>
    <w:p w14:paraId="560A8AD4" w14:textId="77777777" w:rsidR="00762EAA" w:rsidRPr="00BA4651" w:rsidRDefault="00762EAA" w:rsidP="00762EAA">
      <w:pPr>
        <w:rPr>
          <w:rFonts w:ascii="Tahoma" w:hAnsi="Tahoma" w:cs="Tahoma"/>
          <w:lang w:val="el-GR"/>
        </w:rPr>
      </w:pPr>
      <w:r w:rsidRPr="00BA4651">
        <w:rPr>
          <w:rFonts w:ascii="Tahoma" w:hAnsi="Tahoma" w:cs="Tahoma"/>
          <w:b/>
          <w:bCs/>
          <w:lang w:val="el-GR"/>
        </w:rPr>
        <w:t>2.</w:t>
      </w:r>
      <w:r w:rsidRPr="00BA4651">
        <w:rPr>
          <w:rFonts w:ascii="Tahoma" w:hAnsi="Tahoma" w:cs="Tahoma"/>
          <w:lang w:val="el-GR"/>
        </w:rPr>
        <w:t xml:space="preserve"> </w:t>
      </w:r>
      <w:r w:rsidRPr="00BA4651">
        <w:rPr>
          <w:rFonts w:ascii="Tahoma" w:hAnsi="Tahoma" w:cs="Tahoma"/>
          <w:szCs w:val="22"/>
          <w:lang w:val="el-GR"/>
        </w:rPr>
        <w:t xml:space="preserve">Οικονομικός φορέας συμμετέχει είτε μεμονωμένα είτε ως μέλος ένωσης. </w:t>
      </w:r>
      <w:r w:rsidRPr="00BA4651">
        <w:rPr>
          <w:rFonts w:ascii="Tahoma" w:hAnsi="Tahoma" w:cs="Tahoma"/>
          <w:lang w:val="el-GR"/>
        </w:rPr>
        <w:t xml:space="preserve">Οι ενώσεις οικονομικών φορέων, συμπεριλαμβανομένων και των προσωρινών συμπράξεων, δεν απαιτείται να περιβληθούν </w:t>
      </w:r>
      <w:r w:rsidRPr="00BA4651">
        <w:rPr>
          <w:rFonts w:ascii="Tahoma" w:hAnsi="Tahoma" w:cs="Tahoma"/>
          <w:lang w:val="el-GR"/>
        </w:rPr>
        <w:lastRenderedPageBreak/>
        <w:t>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D7CB89C" w14:textId="77777777" w:rsidR="00762EAA" w:rsidRPr="00BA4651" w:rsidRDefault="00762EAA" w:rsidP="00762EAA">
      <w:pPr>
        <w:rPr>
          <w:rFonts w:ascii="Tahoma" w:hAnsi="Tahoma" w:cs="Tahoma"/>
          <w:lang w:val="el-GR"/>
        </w:rPr>
      </w:pPr>
      <w:r w:rsidRPr="00BA4651">
        <w:rPr>
          <w:rFonts w:ascii="Tahoma" w:hAnsi="Tahoma"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BA4651">
        <w:rPr>
          <w:rStyle w:val="FootnoteReference2"/>
          <w:rFonts w:ascii="Tahoma" w:hAnsi="Tahoma" w:cs="Tahoma"/>
          <w:szCs w:val="22"/>
          <w:lang w:val="el-GR"/>
        </w:rPr>
        <w:t xml:space="preserve"> </w:t>
      </w:r>
      <w:r w:rsidRPr="00BA4651">
        <w:rPr>
          <w:rFonts w:ascii="Tahoma" w:hAnsi="Tahoma" w:cs="Tahoma"/>
          <w:lang w:val="el-GR"/>
        </w:rPr>
        <w:t xml:space="preserve"> </w:t>
      </w:r>
    </w:p>
    <w:p w14:paraId="64C33174" w14:textId="77777777" w:rsidR="00762EAA" w:rsidRPr="00BA4651" w:rsidRDefault="00762EAA" w:rsidP="00762EAA">
      <w:pPr>
        <w:pStyle w:val="3"/>
        <w:rPr>
          <w:rFonts w:ascii="Tahoma" w:hAnsi="Tahoma" w:cs="Tahoma"/>
          <w:lang w:val="el-GR"/>
        </w:rPr>
      </w:pPr>
      <w:bookmarkStart w:id="24" w:name="_Toc89937013"/>
      <w:r w:rsidRPr="00BA4651">
        <w:rPr>
          <w:rFonts w:ascii="Tahoma" w:hAnsi="Tahoma" w:cs="Tahoma"/>
          <w:lang w:val="el-GR"/>
        </w:rPr>
        <w:t>2.2.2</w:t>
      </w:r>
      <w:r w:rsidRPr="00BA4651">
        <w:rPr>
          <w:rFonts w:ascii="Tahoma" w:hAnsi="Tahoma" w:cs="Tahoma"/>
          <w:lang w:val="el-GR"/>
        </w:rPr>
        <w:tab/>
      </w:r>
      <w:r w:rsidR="0026086D" w:rsidRPr="00BA4651">
        <w:rPr>
          <w:rFonts w:ascii="Tahoma" w:hAnsi="Tahoma" w:cs="Tahoma"/>
          <w:lang w:val="el-GR"/>
        </w:rPr>
        <w:t xml:space="preserve"> </w:t>
      </w:r>
      <w:r w:rsidRPr="00BA4651">
        <w:rPr>
          <w:rFonts w:ascii="Tahoma" w:hAnsi="Tahoma" w:cs="Tahoma"/>
          <w:lang w:val="el-GR"/>
        </w:rPr>
        <w:t>Εγγύηση συμμετοχής</w:t>
      </w:r>
      <w:bookmarkEnd w:id="24"/>
    </w:p>
    <w:p w14:paraId="2F4D27DA" w14:textId="77777777" w:rsidR="00A3560D" w:rsidRPr="00BA4651" w:rsidRDefault="00762EAA" w:rsidP="00762EAA">
      <w:pPr>
        <w:rPr>
          <w:rFonts w:ascii="Tahoma" w:hAnsi="Tahoma" w:cs="Tahoma"/>
          <w:lang w:val="el-GR"/>
        </w:rPr>
      </w:pPr>
      <w:r w:rsidRPr="00BA4651">
        <w:rPr>
          <w:rFonts w:ascii="Tahoma" w:hAnsi="Tahoma" w:cs="Tahoma"/>
          <w:b/>
          <w:bCs/>
          <w:lang w:val="el-GR"/>
        </w:rPr>
        <w:t xml:space="preserve">2.2.2.1. </w:t>
      </w:r>
      <w:r w:rsidRPr="00BA4651">
        <w:rPr>
          <w:rFonts w:ascii="Tahoma" w:hAnsi="Tahoma" w:cs="Tahoma"/>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A3560D" w:rsidRPr="00BA4651">
        <w:rPr>
          <w:rFonts w:ascii="Tahoma" w:hAnsi="Tahoma" w:cs="Tahoma"/>
          <w:lang w:val="el-GR"/>
        </w:rPr>
        <w:t>σύμφωνα με το αντίστοιχο υπόδειγμα της παρούσας.</w:t>
      </w:r>
    </w:p>
    <w:p w14:paraId="3DFEA193" w14:textId="77777777" w:rsidR="00863563" w:rsidRPr="00BA4651" w:rsidRDefault="00D469A5" w:rsidP="00863563">
      <w:pPr>
        <w:tabs>
          <w:tab w:val="left" w:pos="0"/>
          <w:tab w:val="left" w:pos="1134"/>
        </w:tabs>
        <w:spacing w:before="240"/>
        <w:contextualSpacing/>
        <w:rPr>
          <w:rFonts w:ascii="Tahoma" w:hAnsi="Tahoma" w:cs="Tahoma"/>
          <w:b/>
          <w:szCs w:val="22"/>
          <w:lang w:val="el-GR"/>
        </w:rPr>
      </w:pPr>
      <w:r w:rsidRPr="00BA4651">
        <w:rPr>
          <w:rFonts w:ascii="Tahoma" w:hAnsi="Tahoma" w:cs="Tahoma"/>
          <w:szCs w:val="22"/>
          <w:lang w:val="el-GR"/>
        </w:rPr>
        <w:t xml:space="preserve">Το ποσό της εγγυητικής επιστολής θα πρέπει να καλύπτει σε ευρώ (€) ποσοστό </w:t>
      </w:r>
      <w:r w:rsidRPr="00BA4651">
        <w:rPr>
          <w:rFonts w:ascii="Tahoma" w:hAnsi="Tahoma" w:cs="Tahoma"/>
          <w:b/>
          <w:szCs w:val="22"/>
          <w:lang w:val="el-GR"/>
        </w:rPr>
        <w:t>2%</w:t>
      </w:r>
      <w:r w:rsidRPr="00BA4651">
        <w:rPr>
          <w:rFonts w:ascii="Tahoma" w:hAnsi="Tahoma" w:cs="Tahoma"/>
          <w:szCs w:val="22"/>
          <w:lang w:val="el-GR"/>
        </w:rPr>
        <w:t xml:space="preserve"> του προϋπολογισμού του Έργου (μη</w:t>
      </w:r>
      <w:r w:rsidR="00E120FF" w:rsidRPr="00BA4651">
        <w:rPr>
          <w:rFonts w:ascii="Tahoma" w:hAnsi="Tahoma" w:cs="Tahoma"/>
          <w:szCs w:val="22"/>
          <w:lang w:val="el-GR"/>
        </w:rPr>
        <w:t xml:space="preserve"> συμπεριλαμβανομένου ΦΠΑ και του δικαιώματος  προαίρεσης), ήτοι χίλια ε</w:t>
      </w:r>
      <w:r w:rsidRPr="00BA4651">
        <w:rPr>
          <w:rFonts w:ascii="Tahoma" w:hAnsi="Tahoma" w:cs="Tahoma"/>
          <w:szCs w:val="22"/>
          <w:lang w:val="el-GR"/>
        </w:rPr>
        <w:t>πτακ</w:t>
      </w:r>
      <w:r w:rsidR="00E120FF" w:rsidRPr="00BA4651">
        <w:rPr>
          <w:rFonts w:ascii="Tahoma" w:hAnsi="Tahoma" w:cs="Tahoma"/>
          <w:szCs w:val="22"/>
          <w:lang w:val="el-GR"/>
        </w:rPr>
        <w:t>όσια ογδόντα τέσσερα ευρώ και ενενήντα δύο λεπτά</w:t>
      </w:r>
      <w:r w:rsidRPr="00BA4651">
        <w:rPr>
          <w:rFonts w:ascii="Tahoma" w:hAnsi="Tahoma" w:cs="Tahoma"/>
          <w:szCs w:val="22"/>
          <w:lang w:val="el-GR"/>
        </w:rPr>
        <w:t xml:space="preserve"> </w:t>
      </w:r>
      <w:r w:rsidRPr="00BA4651">
        <w:rPr>
          <w:rFonts w:ascii="Tahoma" w:hAnsi="Tahoma" w:cs="Tahoma"/>
          <w:b/>
          <w:szCs w:val="22"/>
          <w:lang w:val="el-GR"/>
        </w:rPr>
        <w:t>(1.784,92 €).</w:t>
      </w:r>
    </w:p>
    <w:p w14:paraId="6C8953E6" w14:textId="77777777" w:rsidR="00E120FF" w:rsidRPr="00BA4651" w:rsidRDefault="00E120FF" w:rsidP="00863563">
      <w:pPr>
        <w:tabs>
          <w:tab w:val="left" w:pos="0"/>
          <w:tab w:val="left" w:pos="1134"/>
        </w:tabs>
        <w:spacing w:before="240"/>
        <w:contextualSpacing/>
        <w:rPr>
          <w:rFonts w:ascii="Tahoma" w:hAnsi="Tahoma" w:cs="Tahoma"/>
          <w:lang w:val="el-GR"/>
        </w:rPr>
      </w:pPr>
    </w:p>
    <w:p w14:paraId="6B64940A" w14:textId="77777777" w:rsidR="00762EAA" w:rsidRPr="00BA4651" w:rsidRDefault="00762EAA" w:rsidP="00762EAA">
      <w:pPr>
        <w:rPr>
          <w:rFonts w:ascii="Tahoma" w:hAnsi="Tahoma" w:cs="Tahoma"/>
          <w:lang w:val="el-GR"/>
        </w:rPr>
      </w:pPr>
      <w:r w:rsidRPr="00BA4651">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C903CA5" w14:textId="77777777" w:rsidR="00762EAA" w:rsidRPr="00BA4651" w:rsidRDefault="00762EAA" w:rsidP="00762EAA">
      <w:pPr>
        <w:rPr>
          <w:rFonts w:ascii="Tahoma" w:hAnsi="Tahoma" w:cs="Tahoma"/>
          <w:bCs/>
          <w:lang w:val="el-GR"/>
        </w:rPr>
      </w:pPr>
      <w:r w:rsidRPr="00BA4651">
        <w:rPr>
          <w:rFonts w:ascii="Tahoma" w:hAnsi="Tahoma" w:cs="Tahoma"/>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147346E8" w14:textId="77777777" w:rsidR="00762EAA" w:rsidRPr="00BA4651" w:rsidRDefault="00762EAA" w:rsidP="00762EAA">
      <w:pPr>
        <w:rPr>
          <w:rFonts w:ascii="Tahoma" w:hAnsi="Tahoma" w:cs="Tahoma"/>
          <w:lang w:val="el-GR"/>
        </w:rPr>
      </w:pPr>
      <w:r w:rsidRPr="00BA4651">
        <w:rPr>
          <w:rFonts w:ascii="Tahoma" w:hAnsi="Tahoma"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2573F844" w14:textId="77777777" w:rsidR="00762EAA" w:rsidRPr="00BA4651" w:rsidRDefault="00762EAA" w:rsidP="00762EAA">
      <w:pPr>
        <w:rPr>
          <w:rFonts w:ascii="Tahoma" w:hAnsi="Tahoma" w:cs="Tahoma"/>
          <w:lang w:val="el-GR"/>
        </w:rPr>
      </w:pPr>
      <w:r w:rsidRPr="00BA4651">
        <w:rPr>
          <w:rFonts w:ascii="Tahoma" w:hAnsi="Tahoma" w:cs="Tahoma"/>
          <w:b/>
          <w:bCs/>
          <w:lang w:val="el-GR"/>
        </w:rPr>
        <w:t>2.2.2.2.</w:t>
      </w:r>
      <w:r w:rsidRPr="00BA4651">
        <w:rPr>
          <w:rFonts w:ascii="Tahoma" w:hAnsi="Tahoma" w:cs="Tahoma"/>
          <w:b/>
          <w:lang w:val="el-GR"/>
        </w:rPr>
        <w:t xml:space="preserve"> </w:t>
      </w:r>
      <w:r w:rsidRPr="00BA4651">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6D081534" w14:textId="77777777" w:rsidR="00762EAA" w:rsidRPr="00BA4651" w:rsidRDefault="00762EAA" w:rsidP="00762EAA">
      <w:pPr>
        <w:rPr>
          <w:rFonts w:ascii="Tahoma" w:hAnsi="Tahoma" w:cs="Tahoma"/>
          <w:lang w:val="el-GR"/>
        </w:rPr>
      </w:pPr>
      <w:r w:rsidRPr="00BA4651">
        <w:rPr>
          <w:rFonts w:ascii="Tahoma" w:hAnsi="Tahoma" w:cs="Tahoma"/>
          <w:bCs/>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BA4651">
        <w:rPr>
          <w:rFonts w:ascii="Tahoma" w:hAnsi="Tahoma" w:cs="Tahoma"/>
          <w:lang w:val="el-GR"/>
        </w:rPr>
        <w:t>.</w:t>
      </w:r>
      <w:r w:rsidRPr="00BA4651">
        <w:rPr>
          <w:rStyle w:val="WW-FootnoteReference17"/>
          <w:rFonts w:ascii="Tahoma" w:hAnsi="Tahoma" w:cs="Tahoma"/>
          <w:lang w:val="el-GR"/>
        </w:rPr>
        <w:t xml:space="preserve"> </w:t>
      </w:r>
    </w:p>
    <w:p w14:paraId="6A225730" w14:textId="77777777" w:rsidR="006610A6" w:rsidRPr="00BA4651" w:rsidRDefault="00762EAA" w:rsidP="00762EAA">
      <w:pPr>
        <w:rPr>
          <w:rFonts w:ascii="Tahoma" w:hAnsi="Tahoma" w:cs="Tahoma"/>
          <w:lang w:val="el-GR"/>
        </w:rPr>
      </w:pPr>
      <w:r w:rsidRPr="00BA4651">
        <w:rPr>
          <w:rFonts w:ascii="Tahoma" w:hAnsi="Tahoma" w:cs="Tahoma"/>
          <w:b/>
          <w:bCs/>
          <w:lang w:val="el-GR"/>
        </w:rPr>
        <w:t xml:space="preserve">2.2.2.3. </w:t>
      </w:r>
      <w:r w:rsidRPr="00BA4651">
        <w:rPr>
          <w:rFonts w:ascii="Tahoma" w:hAnsi="Tahoma" w:cs="Tahoma"/>
          <w:lang w:val="el-GR"/>
        </w:rPr>
        <w:t xml:space="preserve">Η εγγύηση συμμετοχής καταπίπτει, εάν ο προσφέρων: </w:t>
      </w:r>
    </w:p>
    <w:p w14:paraId="4277AA79" w14:textId="77777777" w:rsidR="006610A6" w:rsidRPr="00BA4651" w:rsidRDefault="00762EAA" w:rsidP="00762EAA">
      <w:pPr>
        <w:rPr>
          <w:rFonts w:ascii="Tahoma" w:hAnsi="Tahoma" w:cs="Tahoma"/>
          <w:lang w:val="el-GR"/>
        </w:rPr>
      </w:pPr>
      <w:r w:rsidRPr="00BA4651">
        <w:rPr>
          <w:rFonts w:ascii="Tahoma" w:hAnsi="Tahoma" w:cs="Tahoma"/>
          <w:lang w:val="el-GR"/>
        </w:rPr>
        <w:t xml:space="preserve">α) αποσύρει την προσφορά του κατά τη διάρκεια ισχύος αυτής, </w:t>
      </w:r>
    </w:p>
    <w:p w14:paraId="03D3BC3A" w14:textId="77777777" w:rsidR="0005414B" w:rsidRPr="00BA4651" w:rsidRDefault="00762EAA" w:rsidP="00762EAA">
      <w:pPr>
        <w:rPr>
          <w:rFonts w:ascii="Tahoma" w:hAnsi="Tahoma" w:cs="Tahoma"/>
          <w:i/>
          <w:color w:val="5B9BD5"/>
          <w:lang w:val="el-GR"/>
        </w:rPr>
      </w:pPr>
      <w:r w:rsidRPr="00BA4651">
        <w:rPr>
          <w:rFonts w:ascii="Tahoma" w:hAnsi="Tahoma" w:cs="Tahoma"/>
          <w:lang w:val="el-GR"/>
        </w:rPr>
        <w:t>β) παρέχει, εν γνώσει του, ψευδή στοιχεία ή πληροφορίες που αναφέρονται στις παραγράφους 2.2.3 έως 2.2.8</w:t>
      </w:r>
      <w:r w:rsidR="0005414B" w:rsidRPr="00BA4651">
        <w:rPr>
          <w:rFonts w:ascii="Tahoma" w:hAnsi="Tahoma" w:cs="Tahoma"/>
          <w:lang w:val="el-GR"/>
        </w:rPr>
        <w:t>,</w:t>
      </w:r>
      <w:r w:rsidRPr="00BA4651">
        <w:rPr>
          <w:rFonts w:ascii="Tahoma" w:hAnsi="Tahoma" w:cs="Tahoma"/>
          <w:lang w:val="el-GR"/>
        </w:rPr>
        <w:t xml:space="preserve"> </w:t>
      </w:r>
    </w:p>
    <w:p w14:paraId="6CE8AF7F" w14:textId="77777777" w:rsidR="002B3DB1" w:rsidRPr="00BA4651" w:rsidRDefault="00762EAA" w:rsidP="00762EAA">
      <w:pPr>
        <w:rPr>
          <w:rFonts w:ascii="Tahoma" w:hAnsi="Tahoma" w:cs="Tahoma"/>
          <w:lang w:val="el-GR"/>
        </w:rPr>
      </w:pPr>
      <w:r w:rsidRPr="00BA4651">
        <w:rPr>
          <w:rFonts w:ascii="Tahoma" w:hAnsi="Tahoma" w:cs="Tahoma"/>
          <w:lang w:val="el-GR"/>
        </w:rPr>
        <w:t>γ) δεν προσκομίσει εγκαίρως τα προβλεπόμενα από την παρούσα δικαιολογητικά (παράγραφοι 2.2.9 και 3.2),</w:t>
      </w:r>
    </w:p>
    <w:p w14:paraId="35A17E58" w14:textId="77777777" w:rsidR="002B3DB1" w:rsidRPr="00BA4651" w:rsidRDefault="00762EAA" w:rsidP="00762EAA">
      <w:pPr>
        <w:rPr>
          <w:rFonts w:ascii="Tahoma" w:hAnsi="Tahoma" w:cs="Tahoma"/>
          <w:lang w:val="el-GR"/>
        </w:rPr>
      </w:pPr>
      <w:r w:rsidRPr="00BA4651">
        <w:rPr>
          <w:rFonts w:ascii="Tahoma" w:hAnsi="Tahoma" w:cs="Tahoma"/>
          <w:lang w:val="el-GR"/>
        </w:rPr>
        <w:t xml:space="preserve">δ) δεν προσέλθει εγκαίρως για υπογραφή του συμφωνητικού, </w:t>
      </w:r>
    </w:p>
    <w:p w14:paraId="0F78BC54" w14:textId="77777777" w:rsidR="0005414B" w:rsidRPr="00BA4651" w:rsidRDefault="00762EAA" w:rsidP="00762EAA">
      <w:pPr>
        <w:rPr>
          <w:rFonts w:ascii="Tahoma" w:hAnsi="Tahoma" w:cs="Tahoma"/>
          <w:lang w:val="el-GR"/>
        </w:rPr>
      </w:pPr>
      <w:r w:rsidRPr="00BA4651">
        <w:rPr>
          <w:rFonts w:ascii="Tahoma" w:hAnsi="Tahoma" w:cs="Tahoma"/>
          <w:lang w:val="el-GR"/>
        </w:rPr>
        <w:t>ε) υποβάλει μη κατάλληλη προσφορά, με την έννοια της περ. 46 της παρ. 1 του άρθρου 2 του ν. 4412/2016,</w:t>
      </w:r>
    </w:p>
    <w:p w14:paraId="25DDAB7F" w14:textId="77777777" w:rsidR="002B3DB1" w:rsidRPr="00BA4651" w:rsidRDefault="00762EAA" w:rsidP="00762EAA">
      <w:pPr>
        <w:rPr>
          <w:rFonts w:ascii="Tahoma" w:hAnsi="Tahoma" w:cs="Tahoma"/>
          <w:lang w:val="el-GR"/>
        </w:rPr>
      </w:pPr>
      <w:r w:rsidRPr="00BA4651">
        <w:rPr>
          <w:rFonts w:ascii="Tahoma" w:hAnsi="Tahoma" w:cs="Tahoma"/>
          <w:lang w:val="el-GR"/>
        </w:rPr>
        <w:t>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w:t>
      </w:r>
    </w:p>
    <w:p w14:paraId="4408FDD4" w14:textId="77777777" w:rsidR="00762EAA" w:rsidRPr="00BA4651" w:rsidRDefault="00762EAA" w:rsidP="00762EAA">
      <w:pPr>
        <w:rPr>
          <w:rFonts w:ascii="Tahoma" w:hAnsi="Tahoma" w:cs="Tahoma"/>
          <w:color w:val="000000"/>
          <w:lang w:val="el-GR"/>
        </w:rPr>
      </w:pPr>
      <w:r w:rsidRPr="00BA4651">
        <w:rPr>
          <w:rFonts w:ascii="Tahoma" w:hAnsi="Tahoma" w:cs="Tahoma"/>
          <w:lang w:val="el-GR"/>
        </w:rPr>
        <w:t>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7FE8DED" w14:textId="77777777" w:rsidR="00762EAA" w:rsidRPr="00BA4651" w:rsidRDefault="00762EAA" w:rsidP="00762EAA">
      <w:pPr>
        <w:pStyle w:val="3"/>
        <w:rPr>
          <w:rFonts w:ascii="Tahoma" w:hAnsi="Tahoma" w:cs="Tahoma"/>
          <w:lang w:val="el-GR"/>
        </w:rPr>
      </w:pPr>
      <w:bookmarkStart w:id="25" w:name="_Toc89937014"/>
      <w:r w:rsidRPr="00BA4651">
        <w:rPr>
          <w:rFonts w:ascii="Tahoma" w:hAnsi="Tahoma" w:cs="Tahoma"/>
          <w:lang w:val="el-GR"/>
        </w:rPr>
        <w:lastRenderedPageBreak/>
        <w:t>2.2.3</w:t>
      </w:r>
      <w:r w:rsidRPr="00BA4651">
        <w:rPr>
          <w:rFonts w:ascii="Tahoma" w:hAnsi="Tahoma" w:cs="Tahoma"/>
          <w:lang w:val="el-GR"/>
        </w:rPr>
        <w:tab/>
      </w:r>
      <w:r w:rsidR="00844FE2" w:rsidRPr="00BA4651">
        <w:rPr>
          <w:rFonts w:ascii="Tahoma" w:hAnsi="Tahoma" w:cs="Tahoma"/>
          <w:lang w:val="el-GR"/>
        </w:rPr>
        <w:t xml:space="preserve"> </w:t>
      </w:r>
      <w:r w:rsidRPr="00BA4651">
        <w:rPr>
          <w:rFonts w:ascii="Tahoma" w:hAnsi="Tahoma" w:cs="Tahoma"/>
          <w:lang w:val="el-GR"/>
        </w:rPr>
        <w:t>Λόγοι αποκλεισμού</w:t>
      </w:r>
      <w:bookmarkEnd w:id="25"/>
    </w:p>
    <w:p w14:paraId="6B9783C1" w14:textId="77777777" w:rsidR="00762EAA" w:rsidRPr="00BA4651" w:rsidRDefault="00762EAA" w:rsidP="00762EAA">
      <w:pPr>
        <w:rPr>
          <w:rFonts w:ascii="Tahoma" w:hAnsi="Tahoma" w:cs="Tahoma"/>
          <w:lang w:val="el-GR"/>
        </w:rPr>
      </w:pPr>
      <w:r w:rsidRPr="00BA4651">
        <w:rPr>
          <w:rFonts w:ascii="Tahoma" w:hAnsi="Tahoma" w:cs="Tahoma"/>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EA667F8"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2.2.3.1. </w:t>
      </w:r>
      <w:r w:rsidRPr="00BA4651">
        <w:rPr>
          <w:rFonts w:ascii="Tahoma" w:hAnsi="Tahoma" w:cs="Tahoma"/>
          <w:lang w:val="el-GR"/>
        </w:rPr>
        <w:t xml:space="preserve"> Όταν υπάρχει σε βάρος του αμετάκλητη καταδικαστική απόφαση για ένα από τα ακόλουθα εγκλήματα: </w:t>
      </w:r>
    </w:p>
    <w:p w14:paraId="40EF5B74" w14:textId="77777777" w:rsidR="00762EAA" w:rsidRPr="00BA4651" w:rsidRDefault="00762EAA" w:rsidP="00762EAA">
      <w:pPr>
        <w:rPr>
          <w:rFonts w:ascii="Tahoma" w:hAnsi="Tahoma" w:cs="Tahoma"/>
          <w:lang w:val="el-GR"/>
        </w:rPr>
      </w:pPr>
      <w:r w:rsidRPr="00BA4651">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A4651">
        <w:rPr>
          <w:rFonts w:ascii="Tahoma" w:hAnsi="Tahoma" w:cs="Tahoma"/>
        </w:rPr>
        <w:t>L</w:t>
      </w:r>
      <w:r w:rsidRPr="00BA4651">
        <w:rPr>
          <w:rFonts w:ascii="Tahoma" w:hAnsi="Tahoma" w:cs="Tahoma"/>
          <w:lang w:val="el-GR"/>
        </w:rPr>
        <w:t xml:space="preserve"> 300 της 11.11.2008 σ.42), και τα εγκλήματα του άρθρου 187 του Ποινικού Κώδικα (εγκληματική οργάνωση),</w:t>
      </w:r>
    </w:p>
    <w:p w14:paraId="39943A1F" w14:textId="77777777" w:rsidR="00762EAA" w:rsidRPr="00BA4651" w:rsidRDefault="00762EAA" w:rsidP="00762EAA">
      <w:pPr>
        <w:rPr>
          <w:rFonts w:ascii="Tahoma" w:hAnsi="Tahoma" w:cs="Tahoma"/>
          <w:lang w:val="el-GR"/>
        </w:rPr>
      </w:pPr>
      <w:r w:rsidRPr="00BA4651">
        <w:rPr>
          <w:rFonts w:ascii="Tahoma" w:hAnsi="Tahoma" w:cs="Tahoma"/>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A4651">
        <w:rPr>
          <w:rFonts w:ascii="Tahoma" w:hAnsi="Tahoma" w:cs="Tahoma"/>
        </w:rPr>
        <w:t>C</w:t>
      </w:r>
      <w:r w:rsidRPr="00BA4651">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BA4651">
        <w:rPr>
          <w:rFonts w:ascii="Tahoma" w:hAnsi="Tahoma" w:cs="Tahoma"/>
        </w:rPr>
        <w:t>L</w:t>
      </w:r>
      <w:r w:rsidRPr="00BA4651">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6868DF5" w14:textId="77777777" w:rsidR="00762EAA" w:rsidRPr="00BA4651" w:rsidRDefault="00762EAA" w:rsidP="00762EAA">
      <w:pPr>
        <w:rPr>
          <w:rFonts w:ascii="Tahoma" w:hAnsi="Tahoma" w:cs="Tahoma"/>
          <w:lang w:val="el-GR"/>
        </w:rPr>
      </w:pPr>
      <w:r w:rsidRPr="00BA4651">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BA4651">
        <w:rPr>
          <w:rFonts w:ascii="Tahoma" w:hAnsi="Tahoma" w:cs="Tahoma"/>
          <w:vertAlign w:val="superscript"/>
          <w:lang w:val="el-GR"/>
        </w:rPr>
        <w:t>ης</w:t>
      </w:r>
      <w:r w:rsidRPr="00BA4651">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BA4651">
        <w:rPr>
          <w:rFonts w:ascii="Tahoma" w:hAnsi="Tahoma" w:cs="Tahoma"/>
          <w:lang w:val="en-US"/>
        </w:rPr>
        <w:t>L</w:t>
      </w:r>
      <w:r w:rsidRPr="00BA4651">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BA4651">
        <w:rPr>
          <w:rFonts w:ascii="Tahoma" w:hAnsi="Tahoma" w:cs="Tahoma"/>
          <w:szCs w:val="22"/>
          <w:lang w:val="el-GR"/>
        </w:rPr>
        <w:t>386Β (</w:t>
      </w:r>
      <w:r w:rsidRPr="00BA4651">
        <w:rPr>
          <w:rFonts w:ascii="Tahoma" w:hAnsi="Tahoma" w:cs="Tahoma"/>
          <w:szCs w:val="22"/>
          <w:lang w:val="el-GR" w:eastAsia="el-GR"/>
        </w:rPr>
        <w:t>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BA4651">
        <w:rPr>
          <w:rFonts w:ascii="Tahoma" w:hAnsi="Tahoma" w:cs="Tahoma"/>
          <w:lang w:val="el-GR"/>
        </w:rPr>
        <w:t xml:space="preserve"> </w:t>
      </w:r>
    </w:p>
    <w:p w14:paraId="7300A98C" w14:textId="77777777" w:rsidR="00762EAA" w:rsidRPr="00BA4651" w:rsidRDefault="00762EAA" w:rsidP="00762EAA">
      <w:pPr>
        <w:rPr>
          <w:rFonts w:ascii="Tahoma" w:hAnsi="Tahoma" w:cs="Tahoma"/>
          <w:lang w:val="el-GR"/>
        </w:rPr>
      </w:pPr>
      <w:r w:rsidRPr="00BA4651">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BA4651">
        <w:rPr>
          <w:rFonts w:ascii="Tahoma" w:hAnsi="Tahoma" w:cs="Tahoma"/>
          <w:vertAlign w:val="superscript"/>
          <w:lang w:val="el-GR"/>
        </w:rPr>
        <w:t>ης</w:t>
      </w:r>
      <w:r w:rsidRPr="00BA4651">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BA4651">
        <w:rPr>
          <w:rFonts w:ascii="Tahoma" w:hAnsi="Tahoma" w:cs="Tahoma"/>
        </w:rPr>
        <w:t>L</w:t>
      </w:r>
      <w:r w:rsidRPr="00BA4651">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7B754CE0" w14:textId="77777777" w:rsidR="00762EAA" w:rsidRPr="00BA4651" w:rsidRDefault="00762EAA" w:rsidP="00762EAA">
      <w:pPr>
        <w:rPr>
          <w:rFonts w:ascii="Tahoma" w:hAnsi="Tahoma" w:cs="Tahoma"/>
          <w:lang w:val="el-GR"/>
        </w:rPr>
      </w:pPr>
      <w:r w:rsidRPr="00BA4651">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BA4651">
        <w:rPr>
          <w:rFonts w:ascii="Tahoma" w:hAnsi="Tahoma" w:cs="Tahoma"/>
          <w:lang w:val="en-US"/>
        </w:rPr>
        <w:t>L</w:t>
      </w:r>
      <w:r w:rsidRPr="00BA4651">
        <w:rPr>
          <w:rFonts w:ascii="Tahoma" w:hAnsi="Tahoma" w:cs="Tahoma"/>
          <w:lang w:val="el-GR"/>
        </w:rPr>
        <w:t xml:space="preserve"> 141/05.06.2015) και τα εγκλήματα των άρθρων 2 και 39 του ν. 4557/2018 (Α’ 139),</w:t>
      </w:r>
    </w:p>
    <w:p w14:paraId="5E1338AA"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A4651">
        <w:rPr>
          <w:rFonts w:ascii="Tahoma" w:hAnsi="Tahoma" w:cs="Tahoma"/>
        </w:rPr>
        <w:t>L</w:t>
      </w:r>
      <w:r w:rsidRPr="00BA4651">
        <w:rPr>
          <w:rFonts w:ascii="Tahoma" w:hAnsi="Tahoma" w:cs="Tahoma"/>
          <w:lang w:val="el-GR"/>
        </w:rPr>
        <w:t xml:space="preserve"> 101 της 15.4.2011, σ. 1), και τα εγκλήματα του άρθρου 323Α του Ποινικού Κώδικα (εμπορία ανθρώπων).</w:t>
      </w:r>
    </w:p>
    <w:p w14:paraId="2271C560" w14:textId="77777777" w:rsidR="00762EAA" w:rsidRPr="00BA4651" w:rsidRDefault="00762EAA" w:rsidP="00762EAA">
      <w:pPr>
        <w:rPr>
          <w:rFonts w:ascii="Tahoma" w:hAnsi="Tahoma" w:cs="Tahoma"/>
          <w:lang w:val="el-GR"/>
        </w:rPr>
      </w:pPr>
      <w:r w:rsidRPr="00BA4651">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01ADB1C5" w14:textId="77777777" w:rsidR="00762EAA" w:rsidRPr="00BA4651" w:rsidRDefault="00762EAA" w:rsidP="00762EAA">
      <w:pPr>
        <w:rPr>
          <w:rFonts w:ascii="Tahoma" w:hAnsi="Tahoma" w:cs="Tahoma"/>
          <w:lang w:val="el-GR"/>
        </w:rPr>
      </w:pPr>
      <w:r w:rsidRPr="00BA4651">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F898763"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A1BE357"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στις περιπτώσεις Συνεταιρισμών, τα μέλη του Διοικητικού Συμβουλίου.</w:t>
      </w:r>
    </w:p>
    <w:p w14:paraId="7AED739E" w14:textId="77777777" w:rsidR="00762EAA" w:rsidRPr="00BA4651" w:rsidRDefault="00762EAA" w:rsidP="00762EAA">
      <w:pPr>
        <w:suppressAutoHyphens w:val="0"/>
        <w:spacing w:after="160" w:line="252" w:lineRule="auto"/>
        <w:rPr>
          <w:rFonts w:ascii="Tahoma" w:hAnsi="Tahoma" w:cs="Tahoma"/>
          <w:lang w:val="el-GR"/>
        </w:rPr>
      </w:pPr>
      <w:r w:rsidRPr="00BA4651">
        <w:rPr>
          <w:rFonts w:ascii="Tahoma" w:hAnsi="Tahoma" w:cs="Tahoma"/>
          <w:lang w:val="el-GR"/>
        </w:rPr>
        <w:t>- σε όλες τις υπόλοιπες περιπτώσεις νομικών προσώπων, τον κατά περίπτωση νόμιμο εκπρόσωπο.</w:t>
      </w:r>
    </w:p>
    <w:p w14:paraId="02796DA3" w14:textId="77777777" w:rsidR="00762EAA" w:rsidRPr="00BA4651" w:rsidRDefault="00762EAA" w:rsidP="00762EAA">
      <w:pPr>
        <w:suppressAutoHyphens w:val="0"/>
        <w:spacing w:after="160" w:line="252" w:lineRule="auto"/>
        <w:rPr>
          <w:rFonts w:ascii="Tahoma" w:hAnsi="Tahoma" w:cs="Tahoma"/>
          <w:b/>
          <w:bCs/>
          <w:lang w:val="el-GR"/>
        </w:rPr>
      </w:pPr>
      <w:r w:rsidRPr="00BA4651">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A4651">
        <w:rPr>
          <w:rFonts w:ascii="Tahoma" w:hAnsi="Tahoma" w:cs="Tahoma"/>
          <w:lang w:val="el-GR"/>
        </w:rPr>
        <w:t xml:space="preserve">. </w:t>
      </w:r>
    </w:p>
    <w:p w14:paraId="076FB5CC" w14:textId="77777777" w:rsidR="00762EAA" w:rsidRPr="00BA4651" w:rsidRDefault="00762EAA" w:rsidP="00762EAA">
      <w:pPr>
        <w:rPr>
          <w:rFonts w:ascii="Tahoma" w:hAnsi="Tahoma" w:cs="Tahoma"/>
          <w:lang w:val="el-GR"/>
        </w:rPr>
      </w:pPr>
      <w:r w:rsidRPr="00BA4651">
        <w:rPr>
          <w:rFonts w:ascii="Tahoma" w:hAnsi="Tahoma" w:cs="Tahoma"/>
          <w:b/>
          <w:bCs/>
          <w:lang w:val="el-GR"/>
        </w:rPr>
        <w:t>2.2.3.2.</w:t>
      </w:r>
      <w:r w:rsidRPr="00BA4651">
        <w:rPr>
          <w:rFonts w:ascii="Tahoma" w:hAnsi="Tahoma" w:cs="Tahoma"/>
          <w:lang w:val="el-GR"/>
        </w:rPr>
        <w:t xml:space="preserve"> Στις ακόλουθες περιπτώσεις :</w:t>
      </w:r>
    </w:p>
    <w:p w14:paraId="639E13B3" w14:textId="77777777" w:rsidR="00762EAA" w:rsidRPr="00BA4651" w:rsidRDefault="00762EAA" w:rsidP="00762EAA">
      <w:pPr>
        <w:rPr>
          <w:rFonts w:ascii="Tahoma" w:hAnsi="Tahoma" w:cs="Tahoma"/>
          <w:lang w:val="el-GR"/>
        </w:rPr>
      </w:pPr>
      <w:r w:rsidRPr="00BA4651">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2669A87" w14:textId="77777777" w:rsidR="00762EAA" w:rsidRPr="00BA4651" w:rsidRDefault="00762EAA" w:rsidP="00762EAA">
      <w:pPr>
        <w:rPr>
          <w:rFonts w:ascii="Tahoma" w:hAnsi="Tahoma" w:cs="Tahoma"/>
          <w:lang w:val="el-GR"/>
        </w:rPr>
      </w:pPr>
      <w:r w:rsidRPr="00BA4651">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542F5CC" w14:textId="77777777" w:rsidR="00762EAA" w:rsidRPr="00BA4651" w:rsidRDefault="00762EAA" w:rsidP="00762EAA">
      <w:pPr>
        <w:rPr>
          <w:rFonts w:ascii="Tahoma" w:hAnsi="Tahoma" w:cs="Tahoma"/>
          <w:lang w:val="el-GR"/>
        </w:rPr>
      </w:pPr>
      <w:r w:rsidRPr="00BA4651">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4DC7B43" w14:textId="77777777" w:rsidR="00762EAA" w:rsidRPr="00BA4651" w:rsidRDefault="00762EAA" w:rsidP="00762EAA">
      <w:pPr>
        <w:rPr>
          <w:rFonts w:ascii="Tahoma" w:hAnsi="Tahoma" w:cs="Tahoma"/>
          <w:lang w:val="el-GR"/>
        </w:rPr>
      </w:pPr>
      <w:r w:rsidRPr="00BA4651">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9717F66" w14:textId="77777777" w:rsidR="00762EAA" w:rsidRPr="00BA4651" w:rsidRDefault="00762EAA" w:rsidP="00762EAA">
      <w:pPr>
        <w:rPr>
          <w:rFonts w:ascii="Tahoma" w:hAnsi="Tahoma" w:cs="Tahoma"/>
          <w:strike/>
          <w:lang w:val="el-GR"/>
        </w:rPr>
      </w:pPr>
      <w:r w:rsidRPr="00BA4651">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52313F86" w14:textId="77777777" w:rsidR="00762EAA" w:rsidRPr="00BA4651" w:rsidRDefault="00762EAA" w:rsidP="0006654B">
      <w:pPr>
        <w:pStyle w:val="foothanging"/>
        <w:ind w:left="0" w:firstLine="0"/>
        <w:rPr>
          <w:rFonts w:ascii="Tahoma" w:hAnsi="Tahoma" w:cs="Tahoma"/>
          <w:b/>
          <w:sz w:val="22"/>
          <w:szCs w:val="22"/>
          <w:lang w:val="el-GR"/>
        </w:rPr>
      </w:pPr>
      <w:r w:rsidRPr="00BA4651">
        <w:rPr>
          <w:rFonts w:ascii="Tahoma" w:hAnsi="Tahoma" w:cs="Tahoma"/>
          <w:b/>
          <w:bCs/>
          <w:sz w:val="22"/>
          <w:szCs w:val="22"/>
          <w:lang w:val="el-GR"/>
        </w:rPr>
        <w:t xml:space="preserve">2.2.3.3 </w:t>
      </w:r>
      <w:r w:rsidR="0006654B" w:rsidRPr="00BA4651">
        <w:rPr>
          <w:rFonts w:ascii="Tahoma" w:hAnsi="Tahoma" w:cs="Tahoma"/>
          <w:sz w:val="22"/>
          <w:szCs w:val="22"/>
          <w:lang w:val="el-GR"/>
        </w:rPr>
        <w:t>Διατηρείται για λόγους αρίθμησης.</w:t>
      </w:r>
      <w:r w:rsidR="0006654B" w:rsidRPr="00BA4651">
        <w:rPr>
          <w:rFonts w:ascii="Tahoma" w:hAnsi="Tahoma" w:cs="Tahoma"/>
          <w:b/>
          <w:sz w:val="22"/>
          <w:szCs w:val="22"/>
          <w:lang w:val="el-GR"/>
        </w:rPr>
        <w:t xml:space="preserve"> </w:t>
      </w:r>
    </w:p>
    <w:p w14:paraId="465EDEDB" w14:textId="77777777" w:rsidR="0006654B" w:rsidRPr="00BA4651" w:rsidRDefault="0006654B" w:rsidP="00765F55">
      <w:pPr>
        <w:pStyle w:val="foothanging"/>
        <w:tabs>
          <w:tab w:val="left" w:pos="1843"/>
        </w:tabs>
        <w:ind w:left="0" w:firstLine="0"/>
        <w:rPr>
          <w:rFonts w:ascii="Tahoma" w:hAnsi="Tahoma" w:cs="Tahoma"/>
          <w:i/>
          <w:color w:val="5B9BD5"/>
          <w:sz w:val="22"/>
          <w:szCs w:val="24"/>
          <w:lang w:val="el-GR"/>
        </w:rPr>
      </w:pPr>
    </w:p>
    <w:p w14:paraId="409855F8" w14:textId="77777777" w:rsidR="00762EAA" w:rsidRPr="00BA4651" w:rsidRDefault="00762EAA" w:rsidP="00765F55">
      <w:pPr>
        <w:tabs>
          <w:tab w:val="left" w:pos="1843"/>
        </w:tabs>
        <w:rPr>
          <w:rFonts w:ascii="Tahoma" w:hAnsi="Tahoma" w:cs="Tahoma"/>
          <w:lang w:val="el-GR"/>
        </w:rPr>
      </w:pPr>
      <w:r w:rsidRPr="00BA4651">
        <w:rPr>
          <w:rFonts w:ascii="Tahoma" w:hAnsi="Tahoma" w:cs="Tahoma"/>
          <w:b/>
          <w:bCs/>
          <w:lang w:val="el-GR"/>
        </w:rPr>
        <w:t>2.2.3.4.</w:t>
      </w:r>
      <w:r w:rsidRPr="00BA4651">
        <w:rPr>
          <w:rFonts w:ascii="Tahoma" w:hAnsi="Tahoma" w:cs="Tahoma"/>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2F26DFD7"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w:t>
      </w:r>
      <w:r w:rsidR="00F218E6" w:rsidRPr="00BA4651">
        <w:rPr>
          <w:rFonts w:ascii="Tahoma" w:hAnsi="Tahoma" w:cs="Tahoma"/>
          <w:lang w:val="el-GR"/>
        </w:rPr>
        <w:t xml:space="preserve">ίες σύναψης δημοσίων συμβάσεων και </w:t>
      </w:r>
      <w:r w:rsidR="00AB343C" w:rsidRPr="00BA4651">
        <w:rPr>
          <w:rFonts w:ascii="Tahoma" w:hAnsi="Tahoma" w:cs="Tahoma"/>
          <w:szCs w:val="22"/>
          <w:lang w:val="el-GR"/>
        </w:rPr>
        <w:t>ι</w:t>
      </w:r>
      <w:r w:rsidRPr="00BA4651">
        <w:rPr>
          <w:rFonts w:ascii="Tahoma" w:hAnsi="Tahoma" w:cs="Tahoma"/>
          <w:szCs w:val="22"/>
          <w:lang w:val="el-GR"/>
        </w:rPr>
        <w:t xml:space="preserve">δίως εάν σε βάρος του έχουν επιβληθεί, μέσα σε χρονικό διάστημα δύο (2) ετών πριν από τη λήξη της </w:t>
      </w:r>
      <w:r w:rsidRPr="00BA4651">
        <w:rPr>
          <w:rFonts w:ascii="Tahoma" w:hAnsi="Tahoma" w:cs="Tahoma"/>
          <w:szCs w:val="22"/>
          <w:lang w:val="el-GR"/>
        </w:rPr>
        <w:lastRenderedPageBreak/>
        <w:t>προθεσμίας υποβολής της προσφοράς,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p>
    <w:p w14:paraId="0165FF4B" w14:textId="77777777" w:rsidR="00AB343C" w:rsidRPr="00BA4651" w:rsidRDefault="00762EAA" w:rsidP="00765F55">
      <w:pPr>
        <w:tabs>
          <w:tab w:val="left" w:pos="1843"/>
        </w:tabs>
        <w:rPr>
          <w:rFonts w:ascii="Tahoma" w:hAnsi="Tahoma" w:cs="Tahoma"/>
          <w:lang w:val="el-GR"/>
        </w:rPr>
      </w:pPr>
      <w:r w:rsidRPr="00BA4651">
        <w:rPr>
          <w:rFonts w:ascii="Tahoma" w:hAnsi="Tahoma" w:cs="Tahoma"/>
          <w:lang w:val="el-GR"/>
        </w:rPr>
        <w:t xml:space="preserve"> καθώς και </w:t>
      </w:r>
    </w:p>
    <w:p w14:paraId="40FF9EF6" w14:textId="77777777" w:rsidR="00AB343C" w:rsidRPr="00BA4651" w:rsidRDefault="00762EAA" w:rsidP="00765F55">
      <w:pPr>
        <w:tabs>
          <w:tab w:val="left" w:pos="1843"/>
        </w:tabs>
        <w:rPr>
          <w:rFonts w:ascii="Tahoma" w:hAnsi="Tahoma" w:cs="Tahoma"/>
          <w:lang w:val="el-GR"/>
        </w:rPr>
      </w:pPr>
      <w:r w:rsidRPr="00BA4651">
        <w:rPr>
          <w:rFonts w:ascii="Tahoma" w:hAnsi="Tahoma" w:cs="Tahoma"/>
          <w:lang w:val="el-GR"/>
        </w:rPr>
        <w:t>αα) εάν έχει κηρυχθεί έκπτωτος, κατ` εφαρμογή της παραγράφου 7 του άρθρου 68 του ν. 3863/2010 μέσα σε χρονικό διάστημα τριών (3) ετών πριν από την ημερομηνία λήξης της προθεσμίας υποβολής της προσφοράς ή</w:t>
      </w:r>
    </w:p>
    <w:p w14:paraId="29821E7C"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ββ) εάν σε βάρος του έχει επιβληθεί η κύρωση της προσωρινής διακοπής της λειτουργίας συγκεκριμένης παραγωγικής διαδικασίας ή τμήματος ή τμημάτων ή του συνόλου της επιχείρησης ή εκμετάλλευσης κατ` εφαρμογή της παρ. 1Β του άρθρου 24 του ν. 3996/2011 (Α` 170) μέσα σε χρονικό διάστημα τριών (3) ετών πριν από την ημερομηνία λήξης της προθεσμίας υποβολής της προσφοράς</w:t>
      </w:r>
    </w:p>
    <w:p w14:paraId="7FD83530" w14:textId="77777777" w:rsidR="00846573" w:rsidRPr="00BA4651" w:rsidRDefault="00762EAA" w:rsidP="00765F55">
      <w:pPr>
        <w:tabs>
          <w:tab w:val="left" w:pos="1843"/>
        </w:tabs>
        <w:rPr>
          <w:rStyle w:val="FootnoteReference2"/>
          <w:rFonts w:ascii="Tahoma" w:hAnsi="Tahoma" w:cs="Tahoma"/>
          <w:szCs w:val="22"/>
          <w:lang w:val="el-GR"/>
        </w:rPr>
      </w:pPr>
      <w:r w:rsidRPr="00BA4651">
        <w:rPr>
          <w:rFonts w:ascii="Tahoma" w:hAnsi="Tahoma" w:cs="Tahoma"/>
          <w:lang w:val="el-GR"/>
        </w:rPr>
        <w:t>(β) εάν τελεί υπό πτώχευση</w:t>
      </w:r>
      <w:r w:rsidRPr="00BA4651">
        <w:rPr>
          <w:rFonts w:ascii="Tahoma" w:hAnsi="Tahoma" w:cs="Tahoma"/>
          <w:b/>
          <w:lang w:val="el-GR"/>
        </w:rPr>
        <w:t xml:space="preserve"> </w:t>
      </w:r>
      <w:r w:rsidRPr="00BA4651">
        <w:rPr>
          <w:rFonts w:ascii="Tahoma" w:hAnsi="Tahoma" w:cs="Tahoma"/>
          <w:lang w:val="el-GR"/>
        </w:rPr>
        <w:t>ή έχει υπαχθεί σε διαδικασία ειδικής εκκαθάρισης</w:t>
      </w:r>
      <w:r w:rsidRPr="00BA4651">
        <w:rPr>
          <w:rFonts w:ascii="Tahoma" w:hAnsi="Tahoma" w:cs="Tahoma"/>
          <w:b/>
          <w:lang w:val="el-GR"/>
        </w:rPr>
        <w:t xml:space="preserve"> </w:t>
      </w:r>
      <w:r w:rsidRPr="00BA4651">
        <w:rPr>
          <w:rFonts w:ascii="Tahoma" w:hAnsi="Tahoma" w:cs="Tahoma"/>
          <w:lang w:val="el-GR"/>
        </w:rPr>
        <w:t>ή τελεί υπό αναγκαστική διαχείριση</w:t>
      </w:r>
      <w:r w:rsidRPr="00BA4651">
        <w:rPr>
          <w:rFonts w:ascii="Tahoma" w:hAnsi="Tahoma" w:cs="Tahoma"/>
          <w:b/>
          <w:lang w:val="el-GR"/>
        </w:rPr>
        <w:t xml:space="preserve"> </w:t>
      </w:r>
      <w:r w:rsidRPr="00BA4651">
        <w:rPr>
          <w:rFonts w:ascii="Tahoma" w:hAnsi="Tahoma" w:cs="Tahoma"/>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846573" w:rsidRPr="00BA4651">
        <w:rPr>
          <w:rStyle w:val="FootnoteReference2"/>
          <w:rFonts w:ascii="Tahoma" w:hAnsi="Tahoma" w:cs="Tahoma"/>
          <w:szCs w:val="22"/>
          <w:lang w:val="el-GR"/>
        </w:rPr>
        <w:t>.</w:t>
      </w:r>
    </w:p>
    <w:p w14:paraId="247D70D8"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B5ED26D"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FBB9621"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5A7B7DFA"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E9CC1C0"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της παρούσας, </w:t>
      </w:r>
    </w:p>
    <w:p w14:paraId="6EC1CC19"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w:t>
      </w:r>
      <w:r w:rsidRPr="00BA4651">
        <w:rPr>
          <w:rFonts w:ascii="Tahoma" w:hAnsi="Tahoma" w:cs="Tahoma"/>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1BBFC3C2" w14:textId="77777777" w:rsidR="00762EAA" w:rsidRPr="00BA4651" w:rsidRDefault="00762EAA" w:rsidP="00765F55">
      <w:pPr>
        <w:tabs>
          <w:tab w:val="left" w:pos="1843"/>
        </w:tabs>
        <w:rPr>
          <w:rFonts w:ascii="Tahoma" w:hAnsi="Tahoma" w:cs="Tahoma"/>
          <w:lang w:val="el-GR"/>
        </w:rPr>
      </w:pPr>
      <w:r w:rsidRPr="00BA4651">
        <w:rPr>
          <w:rFonts w:ascii="Tahoma" w:hAnsi="Tahoma" w:cs="Tahoma"/>
          <w:lang w:val="el-GR"/>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 </w:t>
      </w:r>
    </w:p>
    <w:p w14:paraId="26C5B9E0" w14:textId="77777777" w:rsidR="00762EAA" w:rsidRPr="00BA4651" w:rsidRDefault="00762EAA" w:rsidP="00765F55">
      <w:pPr>
        <w:tabs>
          <w:tab w:val="left" w:pos="1843"/>
        </w:tabs>
        <w:suppressAutoHyphens w:val="0"/>
        <w:spacing w:after="160" w:line="252" w:lineRule="auto"/>
        <w:rPr>
          <w:rFonts w:ascii="Tahoma" w:hAnsi="Tahoma" w:cs="Tahoma"/>
          <w:lang w:val="el-GR"/>
        </w:rPr>
      </w:pPr>
      <w:r w:rsidRPr="00BA4651">
        <w:rPr>
          <w:rFonts w:ascii="Tahoma" w:hAnsi="Tahoma" w:cs="Tahoma"/>
          <w:b/>
          <w:color w:val="000000"/>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Pr="00BA4651">
        <w:rPr>
          <w:rFonts w:ascii="Tahoma" w:hAnsi="Tahoma" w:cs="Tahoma"/>
          <w:b/>
          <w:lang w:val="el-GR"/>
        </w:rPr>
        <w:t>έκδοσης πράξης που βεβαιώνει το σχετικό γεγονός</w:t>
      </w:r>
      <w:r w:rsidRPr="00BA4651">
        <w:rPr>
          <w:rFonts w:ascii="Tahoma" w:hAnsi="Tahoma" w:cs="Tahoma"/>
          <w:lang w:val="el-GR"/>
        </w:rPr>
        <w:t>.</w:t>
      </w:r>
      <w:r w:rsidRPr="00BA4651">
        <w:rPr>
          <w:rFonts w:ascii="Tahoma" w:hAnsi="Tahoma" w:cs="Tahoma"/>
          <w:color w:val="000000"/>
          <w:lang w:val="el-GR"/>
        </w:rPr>
        <w:t xml:space="preserve"> </w:t>
      </w:r>
    </w:p>
    <w:p w14:paraId="0A789C65" w14:textId="77777777" w:rsidR="00762EAA" w:rsidRPr="00BA4651" w:rsidRDefault="00762EAA" w:rsidP="00765F55">
      <w:pPr>
        <w:tabs>
          <w:tab w:val="left" w:pos="1843"/>
        </w:tabs>
        <w:suppressAutoHyphens w:val="0"/>
        <w:spacing w:after="160" w:line="252" w:lineRule="auto"/>
        <w:rPr>
          <w:rFonts w:ascii="Tahoma" w:hAnsi="Tahoma" w:cs="Tahoma"/>
          <w:lang w:val="el-GR"/>
        </w:rPr>
      </w:pPr>
      <w:r w:rsidRPr="00BA4651">
        <w:rPr>
          <w:rFonts w:ascii="Tahoma" w:hAnsi="Tahoma" w:cs="Tahoma"/>
          <w:b/>
          <w:bCs/>
          <w:lang w:val="el-GR"/>
        </w:rPr>
        <w:t>2.2.3.5.</w:t>
      </w:r>
      <w:r w:rsidRPr="00BA4651">
        <w:rPr>
          <w:rFonts w:ascii="Tahoma" w:hAnsi="Tahoma" w:cs="Tahoma"/>
          <w:lang w:val="el-GR"/>
        </w:rPr>
        <w:t xml:space="preserve"> </w:t>
      </w:r>
      <w:r w:rsidR="00846573" w:rsidRPr="00BA4651">
        <w:rPr>
          <w:rFonts w:ascii="Tahoma" w:hAnsi="Tahoma" w:cs="Tahoma"/>
          <w:lang w:val="el-GR"/>
        </w:rPr>
        <w:t>Διατηρείται για λόγους αρίθμησης.</w:t>
      </w:r>
    </w:p>
    <w:p w14:paraId="5014963F"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2.2.3.6. </w:t>
      </w:r>
      <w:r w:rsidRPr="00BA4651">
        <w:rPr>
          <w:rFonts w:ascii="Tahoma" w:hAnsi="Tahoma" w:cs="Tahoma"/>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40D4DAA2" w14:textId="77777777" w:rsidR="00762EAA" w:rsidRPr="00BA4651" w:rsidRDefault="00762EAA" w:rsidP="00762EAA">
      <w:pPr>
        <w:rPr>
          <w:rFonts w:ascii="Tahoma" w:hAnsi="Tahoma" w:cs="Tahoma"/>
          <w:b/>
          <w:bCs/>
          <w:lang w:val="el-GR"/>
        </w:rPr>
      </w:pPr>
      <w:r w:rsidRPr="00BA4651">
        <w:rPr>
          <w:rFonts w:ascii="Tahoma" w:hAnsi="Tahoma" w:cs="Tahoma"/>
          <w:b/>
          <w:bCs/>
          <w:lang w:val="el-GR"/>
        </w:rPr>
        <w:t>2.2.3.7.</w:t>
      </w:r>
      <w:r w:rsidRPr="00BA4651">
        <w:rPr>
          <w:rFonts w:ascii="Tahoma" w:hAnsi="Tahoma" w:cs="Tahoma"/>
          <w:lang w:val="el-GR"/>
        </w:rPr>
        <w:t xml:space="preserve"> Οικονομικός φορέας που εμπίπτει σε μια από τις καταστάσεις που αναφέρονται στις παραγράφους 2.2.3.1 και 2.2.3.4, εκτός από την περ. β αυτής,  μπορεί να προσκομίζει στοιχεία</w:t>
      </w:r>
      <w:r w:rsidRPr="00BA4651">
        <w:rPr>
          <w:rStyle w:val="ad"/>
          <w:rFonts w:ascii="Tahoma" w:hAnsi="Tahoma" w:cs="Tahoma"/>
          <w:lang w:val="el-GR"/>
        </w:rPr>
        <w:footnoteReference w:id="10"/>
      </w:r>
      <w:r w:rsidRPr="00BA4651">
        <w:rPr>
          <w:rFonts w:ascii="Tahoma" w:hAnsi="Tahoma" w:cs="Tahoma"/>
          <w:lang w:val="el-GR"/>
        </w:rPr>
        <w:t>,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BA4651">
        <w:rPr>
          <w:rFonts w:ascii="Tahoma" w:hAnsi="Tahoma" w:cs="Tahoma"/>
        </w:rPr>
        <w:t>o</w:t>
      </w:r>
      <w:r w:rsidRPr="00BA4651">
        <w:rPr>
          <w:rFonts w:ascii="Tahoma" w:hAnsi="Tahoma" w:cs="Tahoma"/>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r w:rsidRPr="00BA4651">
        <w:rPr>
          <w:rStyle w:val="FootnoteReference2"/>
          <w:rFonts w:ascii="Tahoma" w:hAnsi="Tahoma" w:cs="Tahoma"/>
          <w:szCs w:val="22"/>
        </w:rPr>
        <w:footnoteReference w:id="11"/>
      </w:r>
      <w:r w:rsidRPr="00BA4651">
        <w:rPr>
          <w:rFonts w:ascii="Tahoma" w:hAnsi="Tahoma" w:cs="Tahoma"/>
          <w:lang w:val="el-GR"/>
        </w:rPr>
        <w:t>.</w:t>
      </w:r>
    </w:p>
    <w:p w14:paraId="40D45A55" w14:textId="77777777" w:rsidR="00762EAA" w:rsidRPr="00BA4651" w:rsidRDefault="00762EAA" w:rsidP="00762EAA">
      <w:pPr>
        <w:rPr>
          <w:rFonts w:ascii="Tahoma" w:hAnsi="Tahoma" w:cs="Tahoma"/>
          <w:lang w:val="el-GR"/>
        </w:rPr>
      </w:pPr>
      <w:r w:rsidRPr="00BA4651">
        <w:rPr>
          <w:rFonts w:ascii="Tahoma" w:hAnsi="Tahoma" w:cs="Tahoma"/>
          <w:b/>
          <w:bCs/>
          <w:lang w:val="el-GR"/>
        </w:rPr>
        <w:t>2.2.3.8.</w:t>
      </w:r>
      <w:r w:rsidRPr="00BA4651">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BA4651">
        <w:rPr>
          <w:rStyle w:val="00"/>
          <w:rFonts w:ascii="Tahoma" w:hAnsi="Tahoma" w:cs="Tahoma"/>
          <w:lang w:val="el-GR"/>
        </w:rPr>
        <w:footnoteReference w:id="12"/>
      </w:r>
      <w:r w:rsidRPr="00BA4651">
        <w:rPr>
          <w:rFonts w:ascii="Tahoma" w:hAnsi="Tahoma" w:cs="Tahoma"/>
          <w:lang w:val="el-GR"/>
        </w:rPr>
        <w:t>.</w:t>
      </w:r>
    </w:p>
    <w:p w14:paraId="2D9A54C8" w14:textId="77777777" w:rsidR="00762EAA" w:rsidRDefault="00762EAA" w:rsidP="00762EAA">
      <w:pPr>
        <w:rPr>
          <w:rFonts w:ascii="Tahoma" w:hAnsi="Tahoma" w:cs="Tahoma"/>
          <w:color w:val="000000"/>
          <w:lang w:val="el-GR"/>
        </w:rPr>
      </w:pPr>
      <w:r w:rsidRPr="00BA4651">
        <w:rPr>
          <w:rFonts w:ascii="Tahoma" w:hAnsi="Tahoma" w:cs="Tahoma"/>
          <w:b/>
          <w:bCs/>
          <w:color w:val="000000"/>
          <w:lang w:val="el-GR"/>
        </w:rPr>
        <w:t xml:space="preserve">2.2.3.9. </w:t>
      </w:r>
      <w:r w:rsidRPr="00BA4651">
        <w:rPr>
          <w:rFonts w:ascii="Tahoma" w:hAnsi="Tahoma" w:cs="Tahoma"/>
          <w:color w:val="000000"/>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DC99F83" w14:textId="77777777" w:rsidR="0075775F" w:rsidRDefault="0075775F" w:rsidP="00762EAA">
      <w:pPr>
        <w:rPr>
          <w:rFonts w:ascii="Tahoma" w:hAnsi="Tahoma" w:cs="Tahoma"/>
          <w:color w:val="000000"/>
          <w:lang w:val="el-GR"/>
        </w:rPr>
      </w:pPr>
    </w:p>
    <w:p w14:paraId="4AF93909" w14:textId="77777777" w:rsidR="0075775F" w:rsidRDefault="0075775F" w:rsidP="00762EAA">
      <w:pPr>
        <w:rPr>
          <w:rFonts w:ascii="Tahoma" w:hAnsi="Tahoma" w:cs="Tahoma"/>
          <w:color w:val="000000"/>
          <w:lang w:val="el-GR"/>
        </w:rPr>
      </w:pPr>
    </w:p>
    <w:p w14:paraId="560DDCF1" w14:textId="77777777" w:rsidR="0075775F" w:rsidRDefault="0075775F" w:rsidP="00762EAA">
      <w:pPr>
        <w:rPr>
          <w:rFonts w:ascii="Tahoma" w:hAnsi="Tahoma" w:cs="Tahoma"/>
          <w:color w:val="000000"/>
          <w:lang w:val="el-GR"/>
        </w:rPr>
      </w:pPr>
    </w:p>
    <w:p w14:paraId="6CE1FF1C" w14:textId="77777777" w:rsidR="0075775F" w:rsidRDefault="0075775F" w:rsidP="00762EAA">
      <w:pPr>
        <w:rPr>
          <w:rFonts w:ascii="Tahoma" w:hAnsi="Tahoma" w:cs="Tahoma"/>
          <w:color w:val="000000"/>
          <w:lang w:val="el-GR"/>
        </w:rPr>
      </w:pPr>
    </w:p>
    <w:p w14:paraId="3504D526" w14:textId="77777777" w:rsidR="0075775F" w:rsidRPr="00BA4651" w:rsidRDefault="0075775F" w:rsidP="00762EAA">
      <w:pPr>
        <w:rPr>
          <w:rFonts w:ascii="Tahoma" w:hAnsi="Tahoma" w:cs="Tahoma"/>
          <w:lang w:val="el-GR"/>
        </w:rPr>
      </w:pPr>
    </w:p>
    <w:p w14:paraId="14B357B2" w14:textId="77777777" w:rsidR="00762EAA" w:rsidRPr="00BA4651" w:rsidRDefault="00762EAA" w:rsidP="00762EAA">
      <w:pPr>
        <w:spacing w:line="360" w:lineRule="auto"/>
        <w:jc w:val="left"/>
        <w:rPr>
          <w:rFonts w:ascii="Tahoma" w:hAnsi="Tahoma" w:cs="Tahoma"/>
          <w:lang w:val="el-GR"/>
        </w:rPr>
      </w:pPr>
      <w:r w:rsidRPr="00BA4651">
        <w:rPr>
          <w:rFonts w:ascii="Tahoma" w:hAnsi="Tahoma" w:cs="Tahoma"/>
          <w:b/>
          <w:bCs/>
          <w:color w:val="000000"/>
          <w:sz w:val="26"/>
          <w:szCs w:val="26"/>
          <w:lang w:val="el-GR"/>
        </w:rPr>
        <w:lastRenderedPageBreak/>
        <w:t>Κριτήρια Επιλογής</w:t>
      </w:r>
    </w:p>
    <w:p w14:paraId="3F3815BD" w14:textId="5119E7F3" w:rsidR="00762EAA" w:rsidRPr="00BA4651" w:rsidRDefault="00762EAA" w:rsidP="00762EAA">
      <w:pPr>
        <w:pStyle w:val="3"/>
        <w:rPr>
          <w:rStyle w:val="WW-FootnoteReference7"/>
          <w:rFonts w:ascii="Tahoma" w:hAnsi="Tahoma" w:cs="Tahoma"/>
          <w:lang w:val="el-GR"/>
        </w:rPr>
      </w:pPr>
      <w:bookmarkStart w:id="26" w:name="_Toc89937015"/>
      <w:r w:rsidRPr="00BA4651">
        <w:rPr>
          <w:rFonts w:ascii="Tahoma" w:hAnsi="Tahoma" w:cs="Tahoma"/>
          <w:lang w:val="el-GR"/>
        </w:rPr>
        <w:t>2.2.4</w:t>
      </w:r>
      <w:r w:rsidRPr="00BA4651">
        <w:rPr>
          <w:rFonts w:ascii="Tahoma" w:hAnsi="Tahoma" w:cs="Tahoma"/>
          <w:lang w:val="el-GR"/>
        </w:rPr>
        <w:tab/>
      </w:r>
      <w:r w:rsidR="005050F9" w:rsidRPr="00BA4651">
        <w:rPr>
          <w:rFonts w:ascii="Tahoma" w:hAnsi="Tahoma" w:cs="Tahoma"/>
          <w:lang w:val="el-GR"/>
        </w:rPr>
        <w:t xml:space="preserve">  </w:t>
      </w:r>
      <w:r w:rsidR="00CB23EB" w:rsidRPr="00BA4651">
        <w:rPr>
          <w:rFonts w:ascii="Tahoma" w:hAnsi="Tahoma" w:cs="Tahoma"/>
          <w:lang w:val="el-GR"/>
        </w:rPr>
        <w:t>Καταλληλόλητα</w:t>
      </w:r>
      <w:r w:rsidRPr="00BA4651">
        <w:rPr>
          <w:rFonts w:ascii="Tahoma" w:hAnsi="Tahoma" w:cs="Tahoma"/>
          <w:lang w:val="el-GR"/>
        </w:rPr>
        <w:t xml:space="preserve"> άσκησης επαγγελματικής δραστηριότητας</w:t>
      </w:r>
      <w:bookmarkEnd w:id="26"/>
    </w:p>
    <w:p w14:paraId="65A6D7D6" w14:textId="77777777" w:rsidR="005050F9" w:rsidRPr="00BA4651" w:rsidRDefault="005050F9" w:rsidP="005050F9">
      <w:pPr>
        <w:rPr>
          <w:rFonts w:ascii="Tahoma" w:hAnsi="Tahoma" w:cs="Tahoma"/>
          <w:lang w:val="el-GR"/>
        </w:rPr>
      </w:pPr>
    </w:p>
    <w:p w14:paraId="4CB32753" w14:textId="77777777" w:rsidR="00762EAA" w:rsidRPr="00BA4651" w:rsidRDefault="00762EAA" w:rsidP="00762EAA">
      <w:pPr>
        <w:rPr>
          <w:rFonts w:ascii="Tahoma" w:eastAsia="Calibri" w:hAnsi="Tahoma" w:cs="Tahoma"/>
          <w:b/>
          <w:bCs/>
          <w:color w:val="000000"/>
          <w:lang w:val="el-GR"/>
        </w:rPr>
      </w:pPr>
      <w:r w:rsidRPr="00BA4651">
        <w:rPr>
          <w:rFonts w:ascii="Tahoma" w:eastAsia="Calibri" w:hAnsi="Tahoma" w:cs="Tahoma"/>
          <w:bCs/>
          <w:color w:val="000000"/>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r w:rsidR="005050F9" w:rsidRPr="00BA4651">
        <w:rPr>
          <w:rFonts w:ascii="Tahoma" w:eastAsia="Calibri" w:hAnsi="Tahoma" w:cs="Tahoma"/>
          <w:bCs/>
          <w:color w:val="000000"/>
          <w:lang w:val="el-GR"/>
        </w:rPr>
        <w:t xml:space="preserve">, </w:t>
      </w:r>
      <w:r w:rsidR="00490524" w:rsidRPr="00BA4651">
        <w:rPr>
          <w:rFonts w:ascii="Tahoma" w:eastAsia="Calibri" w:hAnsi="Tahoma" w:cs="Tahoma"/>
          <w:bCs/>
          <w:color w:val="000000"/>
          <w:lang w:val="el-GR"/>
        </w:rPr>
        <w:t xml:space="preserve"> </w:t>
      </w:r>
      <w:r w:rsidR="00490524" w:rsidRPr="00BA4651">
        <w:rPr>
          <w:rFonts w:ascii="Tahoma" w:eastAsia="Calibri" w:hAnsi="Tahoma" w:cs="Tahoma"/>
          <w:b/>
          <w:bCs/>
          <w:color w:val="000000"/>
          <w:lang w:val="el-GR"/>
        </w:rPr>
        <w:t xml:space="preserve">ήτοι </w:t>
      </w:r>
      <w:r w:rsidR="005050F9" w:rsidRPr="00BA4651">
        <w:rPr>
          <w:rFonts w:ascii="Tahoma" w:eastAsia="Calibri" w:hAnsi="Tahoma" w:cs="Tahoma"/>
          <w:b/>
          <w:bCs/>
          <w:color w:val="000000"/>
          <w:lang w:val="el-GR"/>
        </w:rPr>
        <w:t>στην παροχή υπηρεσιών καθαριότητας</w:t>
      </w:r>
      <w:r w:rsidRPr="00BA4651">
        <w:rPr>
          <w:rFonts w:ascii="Tahoma" w:eastAsia="Calibri" w:hAnsi="Tahoma" w:cs="Tahoma"/>
          <w:b/>
          <w:bCs/>
          <w:color w:val="000000"/>
          <w:lang w:val="el-GR"/>
        </w:rPr>
        <w:t>.</w:t>
      </w:r>
    </w:p>
    <w:p w14:paraId="0FF87B4A" w14:textId="77777777" w:rsidR="00762EAA" w:rsidRPr="00BA4651" w:rsidRDefault="00762EAA" w:rsidP="00762EAA">
      <w:pPr>
        <w:rPr>
          <w:rFonts w:ascii="Tahoma" w:eastAsia="Calibri" w:hAnsi="Tahoma" w:cs="Tahoma"/>
          <w:bCs/>
          <w:i/>
          <w:lang w:val="el-GR"/>
        </w:rPr>
      </w:pPr>
      <w:r w:rsidRPr="00BA4651">
        <w:rPr>
          <w:rFonts w:ascii="Tahoma" w:eastAsia="Calibri" w:hAnsi="Tahoma" w:cs="Tahoma"/>
          <w:bCs/>
          <w:color w:val="00000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Pr="00BA4651">
        <w:rPr>
          <w:rFonts w:ascii="Tahoma" w:hAnsi="Tahoma" w:cs="Tahoma"/>
          <w:color w:val="000000"/>
          <w:sz w:val="24"/>
          <w:lang w:val="el-GR" w:eastAsia="el-GR"/>
        </w:rPr>
        <w:t xml:space="preserve"> </w:t>
      </w:r>
      <w:r w:rsidRPr="00BA4651">
        <w:rPr>
          <w:rFonts w:ascii="Tahoma" w:eastAsia="Calibri" w:hAnsi="Tahoma" w:cs="Tahoma"/>
          <w:bCs/>
          <w:color w:val="000000"/>
          <w:lang w:val="el-GR"/>
        </w:rPr>
        <w:t xml:space="preserve">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Pr="00BA4651">
        <w:rPr>
          <w:rFonts w:ascii="Tahoma" w:eastAsia="Calibri" w:hAnsi="Tahoma" w:cs="Tahoma"/>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BA4651">
        <w:rPr>
          <w:rFonts w:ascii="Tahoma" w:eastAsia="Calibri" w:hAnsi="Tahoma" w:cs="Tahoma"/>
          <w:bCs/>
          <w:i/>
          <w:lang w:val="el-GR"/>
        </w:rPr>
        <w:t xml:space="preserve">. </w:t>
      </w:r>
    </w:p>
    <w:p w14:paraId="4A9E7B15" w14:textId="77777777" w:rsidR="00762EAA" w:rsidRPr="00BA4651" w:rsidRDefault="00762EAA" w:rsidP="00762EAA">
      <w:pPr>
        <w:rPr>
          <w:rFonts w:ascii="Tahoma" w:eastAsia="Calibri" w:hAnsi="Tahoma" w:cs="Tahoma"/>
          <w:bCs/>
          <w:color w:val="000000"/>
          <w:lang w:val="el-GR"/>
        </w:rPr>
      </w:pPr>
      <w:r w:rsidRPr="00BA4651">
        <w:rPr>
          <w:rFonts w:ascii="Tahoma" w:eastAsia="Calibri" w:hAnsi="Tahoma" w:cs="Tahoma"/>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CE4AD1F" w14:textId="77777777" w:rsidR="00762EAA" w:rsidRPr="00BA4651" w:rsidRDefault="00762EAA" w:rsidP="00762EAA">
      <w:pPr>
        <w:rPr>
          <w:rFonts w:ascii="Tahoma" w:eastAsia="Calibri" w:hAnsi="Tahoma" w:cs="Tahoma"/>
          <w:bCs/>
          <w:i/>
          <w:color w:val="5B9BD5"/>
          <w:lang w:val="el-GR"/>
        </w:rPr>
      </w:pPr>
      <w:r w:rsidRPr="00BA4651">
        <w:rPr>
          <w:rFonts w:ascii="Tahoma" w:eastAsia="Calibri" w:hAnsi="Tahoma" w:cs="Tahoma"/>
          <w:bCs/>
          <w:color w:val="000000"/>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r w:rsidRPr="00BA4651">
        <w:rPr>
          <w:rFonts w:ascii="Tahoma" w:eastAsia="Calibri" w:hAnsi="Tahoma" w:cs="Tahoma"/>
          <w:bCs/>
          <w:i/>
          <w:color w:val="FF0000"/>
          <w:lang w:val="el-GR"/>
        </w:rPr>
        <w:t xml:space="preserve"> </w:t>
      </w:r>
    </w:p>
    <w:p w14:paraId="2BD24598" w14:textId="77777777" w:rsidR="00762EAA" w:rsidRPr="00BA4651" w:rsidRDefault="00762EAA" w:rsidP="00762EAA">
      <w:pPr>
        <w:rPr>
          <w:rFonts w:ascii="Tahoma" w:eastAsia="Calibri" w:hAnsi="Tahoma" w:cs="Tahoma"/>
          <w:bCs/>
          <w:color w:val="000000"/>
          <w:lang w:val="el-GR"/>
        </w:rPr>
      </w:pPr>
      <w:r w:rsidRPr="00BA4651">
        <w:rPr>
          <w:rFonts w:ascii="Tahoma" w:eastAsia="Calibri" w:hAnsi="Tahoma" w:cs="Tahoma"/>
          <w:bCs/>
          <w:color w:val="000000"/>
          <w:lang w:val="el-GR"/>
        </w:rPr>
        <w:t>Σ</w:t>
      </w:r>
      <w:r w:rsidR="005C7C76" w:rsidRPr="00BA4651">
        <w:rPr>
          <w:rFonts w:ascii="Tahoma" w:eastAsia="Calibri" w:hAnsi="Tahoma" w:cs="Tahoma"/>
          <w:bCs/>
          <w:color w:val="000000"/>
          <w:lang w:val="el-GR"/>
        </w:rPr>
        <w:t>ε</w:t>
      </w:r>
      <w:r w:rsidRPr="00BA4651">
        <w:rPr>
          <w:rFonts w:ascii="Tahoma" w:eastAsia="Calibri" w:hAnsi="Tahoma" w:cs="Tahoma"/>
          <w:bCs/>
          <w:color w:val="000000"/>
          <w:lang w:val="el-GR"/>
        </w:rPr>
        <w:t xml:space="preserve"> περίπτωση ένωσης οικονομικών φορέων η </w:t>
      </w:r>
      <w:r w:rsidR="005C7C76" w:rsidRPr="00BA4651">
        <w:rPr>
          <w:rFonts w:ascii="Tahoma" w:eastAsia="Calibri" w:hAnsi="Tahoma" w:cs="Tahoma"/>
          <w:bCs/>
          <w:color w:val="000000"/>
          <w:lang w:val="el-GR"/>
        </w:rPr>
        <w:t>απαίτηση θα πρέπει να καλύπτεται από όλα τα μέλη της ένωσης.</w:t>
      </w:r>
      <w:r w:rsidRPr="00BA4651">
        <w:rPr>
          <w:rFonts w:ascii="Tahoma" w:eastAsia="Calibri" w:hAnsi="Tahoma" w:cs="Tahoma"/>
          <w:bCs/>
          <w:color w:val="000000"/>
          <w:lang w:val="el-GR"/>
        </w:rPr>
        <w:t xml:space="preserve"> </w:t>
      </w:r>
    </w:p>
    <w:p w14:paraId="3CC4AF10" w14:textId="77777777" w:rsidR="00762EAA" w:rsidRPr="00BA4651" w:rsidRDefault="00762EAA" w:rsidP="00762EAA">
      <w:pPr>
        <w:pStyle w:val="3"/>
        <w:rPr>
          <w:rFonts w:ascii="Tahoma" w:hAnsi="Tahoma" w:cs="Tahoma"/>
          <w:lang w:val="el-GR"/>
        </w:rPr>
      </w:pPr>
      <w:bookmarkStart w:id="27" w:name="_Toc89937016"/>
      <w:r w:rsidRPr="00BA4651">
        <w:rPr>
          <w:rFonts w:ascii="Tahoma" w:hAnsi="Tahoma" w:cs="Tahoma"/>
          <w:lang w:val="el-GR"/>
        </w:rPr>
        <w:t>2.2.5</w:t>
      </w:r>
      <w:r w:rsidRPr="00BA4651">
        <w:rPr>
          <w:rFonts w:ascii="Tahoma" w:hAnsi="Tahoma" w:cs="Tahoma"/>
          <w:lang w:val="el-GR"/>
        </w:rPr>
        <w:tab/>
        <w:t>Οικονομική και χρηματοοικονομική επάρκεια</w:t>
      </w:r>
      <w:bookmarkEnd w:id="27"/>
      <w:r w:rsidRPr="00BA4651">
        <w:rPr>
          <w:rFonts w:ascii="Tahoma" w:hAnsi="Tahoma" w:cs="Tahoma"/>
          <w:lang w:val="el-GR"/>
        </w:rPr>
        <w:t xml:space="preserve"> </w:t>
      </w:r>
    </w:p>
    <w:p w14:paraId="607CC04B" w14:textId="77777777" w:rsidR="00313EF1" w:rsidRPr="00BA4651" w:rsidRDefault="00762EAA" w:rsidP="00ED5794">
      <w:pPr>
        <w:rPr>
          <w:rFonts w:ascii="Tahoma" w:hAnsi="Tahoma" w:cs="Tahoma"/>
          <w:szCs w:val="22"/>
          <w:lang w:val="el-GR"/>
        </w:rPr>
      </w:pPr>
      <w:r w:rsidRPr="00BA4651">
        <w:rPr>
          <w:rFonts w:ascii="Tahoma" w:hAnsi="Tahoma" w:cs="Tahoma"/>
          <w:szCs w:val="22"/>
          <w:lang w:val="el-GR"/>
        </w:rPr>
        <w:t>Όσον αφορά την οικονομική και χρηματοοικονομική επάρκεια για την παρούσα διαδικασία σύναψης σύμβασης, οι οικονομικοί φορείς απαιτείται</w:t>
      </w:r>
      <w:r w:rsidR="00ED5794" w:rsidRPr="00BA4651">
        <w:rPr>
          <w:rFonts w:ascii="Tahoma" w:hAnsi="Tahoma" w:cs="Tahoma"/>
          <w:szCs w:val="22"/>
          <w:lang w:val="el-GR"/>
        </w:rPr>
        <w:t>:</w:t>
      </w:r>
      <w:r w:rsidRPr="00BA4651">
        <w:rPr>
          <w:rFonts w:ascii="Tahoma" w:hAnsi="Tahoma" w:cs="Tahoma"/>
          <w:szCs w:val="22"/>
          <w:lang w:val="el-GR"/>
        </w:rPr>
        <w:t xml:space="preserve"> </w:t>
      </w:r>
    </w:p>
    <w:p w14:paraId="26419589" w14:textId="5E50F700" w:rsidR="008701CC" w:rsidRPr="00BA4651" w:rsidRDefault="00ED5794" w:rsidP="00CD778B">
      <w:pPr>
        <w:suppressAutoHyphens w:val="0"/>
        <w:spacing w:after="0"/>
        <w:rPr>
          <w:rFonts w:ascii="Tahoma" w:hAnsi="Tahoma" w:cs="Tahoma"/>
          <w:szCs w:val="22"/>
          <w:lang w:val="el-GR" w:eastAsia="el-GR"/>
        </w:rPr>
      </w:pPr>
      <w:r w:rsidRPr="00BA4651">
        <w:rPr>
          <w:rFonts w:ascii="Tahoma" w:hAnsi="Tahoma" w:cs="Tahoma"/>
          <w:b/>
          <w:bCs/>
          <w:szCs w:val="22"/>
          <w:lang w:val="el-GR" w:eastAsia="el-GR"/>
        </w:rPr>
        <w:t xml:space="preserve">α) </w:t>
      </w:r>
      <w:r w:rsidRPr="00BA4651">
        <w:rPr>
          <w:rFonts w:ascii="Tahoma" w:hAnsi="Tahoma" w:cs="Tahoma"/>
          <w:b/>
          <w:szCs w:val="22"/>
          <w:lang w:val="el-GR" w:eastAsia="el-GR"/>
        </w:rPr>
        <w:t>Γενικό ετήσιο κύκλο εργασιών</w:t>
      </w:r>
      <w:r w:rsidRPr="00BA4651">
        <w:rPr>
          <w:rFonts w:ascii="Tahoma" w:hAnsi="Tahoma" w:cs="Tahoma"/>
          <w:szCs w:val="22"/>
          <w:lang w:val="el-GR" w:eastAsia="el-GR"/>
        </w:rPr>
        <w:t xml:space="preserve"> των τριών τελευταίων κλεισμένων διαχειριστικών χρήσεων  ετών (2018,2019,2020)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w:t>
      </w:r>
    </w:p>
    <w:p w14:paraId="3D1264B6" w14:textId="77777777" w:rsidR="008701CC" w:rsidRPr="00BA4651" w:rsidRDefault="008701CC" w:rsidP="008701CC">
      <w:pPr>
        <w:suppressAutoHyphens w:val="0"/>
        <w:spacing w:after="0"/>
        <w:rPr>
          <w:rFonts w:ascii="Tahoma" w:hAnsi="Tahoma" w:cs="Tahoma"/>
          <w:b/>
          <w:szCs w:val="22"/>
          <w:lang w:val="el-GR" w:eastAsia="el-GR"/>
        </w:rPr>
      </w:pPr>
      <w:r w:rsidRPr="00BA4651">
        <w:rPr>
          <w:rFonts w:ascii="Tahoma" w:hAnsi="Tahoma" w:cs="Tahoma"/>
          <w:b/>
          <w:szCs w:val="22"/>
          <w:lang w:val="el-GR" w:eastAsia="el-GR"/>
        </w:rPr>
        <w:t xml:space="preserve"> </w:t>
      </w:r>
    </w:p>
    <w:p w14:paraId="5036A7BE" w14:textId="77777777" w:rsidR="00762EAA" w:rsidRPr="00BA4651" w:rsidRDefault="00762EAA" w:rsidP="00762EAA">
      <w:pPr>
        <w:pStyle w:val="3"/>
        <w:rPr>
          <w:rFonts w:ascii="Tahoma" w:hAnsi="Tahoma" w:cs="Tahoma"/>
          <w:lang w:val="el-GR"/>
        </w:rPr>
      </w:pPr>
      <w:bookmarkStart w:id="28" w:name="_Toc89937017"/>
      <w:r w:rsidRPr="00BA4651">
        <w:rPr>
          <w:rFonts w:ascii="Tahoma" w:hAnsi="Tahoma" w:cs="Tahoma"/>
          <w:lang w:val="el-GR"/>
        </w:rPr>
        <w:t>2.2.6</w:t>
      </w:r>
      <w:r w:rsidRPr="00BA4651">
        <w:rPr>
          <w:rFonts w:ascii="Tahoma" w:hAnsi="Tahoma" w:cs="Tahoma"/>
          <w:lang w:val="el-GR"/>
        </w:rPr>
        <w:tab/>
        <w:t>Τεχνική και επαγγελματική ικανότητα</w:t>
      </w:r>
      <w:r w:rsidRPr="00BA4651">
        <w:rPr>
          <w:rStyle w:val="WW-FootnoteReference2"/>
          <w:rFonts w:ascii="Tahoma" w:hAnsi="Tahoma" w:cs="Tahoma"/>
          <w:lang w:val="el-GR"/>
        </w:rPr>
        <w:footnoteReference w:id="13"/>
      </w:r>
      <w:bookmarkEnd w:id="28"/>
      <w:r w:rsidRPr="00BA4651">
        <w:rPr>
          <w:rFonts w:ascii="Tahoma" w:hAnsi="Tahoma" w:cs="Tahoma"/>
          <w:lang w:val="el-GR"/>
        </w:rPr>
        <w:t xml:space="preserve"> </w:t>
      </w:r>
    </w:p>
    <w:p w14:paraId="5BCE07D4" w14:textId="77777777" w:rsidR="00AC31AF" w:rsidRPr="00BA4651" w:rsidRDefault="00762EAA" w:rsidP="00762EAA">
      <w:pPr>
        <w:rPr>
          <w:rFonts w:ascii="Tahoma" w:hAnsi="Tahoma" w:cs="Tahoma"/>
          <w:szCs w:val="22"/>
          <w:lang w:val="el-GR"/>
        </w:rPr>
      </w:pPr>
      <w:r w:rsidRPr="00BA4651">
        <w:rPr>
          <w:rFonts w:ascii="Tahoma" w:hAnsi="Tahoma"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Pr="00BA4651">
        <w:rPr>
          <w:rFonts w:ascii="Tahoma" w:hAnsi="Tahoma" w:cs="Tahoma"/>
          <w:szCs w:val="22"/>
          <w:lang w:val="el-GR"/>
        </w:rPr>
        <w:t xml:space="preserve">απαιτείται </w:t>
      </w:r>
    </w:p>
    <w:p w14:paraId="0A0F27C3" w14:textId="77777777" w:rsidR="009D7C1E" w:rsidRPr="00BA4651" w:rsidRDefault="00762EAA" w:rsidP="009D7C1E">
      <w:pPr>
        <w:rPr>
          <w:rFonts w:ascii="Tahoma" w:eastAsia="Calibri" w:hAnsi="Tahoma" w:cs="Tahoma"/>
          <w:bCs/>
          <w:color w:val="000000"/>
          <w:szCs w:val="22"/>
          <w:lang w:val="el-GR"/>
        </w:rPr>
      </w:pPr>
      <w:r w:rsidRPr="00BA4651">
        <w:rPr>
          <w:rFonts w:ascii="Tahoma" w:hAnsi="Tahoma" w:cs="Tahoma"/>
          <w:b/>
          <w:bCs/>
          <w:szCs w:val="22"/>
          <w:lang w:val="el-GR"/>
        </w:rPr>
        <w:t>α)</w:t>
      </w:r>
      <w:r w:rsidRPr="00BA4651">
        <w:rPr>
          <w:rFonts w:ascii="Tahoma" w:hAnsi="Tahoma" w:cs="Tahoma"/>
          <w:bCs/>
          <w:szCs w:val="22"/>
          <w:lang w:val="el-GR"/>
        </w:rPr>
        <w:t xml:space="preserve"> κατά τη διάρκεια </w:t>
      </w:r>
      <w:r w:rsidR="009D7C1E" w:rsidRPr="00BA4651">
        <w:rPr>
          <w:rFonts w:ascii="Tahoma" w:hAnsi="Tahoma" w:cs="Tahoma"/>
          <w:bCs/>
          <w:szCs w:val="22"/>
          <w:lang w:val="el-GR"/>
        </w:rPr>
        <w:t>των τριών τελευταίων ετών πριν από την καταληκτική ημερομηνία υποβολής των προσφορών του παρόντος διαγωνισμού</w:t>
      </w:r>
      <w:r w:rsidRPr="00BA4651">
        <w:rPr>
          <w:rFonts w:ascii="Tahoma" w:hAnsi="Tahoma" w:cs="Tahoma"/>
          <w:bCs/>
          <w:szCs w:val="22"/>
          <w:lang w:val="el-GR"/>
        </w:rPr>
        <w:t>,</w:t>
      </w:r>
      <w:r w:rsidRPr="00BA4651">
        <w:rPr>
          <w:rFonts w:ascii="Tahoma" w:hAnsi="Tahoma" w:cs="Tahoma"/>
          <w:bCs/>
          <w:szCs w:val="22"/>
          <w:vertAlign w:val="superscript"/>
          <w:lang w:val="el-GR"/>
        </w:rPr>
        <w:t xml:space="preserve"> </w:t>
      </w:r>
      <w:r w:rsidR="004D376E" w:rsidRPr="00BA4651">
        <w:rPr>
          <w:rFonts w:ascii="Tahoma" w:hAnsi="Tahoma" w:cs="Tahoma"/>
          <w:bCs/>
          <w:szCs w:val="22"/>
          <w:lang w:val="el-GR"/>
        </w:rPr>
        <w:t xml:space="preserve"> </w:t>
      </w:r>
      <w:r w:rsidR="009D7C1E" w:rsidRPr="00BA4651">
        <w:rPr>
          <w:rFonts w:ascii="Tahoma" w:eastAsia="Calibri" w:hAnsi="Tahoma" w:cs="Tahoma"/>
          <w:bCs/>
          <w:color w:val="000000"/>
          <w:szCs w:val="22"/>
          <w:lang w:val="el-GR"/>
        </w:rPr>
        <w:t xml:space="preserve">να έχουν ολοκληρώσει τουλάχιστον τρία (3)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 </w:t>
      </w:r>
    </w:p>
    <w:p w14:paraId="02750BDB" w14:textId="76426F46" w:rsidR="00762EAA" w:rsidRPr="00BA4651" w:rsidRDefault="00762EAA" w:rsidP="00762EAA">
      <w:pPr>
        <w:rPr>
          <w:rFonts w:ascii="Tahoma" w:hAnsi="Tahoma" w:cs="Tahoma"/>
          <w:bCs/>
          <w:i/>
          <w:color w:val="5B9BD5"/>
          <w:szCs w:val="22"/>
          <w:lang w:val="el-GR"/>
        </w:rPr>
      </w:pPr>
      <w:r w:rsidRPr="00BA4651">
        <w:rPr>
          <w:rFonts w:ascii="Tahoma" w:hAnsi="Tahoma" w:cs="Tahoma"/>
          <w:b/>
          <w:bCs/>
          <w:szCs w:val="22"/>
          <w:lang w:val="el-GR"/>
        </w:rPr>
        <w:lastRenderedPageBreak/>
        <w:t xml:space="preserve">β) </w:t>
      </w:r>
      <w:r w:rsidRPr="00BA4651">
        <w:rPr>
          <w:rFonts w:ascii="Tahoma" w:hAnsi="Tahoma" w:cs="Tahoma"/>
          <w:bCs/>
          <w:szCs w:val="22"/>
          <w:lang w:val="el-GR"/>
        </w:rPr>
        <w:t xml:space="preserve">να διαθέτουν </w:t>
      </w:r>
      <w:r w:rsidR="00B7294E" w:rsidRPr="00BA4651">
        <w:rPr>
          <w:rFonts w:ascii="Tahoma" w:hAnsi="Tahoma" w:cs="Tahoma"/>
          <w:bCs/>
          <w:szCs w:val="22"/>
          <w:lang w:val="el-GR"/>
        </w:rPr>
        <w:t>έναν Υπεύθυνο Έργου με δεκαετή (1</w:t>
      </w:r>
      <w:r w:rsidR="00623322" w:rsidRPr="00BA4651">
        <w:rPr>
          <w:rFonts w:ascii="Tahoma" w:hAnsi="Tahoma" w:cs="Tahoma"/>
          <w:bCs/>
          <w:szCs w:val="22"/>
          <w:lang w:val="el-GR"/>
        </w:rPr>
        <w:t>0</w:t>
      </w:r>
      <w:r w:rsidR="00B7294E" w:rsidRPr="00BA4651">
        <w:rPr>
          <w:rFonts w:ascii="Tahoma" w:hAnsi="Tahoma" w:cs="Tahoma"/>
          <w:bCs/>
          <w:szCs w:val="22"/>
          <w:lang w:val="el-GR"/>
        </w:rPr>
        <w:t xml:space="preserve"> έτη) τουλάχιστον επαγγελματική εμπειρία σε θέματα Διαχείρισης καθαριότητας  </w:t>
      </w:r>
    </w:p>
    <w:p w14:paraId="5F5483E2" w14:textId="6C0FA95A" w:rsidR="00B7294E" w:rsidRPr="00BA4651" w:rsidRDefault="00B7294E" w:rsidP="00762EAA">
      <w:pPr>
        <w:rPr>
          <w:rFonts w:ascii="Tahoma" w:hAnsi="Tahoma" w:cs="Tahoma"/>
          <w:bCs/>
          <w:szCs w:val="22"/>
          <w:lang w:val="el-GR"/>
        </w:rPr>
      </w:pPr>
      <w:r w:rsidRPr="00BA4651">
        <w:rPr>
          <w:rFonts w:ascii="Tahoma" w:hAnsi="Tahoma" w:cs="Tahoma"/>
          <w:b/>
          <w:bCs/>
          <w:szCs w:val="22"/>
          <w:lang w:val="el-GR"/>
        </w:rPr>
        <w:t>γ)</w:t>
      </w:r>
      <w:r w:rsidRPr="00BA4651">
        <w:rPr>
          <w:rFonts w:ascii="Tahoma" w:hAnsi="Tahoma" w:cs="Tahoma"/>
          <w:bCs/>
          <w:szCs w:val="22"/>
          <w:lang w:val="el-GR"/>
        </w:rPr>
        <w:t xml:space="preserve"> να διαθέτουν ένα (1) απασχολούμενο άτομο </w:t>
      </w:r>
      <w:r w:rsidR="00623322" w:rsidRPr="00BA4651">
        <w:rPr>
          <w:rFonts w:ascii="Tahoma" w:hAnsi="Tahoma" w:cs="Tahoma"/>
          <w:bCs/>
          <w:szCs w:val="22"/>
          <w:lang w:val="el-GR"/>
        </w:rPr>
        <w:t xml:space="preserve">άνω των 25 ετών με προϋπηρεσία σε υπηρεσίες καθαριότητας τουλάχιστον 10 ετών </w:t>
      </w:r>
    </w:p>
    <w:p w14:paraId="48545F34" w14:textId="52B707CB" w:rsidR="00B7294E" w:rsidRPr="00BA4651" w:rsidRDefault="00B7294E" w:rsidP="00762EAA">
      <w:pPr>
        <w:rPr>
          <w:rFonts w:ascii="Tahoma" w:hAnsi="Tahoma" w:cs="Tahoma"/>
          <w:bCs/>
          <w:szCs w:val="22"/>
          <w:lang w:val="el-GR"/>
        </w:rPr>
      </w:pPr>
      <w:r w:rsidRPr="00BA4651">
        <w:rPr>
          <w:rFonts w:ascii="Tahoma" w:hAnsi="Tahoma" w:cs="Tahoma"/>
          <w:b/>
          <w:bCs/>
          <w:szCs w:val="22"/>
          <w:lang w:val="el-GR"/>
        </w:rPr>
        <w:t>δ)</w:t>
      </w:r>
      <w:r w:rsidRPr="00BA4651">
        <w:rPr>
          <w:rFonts w:ascii="Tahoma" w:hAnsi="Tahoma" w:cs="Tahoma"/>
          <w:bCs/>
          <w:szCs w:val="22"/>
          <w:lang w:val="el-GR"/>
        </w:rPr>
        <w:t xml:space="preserve"> να διαθέτουν ένα (</w:t>
      </w:r>
      <w:r w:rsidR="00623322" w:rsidRPr="00BA4651">
        <w:rPr>
          <w:rFonts w:ascii="Tahoma" w:hAnsi="Tahoma" w:cs="Tahoma"/>
          <w:bCs/>
          <w:szCs w:val="22"/>
          <w:lang w:val="el-GR"/>
        </w:rPr>
        <w:t>1</w:t>
      </w:r>
      <w:r w:rsidRPr="00BA4651">
        <w:rPr>
          <w:rFonts w:ascii="Tahoma" w:hAnsi="Tahoma" w:cs="Tahoma"/>
          <w:bCs/>
          <w:szCs w:val="22"/>
          <w:lang w:val="el-GR"/>
        </w:rPr>
        <w:t xml:space="preserve">) απασχολούμενο άτομο </w:t>
      </w:r>
      <w:r w:rsidR="00623322" w:rsidRPr="00BA4651">
        <w:rPr>
          <w:rFonts w:ascii="Tahoma" w:hAnsi="Tahoma" w:cs="Tahoma"/>
          <w:bCs/>
          <w:szCs w:val="22"/>
          <w:lang w:val="el-GR"/>
        </w:rPr>
        <w:t>άνω των 25 ετών με προϋπηρεσία σε υπηρεσίες καθαριότητας τουλάχιστον 5 ετών</w:t>
      </w:r>
    </w:p>
    <w:p w14:paraId="763FAFAA" w14:textId="755A59BB" w:rsidR="00B7294E" w:rsidRPr="00BA4651" w:rsidRDefault="00B7294E" w:rsidP="00623322">
      <w:pPr>
        <w:rPr>
          <w:rFonts w:ascii="Tahoma" w:hAnsi="Tahoma" w:cs="Tahoma"/>
          <w:bCs/>
          <w:szCs w:val="22"/>
          <w:lang w:val="el-GR"/>
        </w:rPr>
      </w:pPr>
      <w:r w:rsidRPr="00BA4651">
        <w:rPr>
          <w:rFonts w:ascii="Tahoma" w:hAnsi="Tahoma" w:cs="Tahoma"/>
          <w:b/>
          <w:bCs/>
          <w:szCs w:val="22"/>
          <w:lang w:val="el-GR"/>
        </w:rPr>
        <w:t>στ)</w:t>
      </w:r>
      <w:r w:rsidRPr="00BA4651">
        <w:rPr>
          <w:rFonts w:ascii="Tahoma" w:hAnsi="Tahoma" w:cs="Tahoma"/>
          <w:bCs/>
          <w:szCs w:val="22"/>
          <w:lang w:val="el-GR"/>
        </w:rPr>
        <w:t xml:space="preserve"> να διαθέτουν έξι (</w:t>
      </w:r>
      <w:r w:rsidR="000E499A" w:rsidRPr="00BA4651">
        <w:rPr>
          <w:rFonts w:ascii="Tahoma" w:hAnsi="Tahoma" w:cs="Tahoma"/>
          <w:bCs/>
          <w:szCs w:val="22"/>
          <w:lang w:val="el-GR"/>
        </w:rPr>
        <w:t>7</w:t>
      </w:r>
      <w:r w:rsidRPr="00BA4651">
        <w:rPr>
          <w:rFonts w:ascii="Tahoma" w:hAnsi="Tahoma" w:cs="Tahoma"/>
          <w:bCs/>
          <w:szCs w:val="22"/>
          <w:lang w:val="el-GR"/>
        </w:rPr>
        <w:t>) απασχολούμενα άτομα</w:t>
      </w:r>
      <w:r w:rsidR="00623322" w:rsidRPr="00BA4651">
        <w:rPr>
          <w:rFonts w:ascii="Tahoma" w:hAnsi="Tahoma" w:cs="Tahoma"/>
          <w:bCs/>
          <w:szCs w:val="22"/>
          <w:lang w:val="el-GR"/>
        </w:rPr>
        <w:t xml:space="preserve"> </w:t>
      </w:r>
      <w:bookmarkStart w:id="29" w:name="_Hlk89860522"/>
      <w:r w:rsidR="00623322" w:rsidRPr="00BA4651">
        <w:rPr>
          <w:rFonts w:ascii="Tahoma" w:hAnsi="Tahoma" w:cs="Tahoma"/>
          <w:bCs/>
          <w:szCs w:val="22"/>
          <w:lang w:val="el-GR"/>
        </w:rPr>
        <w:t xml:space="preserve">άνω των 25 ετών με προϋπηρεσία σε υπηρεσίες καθαριότητας τουλάχιστον 5 ετών </w:t>
      </w:r>
      <w:bookmarkEnd w:id="29"/>
    </w:p>
    <w:p w14:paraId="26314230" w14:textId="3DA1A97C" w:rsidR="00383625" w:rsidRPr="00BA4651" w:rsidRDefault="00383625" w:rsidP="0079672A">
      <w:pPr>
        <w:rPr>
          <w:rFonts w:ascii="Tahoma" w:hAnsi="Tahoma" w:cs="Tahoma"/>
          <w:bCs/>
          <w:szCs w:val="22"/>
          <w:lang w:val="el-GR"/>
        </w:rPr>
      </w:pPr>
      <w:r w:rsidRPr="00BA4651">
        <w:rPr>
          <w:rFonts w:ascii="Tahoma" w:hAnsi="Tahoma" w:cs="Tahoma"/>
          <w:b/>
          <w:szCs w:val="22"/>
          <w:lang w:val="el-GR"/>
        </w:rPr>
        <w:t>ε)</w:t>
      </w:r>
      <w:r w:rsidRPr="00BA4651">
        <w:rPr>
          <w:rFonts w:ascii="Tahoma" w:hAnsi="Tahoma" w:cs="Tahoma"/>
          <w:bCs/>
          <w:szCs w:val="22"/>
          <w:lang w:val="el-GR"/>
        </w:rPr>
        <w:t xml:space="preserve">  να διαθέτουν</w:t>
      </w:r>
      <w:r w:rsidR="0079672A" w:rsidRPr="00BA4651">
        <w:rPr>
          <w:rFonts w:ascii="Tahoma" w:hAnsi="Tahoma" w:cs="Tahoma"/>
          <w:bCs/>
          <w:szCs w:val="22"/>
          <w:lang w:val="el-GR"/>
        </w:rPr>
        <w:t xml:space="preserve"> τις σχετικές</w:t>
      </w:r>
      <w:r w:rsidRPr="00BA4651">
        <w:rPr>
          <w:rFonts w:ascii="Tahoma" w:hAnsi="Tahoma" w:cs="Tahoma"/>
          <w:bCs/>
          <w:i/>
          <w:color w:val="5B9BD5"/>
          <w:szCs w:val="22"/>
          <w:lang w:val="el-GR"/>
        </w:rPr>
        <w:t xml:space="preserve"> </w:t>
      </w:r>
      <w:r w:rsidRPr="00BA4651">
        <w:rPr>
          <w:rFonts w:ascii="Tahoma" w:hAnsi="Tahoma" w:cs="Tahoma"/>
          <w:bCs/>
          <w:szCs w:val="22"/>
          <w:lang w:val="el-GR"/>
        </w:rPr>
        <w:t xml:space="preserve">βεβαιώσεις </w:t>
      </w:r>
      <w:r w:rsidR="0079672A" w:rsidRPr="00BA4651">
        <w:rPr>
          <w:rFonts w:ascii="Tahoma" w:hAnsi="Tahoma" w:cs="Tahoma"/>
          <w:bCs/>
          <w:szCs w:val="22"/>
          <w:lang w:val="el-GR"/>
        </w:rPr>
        <w:t>προϋπηρεσίας από τον αρμόδιο Ασφαλιστικό Φορέα.</w:t>
      </w:r>
    </w:p>
    <w:p w14:paraId="67C10318" w14:textId="77777777" w:rsidR="00762EAA" w:rsidRPr="00BA4651" w:rsidRDefault="00762EAA" w:rsidP="00762EAA">
      <w:pPr>
        <w:rPr>
          <w:rFonts w:ascii="Tahoma" w:hAnsi="Tahoma" w:cs="Tahoma"/>
          <w:lang w:val="el-GR"/>
        </w:rPr>
      </w:pPr>
    </w:p>
    <w:p w14:paraId="72A0AB93" w14:textId="77777777" w:rsidR="00762EAA" w:rsidRPr="00BA4651" w:rsidRDefault="00762EAA" w:rsidP="00762EAA">
      <w:pPr>
        <w:pStyle w:val="3"/>
        <w:rPr>
          <w:rFonts w:ascii="Tahoma" w:hAnsi="Tahoma" w:cs="Tahoma"/>
          <w:lang w:val="el-GR"/>
        </w:rPr>
      </w:pPr>
      <w:bookmarkStart w:id="30" w:name="_Toc89937018"/>
      <w:r w:rsidRPr="00BA4651">
        <w:rPr>
          <w:rFonts w:ascii="Tahoma" w:hAnsi="Tahoma" w:cs="Tahoma"/>
          <w:lang w:val="el-GR"/>
        </w:rPr>
        <w:t>2.2.7</w:t>
      </w:r>
      <w:r w:rsidRPr="00BA4651">
        <w:rPr>
          <w:rFonts w:ascii="Tahoma" w:hAnsi="Tahoma" w:cs="Tahoma"/>
          <w:lang w:val="el-GR"/>
        </w:rPr>
        <w:tab/>
      </w:r>
      <w:r w:rsidR="00662C7E" w:rsidRPr="00BA4651">
        <w:rPr>
          <w:rFonts w:ascii="Tahoma" w:hAnsi="Tahoma" w:cs="Tahoma"/>
          <w:lang w:val="el-GR"/>
        </w:rPr>
        <w:t xml:space="preserve"> </w:t>
      </w:r>
      <w:r w:rsidRPr="00BA4651">
        <w:rPr>
          <w:rFonts w:ascii="Tahoma" w:hAnsi="Tahoma" w:cs="Tahoma"/>
          <w:lang w:val="el-GR"/>
        </w:rPr>
        <w:t>Πρότυπα διασφάλισης ποιότητας και πρότυπα περιβαλλοντικής διαχείρισης</w:t>
      </w:r>
      <w:bookmarkEnd w:id="30"/>
    </w:p>
    <w:p w14:paraId="18E309E9" w14:textId="77777777" w:rsidR="005E31BD" w:rsidRPr="00BA4651" w:rsidRDefault="005E31BD" w:rsidP="005E31BD">
      <w:pPr>
        <w:rPr>
          <w:rFonts w:ascii="Tahoma" w:hAnsi="Tahoma" w:cs="Tahoma"/>
          <w:bCs/>
          <w:szCs w:val="22"/>
          <w:lang w:val="el-GR"/>
        </w:rPr>
      </w:pPr>
      <w:r w:rsidRPr="00BA4651">
        <w:rPr>
          <w:rFonts w:ascii="Tahoma" w:hAnsi="Tahoma"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58FFEB83"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α)</w:t>
      </w:r>
      <w:r w:rsidRPr="00BA4651">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ascii="Tahoma" w:eastAsia="Calibri" w:hAnsi="Tahoma" w:cs="Tahoma"/>
          <w:b/>
          <w:bCs/>
          <w:color w:val="000000"/>
          <w:szCs w:val="22"/>
          <w:lang w:val="el-GR"/>
        </w:rPr>
        <w:t xml:space="preserve">ISO 9001:2015 </w:t>
      </w:r>
    </w:p>
    <w:p w14:paraId="6CFADF72"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β)</w:t>
      </w:r>
      <w:r w:rsidRPr="00BA4651">
        <w:rPr>
          <w:rFonts w:ascii="Tahoma" w:eastAsia="Calibri" w:hAnsi="Tahoma"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ascii="Tahoma" w:eastAsia="Calibri" w:hAnsi="Tahoma" w:cs="Tahoma"/>
          <w:b/>
          <w:bCs/>
          <w:color w:val="000000"/>
          <w:szCs w:val="22"/>
          <w:lang w:val="el-GR"/>
        </w:rPr>
        <w:t xml:space="preserve">ISO 14001:2015 </w:t>
      </w:r>
    </w:p>
    <w:p w14:paraId="6F5B16F7" w14:textId="77777777" w:rsidR="005E31BD" w:rsidRPr="00BA4651" w:rsidRDefault="005E31BD" w:rsidP="005E31BD">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γ)</w:t>
      </w:r>
      <w:r w:rsidRPr="00BA4651">
        <w:rPr>
          <w:rFonts w:ascii="Tahoma" w:eastAsia="Calibri" w:hAnsi="Tahoma"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ascii="Tahoma" w:eastAsia="Calibri" w:hAnsi="Tahoma" w:cs="Tahoma"/>
          <w:b/>
          <w:bCs/>
          <w:color w:val="000000"/>
          <w:szCs w:val="22"/>
          <w:lang w:val="el-GR"/>
        </w:rPr>
        <w:t xml:space="preserve">ISO 45001:2018 </w:t>
      </w:r>
    </w:p>
    <w:p w14:paraId="148CF9FE" w14:textId="77777777" w:rsidR="005E31BD" w:rsidRPr="00BA4651" w:rsidRDefault="005E31BD" w:rsidP="005E31BD">
      <w:pPr>
        <w:rPr>
          <w:rFonts w:ascii="Tahoma" w:hAnsi="Tahoma" w:cs="Tahoma"/>
          <w:bCs/>
          <w:szCs w:val="22"/>
          <w:lang w:val="el-GR"/>
        </w:rPr>
      </w:pPr>
      <w:r w:rsidRPr="00BA4651">
        <w:rPr>
          <w:rFonts w:ascii="Tahoma" w:hAnsi="Tahoma"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7F5F4D47" w14:textId="77777777" w:rsidR="00762EAA" w:rsidRPr="00BA4651" w:rsidRDefault="00762EAA" w:rsidP="00762EAA">
      <w:pPr>
        <w:rPr>
          <w:rFonts w:ascii="Tahoma" w:hAnsi="Tahoma" w:cs="Tahoma"/>
          <w:b/>
          <w:bCs/>
          <w:lang w:val="el-GR"/>
        </w:rPr>
      </w:pPr>
      <w:r w:rsidRPr="00BA4651">
        <w:rPr>
          <w:rFonts w:ascii="Tahoma" w:hAnsi="Tahoma" w:cs="Tahoma"/>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6248BFE" w14:textId="77777777" w:rsidR="00762EAA" w:rsidRPr="00BA4651" w:rsidRDefault="00762EAA" w:rsidP="00762EAA">
      <w:pPr>
        <w:pStyle w:val="3"/>
        <w:rPr>
          <w:rFonts w:ascii="Tahoma" w:hAnsi="Tahoma" w:cs="Tahoma"/>
          <w:lang w:val="el-GR"/>
        </w:rPr>
      </w:pPr>
      <w:bookmarkStart w:id="31" w:name="_Toc89937019"/>
      <w:r w:rsidRPr="00BA4651">
        <w:rPr>
          <w:rFonts w:ascii="Tahoma" w:hAnsi="Tahoma" w:cs="Tahoma"/>
          <w:lang w:val="el-GR"/>
        </w:rPr>
        <w:t>2.2.8</w:t>
      </w:r>
      <w:r w:rsidRPr="00BA4651">
        <w:rPr>
          <w:rFonts w:ascii="Tahoma" w:hAnsi="Tahoma" w:cs="Tahoma"/>
          <w:lang w:val="el-GR"/>
        </w:rPr>
        <w:tab/>
      </w:r>
      <w:r w:rsidR="008B0F62" w:rsidRPr="00BA4651">
        <w:rPr>
          <w:rFonts w:ascii="Tahoma" w:hAnsi="Tahoma" w:cs="Tahoma"/>
          <w:lang w:val="el-GR"/>
        </w:rPr>
        <w:t xml:space="preserve"> </w:t>
      </w:r>
      <w:r w:rsidRPr="00BA4651">
        <w:rPr>
          <w:rFonts w:ascii="Tahoma" w:hAnsi="Tahoma" w:cs="Tahoma"/>
          <w:lang w:val="el-GR"/>
        </w:rPr>
        <w:t>Στήριξη στην ικανότητα τρίτων – Υπεργολαβία</w:t>
      </w:r>
      <w:bookmarkEnd w:id="31"/>
    </w:p>
    <w:p w14:paraId="431B31AA" w14:textId="77777777" w:rsidR="00762EAA" w:rsidRPr="00BA4651" w:rsidRDefault="00762EAA" w:rsidP="00762EAA">
      <w:pPr>
        <w:rPr>
          <w:rFonts w:ascii="Tahoma" w:hAnsi="Tahoma" w:cs="Tahoma"/>
          <w:b/>
          <w:bCs/>
          <w:lang w:val="el-GR"/>
        </w:rPr>
      </w:pPr>
      <w:r w:rsidRPr="00BA4651">
        <w:rPr>
          <w:rFonts w:ascii="Tahoma" w:hAnsi="Tahoma" w:cs="Tahoma"/>
          <w:b/>
          <w:bCs/>
          <w:lang w:val="el-GR"/>
        </w:rPr>
        <w:t>2.2.8.1. Στήριξη στην ικανότητα τρίτων</w:t>
      </w:r>
    </w:p>
    <w:p w14:paraId="054D2EE9" w14:textId="77777777" w:rsidR="00762EAA" w:rsidRPr="00BA4651" w:rsidRDefault="00762EAA" w:rsidP="00762EAA">
      <w:pPr>
        <w:rPr>
          <w:rFonts w:ascii="Tahoma" w:hAnsi="Tahoma" w:cs="Tahoma"/>
          <w:lang w:val="el-GR"/>
        </w:rPr>
      </w:pPr>
      <w:r w:rsidRPr="00BA4651">
        <w:rPr>
          <w:rFonts w:ascii="Tahoma" w:hAnsi="Tahoma" w:cs="Tahoma"/>
          <w:lang w:val="el-GR"/>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w:t>
      </w:r>
      <w:r w:rsidRPr="00BA4651">
        <w:rPr>
          <w:rStyle w:val="FootnoteReference2"/>
          <w:rFonts w:ascii="Tahoma" w:hAnsi="Tahoma" w:cs="Tahoma"/>
          <w:szCs w:val="22"/>
        </w:rPr>
        <w:footnoteReference w:id="14"/>
      </w:r>
      <w:r w:rsidRPr="00BA4651">
        <w:rPr>
          <w:rFonts w:ascii="Tahoma" w:hAnsi="Tahoma" w:cs="Tahoma"/>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D0D668D" w14:textId="77777777" w:rsidR="00762EAA" w:rsidRPr="00BA4651" w:rsidRDefault="00762EAA" w:rsidP="00762EAA">
      <w:pPr>
        <w:rPr>
          <w:rFonts w:ascii="Tahoma" w:hAnsi="Tahoma" w:cs="Tahoma"/>
          <w:lang w:val="el-GR"/>
        </w:rPr>
      </w:pPr>
      <w:r w:rsidRPr="00BA4651">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BA4651">
        <w:rPr>
          <w:rFonts w:ascii="Tahoma" w:hAnsi="Tahoma" w:cs="Tahoma"/>
          <w:szCs w:val="22"/>
          <w:lang w:val="el-GR"/>
        </w:rPr>
        <w:lastRenderedPageBreak/>
        <w:t>οι τελευταίοι θα εκτελέσουν τις εργασίες ή τις υπηρεσίες για τις οποίες απαιτούνται οι συγκεκριμένες ικανότητες</w:t>
      </w:r>
      <w:r w:rsidRPr="00BA4651">
        <w:rPr>
          <w:rStyle w:val="FootnoteReference2"/>
          <w:rFonts w:ascii="Tahoma" w:hAnsi="Tahoma" w:cs="Tahoma"/>
          <w:szCs w:val="22"/>
        </w:rPr>
        <w:footnoteReference w:id="15"/>
      </w:r>
      <w:r w:rsidRPr="00BA4651">
        <w:rPr>
          <w:rFonts w:ascii="Tahoma" w:hAnsi="Tahoma" w:cs="Tahoma"/>
          <w:szCs w:val="22"/>
          <w:lang w:val="el-GR"/>
        </w:rPr>
        <w:t>.</w:t>
      </w:r>
    </w:p>
    <w:p w14:paraId="06241B20" w14:textId="77777777" w:rsidR="00762EAA" w:rsidRPr="00BA4651" w:rsidRDefault="00762EAA" w:rsidP="00762EAA">
      <w:pPr>
        <w:rPr>
          <w:rFonts w:ascii="Tahoma" w:hAnsi="Tahoma" w:cs="Tahoma"/>
          <w:lang w:val="el-GR"/>
        </w:rPr>
      </w:pPr>
      <w:r w:rsidRPr="00BA4651">
        <w:rPr>
          <w:rFonts w:ascii="Tahoma" w:hAnsi="Tahoma" w:cs="Tahoma"/>
          <w:i/>
          <w:lang w:val="el-GR"/>
        </w:rPr>
        <w:t>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διακήρυξης του διαγωνισμού,</w:t>
      </w:r>
      <w:r w:rsidR="00144C60" w:rsidRPr="00BA4651">
        <w:rPr>
          <w:rFonts w:ascii="Tahoma" w:hAnsi="Tahoma" w:cs="Tahoma"/>
          <w:i/>
          <w:lang w:val="el-GR"/>
        </w:rPr>
        <w:t xml:space="preserve"> </w:t>
      </w:r>
      <w:r w:rsidRPr="00BA4651">
        <w:rPr>
          <w:rFonts w:ascii="Tahoma" w:hAnsi="Tahoma" w:cs="Tahoma"/>
          <w:i/>
          <w:lang w:val="el-GR"/>
        </w:rPr>
        <w:t>στην παράγραφο 2.2.9 της παρούσας</w:t>
      </w:r>
      <w:r w:rsidRPr="00BA4651">
        <w:rPr>
          <w:rFonts w:ascii="Tahoma" w:hAnsi="Tahoma" w:cs="Tahoma"/>
          <w:i/>
          <w:color w:val="5B9BD5"/>
          <w:vertAlign w:val="superscript"/>
          <w:lang w:val="el-GR"/>
        </w:rPr>
        <w:footnoteReference w:id="16"/>
      </w:r>
      <w:r w:rsidRPr="00BA4651">
        <w:rPr>
          <w:rFonts w:ascii="Tahoma" w:hAnsi="Tahoma" w:cs="Tahoma"/>
          <w:i/>
          <w:color w:val="5B9BD5"/>
          <w:lang w:val="el-GR" w:eastAsia="ar-SA"/>
        </w:rPr>
        <w:t xml:space="preserve"> </w:t>
      </w:r>
      <w:r w:rsidRPr="00BA4651">
        <w:rPr>
          <w:rFonts w:ascii="Tahoma" w:hAnsi="Tahoma"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sidRPr="00BA4651">
        <w:rPr>
          <w:rStyle w:val="FootnoteReference2"/>
          <w:rFonts w:ascii="Tahoma" w:hAnsi="Tahoma" w:cs="Tahoma"/>
          <w:szCs w:val="22"/>
        </w:rPr>
        <w:footnoteReference w:id="17"/>
      </w:r>
      <w:r w:rsidRPr="00BA4651">
        <w:rPr>
          <w:rFonts w:ascii="Tahoma" w:hAnsi="Tahoma" w:cs="Tahoma"/>
          <w:szCs w:val="22"/>
          <w:lang w:val="el-GR"/>
        </w:rPr>
        <w:t>.</w:t>
      </w:r>
    </w:p>
    <w:p w14:paraId="32313D51" w14:textId="77777777" w:rsidR="00762EAA" w:rsidRPr="00BA4651" w:rsidRDefault="00762EAA" w:rsidP="00762EAA">
      <w:pPr>
        <w:rPr>
          <w:rFonts w:ascii="Tahoma" w:hAnsi="Tahoma" w:cs="Tahoma"/>
          <w:lang w:val="el-GR"/>
        </w:rPr>
      </w:pPr>
      <w:r w:rsidRPr="00BA4651">
        <w:rPr>
          <w:rFonts w:ascii="Tahoma" w:hAnsi="Tahoma" w:cs="Tahoma"/>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r w:rsidRPr="00BA4651">
        <w:rPr>
          <w:rStyle w:val="FootnoteReference2"/>
          <w:rFonts w:ascii="Tahoma" w:hAnsi="Tahoma" w:cs="Tahoma"/>
          <w:szCs w:val="22"/>
        </w:rPr>
        <w:footnoteReference w:id="18"/>
      </w:r>
      <w:r w:rsidRPr="00BA4651">
        <w:rPr>
          <w:rFonts w:ascii="Tahoma" w:hAnsi="Tahoma" w:cs="Tahoma"/>
          <w:szCs w:val="22"/>
          <w:lang w:val="el-GR"/>
        </w:rPr>
        <w:t>.</w:t>
      </w:r>
    </w:p>
    <w:p w14:paraId="260A2A17" w14:textId="77777777" w:rsidR="00762EAA" w:rsidRPr="00BA4651" w:rsidRDefault="00762EAA" w:rsidP="00144C60">
      <w:pPr>
        <w:rPr>
          <w:rFonts w:ascii="Tahoma" w:hAnsi="Tahoma" w:cs="Tahoma"/>
          <w:szCs w:val="22"/>
          <w:lang w:val="el-GR"/>
        </w:rPr>
      </w:pPr>
      <w:r w:rsidRPr="00BA4651">
        <w:rPr>
          <w:rFonts w:ascii="Tahoma" w:hAnsi="Tahoma" w:cs="Tahoma"/>
          <w:szCs w:val="22"/>
          <w:lang w:val="el-GR"/>
        </w:rPr>
        <w:t xml:space="preserve">Η εκτέλεση των κάτωθι εργασιών/ καθηκόντων </w:t>
      </w:r>
      <w:r w:rsidR="009E36D6" w:rsidRPr="00BA4651">
        <w:rPr>
          <w:rFonts w:ascii="Tahoma" w:hAnsi="Tahoma" w:cs="Tahoma"/>
          <w:szCs w:val="22"/>
          <w:lang w:val="el-GR"/>
        </w:rPr>
        <w:t xml:space="preserve">σύμφωνα με τα αναλυτικώς αναγραφόμενα στο </w:t>
      </w:r>
      <w:r w:rsidR="009E36D6" w:rsidRPr="00BA4651">
        <w:rPr>
          <w:rFonts w:ascii="Tahoma" w:hAnsi="Tahoma"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009E36D6" w:rsidRPr="00BA4651">
        <w:rPr>
          <w:rFonts w:ascii="Tahoma" w:hAnsi="Tahoma" w:cs="Tahoma"/>
          <w:szCs w:val="22"/>
          <w:lang w:val="el-GR"/>
        </w:rPr>
        <w:t>της παρούσας,</w:t>
      </w:r>
      <w:r w:rsidR="004D376E" w:rsidRPr="00BA4651">
        <w:rPr>
          <w:rFonts w:ascii="Tahoma" w:hAnsi="Tahoma" w:cs="Tahoma"/>
          <w:szCs w:val="22"/>
          <w:lang w:val="el-GR"/>
        </w:rPr>
        <w:t xml:space="preserve"> </w:t>
      </w:r>
      <w:r w:rsidRPr="00BA4651">
        <w:rPr>
          <w:rFonts w:ascii="Tahoma" w:hAnsi="Tahoma" w:cs="Tahoma"/>
          <w:szCs w:val="22"/>
          <w:lang w:val="el-GR"/>
        </w:rPr>
        <w:t>γίνεται υποχρεωτικά από τον προσφέροντα ή, αν η προσφορά υποβάλλεται από ένωση οικονομικών φορέων, από έναν από τους συμμετέχοντες στην ένωση αυτή</w:t>
      </w:r>
      <w:r w:rsidR="00144C60" w:rsidRPr="00BA4651">
        <w:rPr>
          <w:rFonts w:ascii="Tahoma" w:hAnsi="Tahoma" w:cs="Tahoma"/>
          <w:szCs w:val="22"/>
          <w:lang w:val="el-GR"/>
        </w:rPr>
        <w:t>.</w:t>
      </w:r>
      <w:r w:rsidRPr="00BA4651">
        <w:rPr>
          <w:rFonts w:ascii="Tahoma" w:hAnsi="Tahoma" w:cs="Tahoma"/>
          <w:szCs w:val="22"/>
          <w:lang w:val="el-GR"/>
        </w:rPr>
        <w:t xml:space="preserve"> </w:t>
      </w:r>
    </w:p>
    <w:p w14:paraId="6EFD69C7"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Η αναθέτουσα αρχή ελέγχει αν οι </w:t>
      </w:r>
      <w:r w:rsidR="00144C60" w:rsidRPr="00BA4651">
        <w:rPr>
          <w:rFonts w:ascii="Tahoma" w:hAnsi="Tahoma" w:cs="Tahoma"/>
          <w:bCs/>
          <w:lang w:val="el-GR" w:eastAsia="ar-SA"/>
        </w:rPr>
        <w:t>φορείς</w:t>
      </w:r>
      <w:r w:rsidRPr="00BA4651">
        <w:rPr>
          <w:rFonts w:ascii="Tahoma" w:hAnsi="Tahoma" w:cs="Tahoma"/>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BA4651">
        <w:rPr>
          <w:rFonts w:ascii="Tahoma" w:hAnsi="Tahoma" w:cs="Tahoma"/>
          <w:bCs/>
          <w:color w:val="000000"/>
          <w:lang w:val="el-GR" w:eastAsia="ar-SA"/>
        </w:rPr>
        <w:t xml:space="preserve"> </w:t>
      </w:r>
      <w:r w:rsidRPr="00BA4651">
        <w:rPr>
          <w:rFonts w:ascii="Tahoma" w:hAnsi="Tahoma" w:cs="Tahoma"/>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ACFE4B1" w14:textId="77777777" w:rsidR="00762EAA" w:rsidRPr="00BA4651" w:rsidRDefault="00762EAA" w:rsidP="00762EAA">
      <w:pPr>
        <w:rPr>
          <w:rFonts w:ascii="Tahoma" w:hAnsi="Tahoma" w:cs="Tahoma"/>
          <w:bCs/>
          <w:lang w:val="el-GR" w:eastAsia="ar-SA"/>
        </w:rPr>
      </w:pPr>
    </w:p>
    <w:p w14:paraId="64851544" w14:textId="77777777" w:rsidR="00762EAA" w:rsidRPr="00BA4651" w:rsidRDefault="00762EAA" w:rsidP="00762EAA">
      <w:pPr>
        <w:rPr>
          <w:rFonts w:ascii="Tahoma" w:hAnsi="Tahoma" w:cs="Tahoma"/>
          <w:b/>
          <w:bCs/>
          <w:lang w:val="el-GR"/>
        </w:rPr>
      </w:pPr>
      <w:r w:rsidRPr="00BA4651">
        <w:rPr>
          <w:rFonts w:ascii="Tahoma" w:hAnsi="Tahoma" w:cs="Tahoma"/>
          <w:b/>
          <w:bCs/>
          <w:lang w:val="el-GR"/>
        </w:rPr>
        <w:t>2.2.8.2. Υπεργολαβία</w:t>
      </w:r>
    </w:p>
    <w:p w14:paraId="608DD008" w14:textId="77777777" w:rsidR="00762EAA" w:rsidRPr="00BA4651" w:rsidRDefault="00762EAA" w:rsidP="00762EAA">
      <w:pPr>
        <w:rPr>
          <w:rFonts w:ascii="Tahoma" w:hAnsi="Tahoma" w:cs="Tahoma"/>
          <w:lang w:val="el-GR"/>
        </w:rPr>
      </w:pPr>
      <w:r w:rsidRPr="00BA4651">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A4651">
        <w:rPr>
          <w:rFonts w:ascii="Tahoma" w:hAnsi="Tahoma" w:cs="Tahoma"/>
          <w:bCs/>
          <w:lang w:val="en-US"/>
        </w:rPr>
        <w:t>o</w:t>
      </w:r>
      <w:r w:rsidRPr="00BA4651">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w:t>
      </w:r>
      <w:r w:rsidRPr="00BA4651">
        <w:rPr>
          <w:rStyle w:val="WW-FootnoteReference9"/>
          <w:rFonts w:ascii="Tahoma" w:hAnsi="Tahoma" w:cs="Tahoma"/>
          <w:bCs/>
          <w:lang w:val="el-GR"/>
        </w:rPr>
        <w:footnoteReference w:id="19"/>
      </w:r>
      <w:r w:rsidRPr="00BA4651">
        <w:rPr>
          <w:rFonts w:ascii="Tahoma" w:hAnsi="Tahoma" w:cs="Tahoma"/>
          <w:bCs/>
          <w:lang w:val="el-GR"/>
        </w:rPr>
        <w:t xml:space="preserve">.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B72A630" w14:textId="77777777" w:rsidR="00762EAA" w:rsidRPr="00BA4651" w:rsidRDefault="00762EAA" w:rsidP="00762EAA">
      <w:pPr>
        <w:pStyle w:val="3"/>
        <w:rPr>
          <w:rFonts w:ascii="Tahoma" w:hAnsi="Tahoma" w:cs="Tahoma"/>
          <w:lang w:val="el-GR"/>
        </w:rPr>
      </w:pPr>
      <w:bookmarkStart w:id="32" w:name="_Toc89937020"/>
      <w:r w:rsidRPr="00BA4651">
        <w:rPr>
          <w:rFonts w:ascii="Tahoma" w:hAnsi="Tahoma" w:cs="Tahoma"/>
          <w:lang w:val="el-GR"/>
        </w:rPr>
        <w:t>2.2.9</w:t>
      </w:r>
      <w:r w:rsidR="008B0F62" w:rsidRPr="00BA4651">
        <w:rPr>
          <w:rFonts w:ascii="Tahoma" w:hAnsi="Tahoma" w:cs="Tahoma"/>
          <w:lang w:val="el-GR"/>
        </w:rPr>
        <w:t xml:space="preserve"> </w:t>
      </w:r>
      <w:r w:rsidRPr="00BA4651">
        <w:rPr>
          <w:rFonts w:ascii="Tahoma" w:hAnsi="Tahoma" w:cs="Tahoma"/>
          <w:lang w:val="el-GR"/>
        </w:rPr>
        <w:tab/>
        <w:t>Κανόνες απόδειξης ποιοτικής επιλογής</w:t>
      </w:r>
      <w:bookmarkEnd w:id="32"/>
    </w:p>
    <w:p w14:paraId="385E4CC4"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4B3C011"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lastRenderedPageBreak/>
        <w:t xml:space="preserve">Στην περίπτωση που ο οικονομικός φορέας στηρίζεται στις ικανότητες άλλων φορέων, σύμφωνα με </w:t>
      </w:r>
      <w:r w:rsidRPr="00BA4651">
        <w:rPr>
          <w:rFonts w:ascii="Tahoma" w:hAnsi="Tahoma" w:cs="Tahoma"/>
          <w:lang w:val="el-GR" w:eastAsia="ar-SA"/>
        </w:rPr>
        <w:t xml:space="preserve">την παράγραφο </w:t>
      </w:r>
      <w:r w:rsidRPr="00BA4651">
        <w:rPr>
          <w:rFonts w:ascii="Tahoma" w:hAnsi="Tahoma" w:cs="Tahoma"/>
          <w:bCs/>
          <w:lang w:val="el-GR" w:eastAsia="ar-SA"/>
        </w:rPr>
        <w:t xml:space="preserve">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w:t>
      </w:r>
      <w:r w:rsidRPr="00BA4651">
        <w:rPr>
          <w:rFonts w:ascii="Tahoma" w:hAnsi="Tahoma" w:cs="Tahoma"/>
          <w:lang w:val="el-GR" w:eastAsia="ar-SA"/>
        </w:rPr>
        <w:t xml:space="preserve">της παραγράφου </w:t>
      </w:r>
      <w:r w:rsidRPr="00BA4651">
        <w:rPr>
          <w:rFonts w:ascii="Tahoma" w:hAnsi="Tahoma" w:cs="Tahoma"/>
          <w:bCs/>
          <w:lang w:val="el-GR" w:eastAsia="ar-SA"/>
        </w:rPr>
        <w:t>2.2.3 της παρούσας και ότι πληρούν τα σχετικά κριτήρια επιλογής κατά περίπτωση (παράγραφοι 2.2.5 και 2.2.6 )</w:t>
      </w:r>
      <w:r w:rsidRPr="00BA4651">
        <w:rPr>
          <w:rFonts w:ascii="Tahoma" w:hAnsi="Tahoma" w:cs="Tahoma"/>
          <w:bCs/>
          <w:vertAlign w:val="superscript"/>
          <w:lang w:val="el-GR" w:eastAsia="ar-SA"/>
        </w:rPr>
        <w:footnoteReference w:id="20"/>
      </w:r>
      <w:r w:rsidRPr="00BA4651">
        <w:rPr>
          <w:rFonts w:ascii="Tahoma" w:hAnsi="Tahoma" w:cs="Tahoma"/>
          <w:bCs/>
          <w:lang w:val="el-GR" w:eastAsia="ar-SA"/>
        </w:rPr>
        <w:t>.</w:t>
      </w:r>
    </w:p>
    <w:p w14:paraId="4EDBFCE1" w14:textId="77777777" w:rsidR="00762EAA" w:rsidRPr="00BA4651" w:rsidRDefault="00762EAA" w:rsidP="00762EAA">
      <w:pPr>
        <w:rPr>
          <w:rFonts w:ascii="Tahoma" w:hAnsi="Tahoma" w:cs="Tahoma"/>
          <w:bCs/>
          <w:lang w:val="el-GR" w:eastAsia="ar-SA"/>
        </w:rPr>
      </w:pPr>
      <w:r w:rsidRPr="00BA4651">
        <w:rPr>
          <w:rFonts w:ascii="Tahoma" w:hAnsi="Tahoma" w:cs="Tahoma"/>
          <w:bCs/>
          <w:lang w:val="el-GR" w:eastAsia="ar-SA"/>
        </w:rPr>
        <w:t xml:space="preserve">Στην περίπτωση που </w:t>
      </w:r>
      <w:r w:rsidRPr="00BA4651">
        <w:rPr>
          <w:rFonts w:ascii="Tahoma" w:hAnsi="Tahoma" w:cs="Tahoma"/>
          <w:bCs/>
          <w:lang w:val="en-US" w:eastAsia="ar-SA"/>
        </w:rPr>
        <w:t>o</w:t>
      </w:r>
      <w:r w:rsidRPr="00BA4651">
        <w:rPr>
          <w:rFonts w:ascii="Tahoma" w:hAnsi="Tahoma"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w:t>
      </w:r>
      <w:r w:rsidRPr="00BA4651">
        <w:rPr>
          <w:rFonts w:ascii="Tahoma" w:hAnsi="Tahoma" w:cs="Tahoma"/>
          <w:bCs/>
          <w:vertAlign w:val="superscript"/>
          <w:lang w:val="el-GR" w:eastAsia="ar-SA"/>
        </w:rPr>
        <w:footnoteReference w:id="21"/>
      </w:r>
      <w:r w:rsidRPr="00BA4651">
        <w:rPr>
          <w:rFonts w:ascii="Tahoma" w:hAnsi="Tahoma" w:cs="Tahoma"/>
          <w:bCs/>
          <w:lang w:val="el-GR" w:eastAsia="ar-SA"/>
        </w:rPr>
        <w:t xml:space="preserve">. </w:t>
      </w:r>
    </w:p>
    <w:p w14:paraId="6881201F" w14:textId="77777777" w:rsidR="00762EAA" w:rsidRPr="00BA4651" w:rsidRDefault="00762EAA" w:rsidP="00662C7E">
      <w:pPr>
        <w:suppressAutoHyphens w:val="0"/>
        <w:spacing w:after="160" w:line="259" w:lineRule="auto"/>
        <w:rPr>
          <w:rFonts w:ascii="Tahoma" w:hAnsi="Tahoma" w:cs="Tahoma"/>
          <w:lang w:val="el-GR"/>
        </w:rPr>
      </w:pPr>
      <w:r w:rsidRPr="00BA4651">
        <w:rPr>
          <w:rFonts w:ascii="Tahoma" w:eastAsia="Calibri" w:hAnsi="Tahoma" w:cs="Tahoma"/>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Pr="00BA4651">
        <w:rPr>
          <w:rFonts w:ascii="Tahoma" w:eastAsia="Calibri" w:hAnsi="Tahoma" w:cs="Tahoma"/>
          <w:szCs w:val="22"/>
          <w:vertAlign w:val="superscript"/>
          <w:lang w:val="el-GR" w:eastAsia="en-US"/>
        </w:rPr>
        <w:footnoteReference w:id="22"/>
      </w:r>
      <w:r w:rsidRPr="00BA4651">
        <w:rPr>
          <w:rFonts w:ascii="Tahoma" w:eastAsia="Calibri" w:hAnsi="Tahoma" w:cs="Tahoma"/>
          <w:szCs w:val="22"/>
          <w:lang w:val="el-GR" w:eastAsia="en-US"/>
        </w:rPr>
        <w:t xml:space="preserve">. </w:t>
      </w:r>
    </w:p>
    <w:p w14:paraId="3CBA440A" w14:textId="77777777" w:rsidR="00762EAA" w:rsidRPr="00BA4651" w:rsidRDefault="00762EAA" w:rsidP="00762EAA">
      <w:pPr>
        <w:pStyle w:val="4"/>
        <w:ind w:left="567" w:hanging="567"/>
        <w:rPr>
          <w:rFonts w:ascii="Tahoma" w:hAnsi="Tahoma" w:cs="Tahoma"/>
          <w:lang w:val="el-GR"/>
        </w:rPr>
      </w:pPr>
      <w:bookmarkStart w:id="33" w:name="_Toc89937021"/>
      <w:r w:rsidRPr="00BA4651">
        <w:rPr>
          <w:rFonts w:ascii="Tahoma" w:hAnsi="Tahoma" w:cs="Tahoma"/>
          <w:lang w:val="el-GR"/>
        </w:rPr>
        <w:t>2.2.9.1</w:t>
      </w:r>
      <w:r w:rsidRPr="00BA4651">
        <w:rPr>
          <w:rFonts w:ascii="Tahoma" w:hAnsi="Tahoma" w:cs="Tahoma"/>
          <w:lang w:val="el-GR"/>
        </w:rPr>
        <w:tab/>
        <w:t>Προκαταρκτική απόδειξη κατά την υποβολή προσφορών</w:t>
      </w:r>
      <w:bookmarkEnd w:id="33"/>
      <w:r w:rsidRPr="00BA4651">
        <w:rPr>
          <w:rFonts w:ascii="Tahoma" w:hAnsi="Tahoma" w:cs="Tahoma"/>
          <w:lang w:val="el-GR"/>
        </w:rPr>
        <w:t xml:space="preserve"> </w:t>
      </w:r>
    </w:p>
    <w:p w14:paraId="50D11A5C" w14:textId="77777777" w:rsidR="00790BCF" w:rsidRPr="00BA4651" w:rsidRDefault="00762EAA" w:rsidP="00762EAA">
      <w:pPr>
        <w:rPr>
          <w:rFonts w:ascii="Tahoma" w:hAnsi="Tahoma" w:cs="Tahoma"/>
          <w:lang w:val="el-GR"/>
        </w:rPr>
      </w:pPr>
      <w:r w:rsidRPr="00BA4651">
        <w:rPr>
          <w:rFonts w:ascii="Tahoma" w:hAnsi="Tahoma" w:cs="Tahoma"/>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BA4651">
        <w:rPr>
          <w:rFonts w:ascii="Tahoma" w:eastAsia="SimSun" w:hAnsi="Tahoma" w:cs="Tahoma"/>
          <w:sz w:val="20"/>
          <w:szCs w:val="20"/>
          <w:lang w:val="el-GR"/>
        </w:rPr>
        <w:t xml:space="preserve"> </w:t>
      </w:r>
      <w:r w:rsidRPr="00BA4651">
        <w:rPr>
          <w:rFonts w:ascii="Tahoma" w:hAnsi="Tahoma" w:cs="Tahoma"/>
          <w:lang w:val="el-GR"/>
        </w:rPr>
        <w:t xml:space="preserve">προσκομίζουν κατά την υποβολή της προσφοράς τους </w:t>
      </w:r>
      <w:r w:rsidRPr="00BA4651">
        <w:rPr>
          <w:rFonts w:ascii="Tahoma" w:hAnsi="Tahoma" w:cs="Tahoma"/>
          <w:u w:val="single"/>
          <w:lang w:val="el-GR"/>
        </w:rPr>
        <w:t>ως δικαιολογητικό συμμετοχής,</w:t>
      </w:r>
      <w:r w:rsidRPr="00BA4651">
        <w:rPr>
          <w:rFonts w:ascii="Tahoma" w:hAnsi="Tahoma" w:cs="Tahoma"/>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w:t>
      </w:r>
      <w:r w:rsidR="00790BCF" w:rsidRPr="00BA4651">
        <w:rPr>
          <w:rFonts w:ascii="Tahoma" w:hAnsi="Tahoma" w:cs="Tahoma"/>
          <w:lang w:val="el-GR"/>
        </w:rPr>
        <w:t xml:space="preserve"> </w:t>
      </w:r>
      <w:r w:rsidRPr="00BA4651">
        <w:rPr>
          <w:rFonts w:ascii="Tahoma" w:hAnsi="Tahoma" w:cs="Tahoma"/>
          <w:lang w:val="el-GR"/>
        </w:rPr>
        <w:t>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790BCF" w:rsidRPr="00BA4651">
        <w:rPr>
          <w:rFonts w:ascii="Tahoma" w:hAnsi="Tahoma" w:cs="Tahoma"/>
          <w:lang w:val="el-GR"/>
        </w:rPr>
        <w:t xml:space="preserve">  </w:t>
      </w:r>
    </w:p>
    <w:p w14:paraId="00ED1664" w14:textId="77777777" w:rsidR="00762EAA" w:rsidRPr="00BA4651" w:rsidRDefault="00790BCF" w:rsidP="00762EAA">
      <w:pPr>
        <w:rPr>
          <w:rFonts w:ascii="Tahoma" w:hAnsi="Tahoma" w:cs="Tahoma"/>
          <w:lang w:val="el-GR"/>
        </w:rPr>
      </w:pPr>
      <w:r w:rsidRPr="00BA4651">
        <w:rPr>
          <w:rFonts w:ascii="Tahoma" w:hAnsi="Tahoma" w:cs="Tahoma"/>
          <w:lang w:val="el-GR"/>
        </w:rPr>
        <w:t>Από τις 2-5-2019, παρέχεται η νέα ηλεκτρονική υπηρεσία Promitheus ESPDint (</w:t>
      </w:r>
      <w:hyperlink r:id="rId27" w:history="1">
        <w:r w:rsidRPr="00BA4651">
          <w:rPr>
            <w:rStyle w:val="-"/>
            <w:rFonts w:ascii="Tahoma" w:hAnsi="Tahoma" w:cs="Tahoma"/>
            <w:lang w:val="el-GR"/>
          </w:rPr>
          <w:t>https://espdint.eprocurement.gov.gr/</w:t>
        </w:r>
      </w:hyperlink>
      <w:r w:rsidRPr="00BA4651">
        <w:rPr>
          <w:rFonts w:ascii="Tahoma" w:hAnsi="Tahoma" w:cs="Tahoma"/>
          <w:lang w:val="el-GR"/>
        </w:rPr>
        <w:t>) που προσφέρει τη δυνατότητα ηλεκτρονικής σύνταξης και διαχείρισης του Ευρωπαϊκού Ενιαίου Εγγράφου Σύμβασης (ΕΕΕΣ).</w:t>
      </w:r>
    </w:p>
    <w:p w14:paraId="22809B13" w14:textId="77777777" w:rsidR="00790BCF" w:rsidRPr="00BA4651" w:rsidRDefault="00790BCF" w:rsidP="00762EAA">
      <w:pPr>
        <w:rPr>
          <w:rFonts w:ascii="Tahoma" w:hAnsi="Tahoma" w:cs="Tahoma"/>
          <w:lang w:val="el-GR"/>
        </w:rPr>
      </w:pPr>
      <w:r w:rsidRPr="00BA4651">
        <w:rPr>
          <w:rFonts w:ascii="Tahoma" w:hAnsi="Tahoma" w:cs="Tahoma"/>
          <w:lang w:val="el-GR"/>
        </w:rPr>
        <w:t>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IV Κριτήρια Επιλογής, Μέρος VI Τελικές δηλώσεις.</w:t>
      </w:r>
    </w:p>
    <w:p w14:paraId="3AC9E9D7" w14:textId="77777777" w:rsidR="00686EA3" w:rsidRPr="00BA4651" w:rsidRDefault="00686EA3" w:rsidP="00686EA3">
      <w:pPr>
        <w:rPr>
          <w:rFonts w:ascii="Tahoma" w:hAnsi="Tahoma" w:cs="Tahoma"/>
          <w:i/>
          <w:color w:val="5B9BD5"/>
          <w:u w:val="single"/>
          <w:lang w:val="el-GR"/>
        </w:rPr>
      </w:pPr>
      <w:r w:rsidRPr="00BA4651">
        <w:rPr>
          <w:rFonts w:ascii="Tahoma" w:hAnsi="Tahoma" w:cs="Tahoma"/>
          <w:u w:val="single"/>
          <w:lang w:val="el-GR"/>
        </w:rPr>
        <w:t xml:space="preserve">Επισημαίνεται ότι οι προσφέροντες για το μέρος </w:t>
      </w:r>
      <w:r w:rsidRPr="00BA4651">
        <w:rPr>
          <w:rFonts w:ascii="Tahoma" w:hAnsi="Tahoma" w:cs="Tahoma"/>
          <w:u w:val="single"/>
        </w:rPr>
        <w:t>IV</w:t>
      </w:r>
      <w:r w:rsidRPr="00BA4651">
        <w:rPr>
          <w:rFonts w:ascii="Tahoma" w:hAnsi="Tahoma" w:cs="Tahoma"/>
          <w:u w:val="single"/>
          <w:lang w:val="el-GR"/>
        </w:rPr>
        <w:t xml:space="preserve"> Κριτήρια επιλογής του ΕΕΕΣ συμπληρώνουν μόνο την</w:t>
      </w:r>
      <w:r w:rsidRPr="00BA4651">
        <w:rPr>
          <w:rFonts w:ascii="Tahoma" w:hAnsi="Tahoma" w:cs="Tahoma"/>
          <w:b/>
          <w:bCs/>
          <w:u w:val="single"/>
          <w:lang w:val="el-GR"/>
        </w:rPr>
        <w:t xml:space="preserve"> ενότητα α «Γενική ένδειξη για όλα τα κριτήρια επιλογής».</w:t>
      </w:r>
      <w:r w:rsidRPr="00BA4651">
        <w:rPr>
          <w:rFonts w:ascii="Tahoma" w:hAnsi="Tahoma" w:cs="Tahoma"/>
          <w:i/>
          <w:color w:val="5B9BD5"/>
          <w:u w:val="single"/>
          <w:lang w:val="el-GR"/>
        </w:rPr>
        <w:t xml:space="preserve"> </w:t>
      </w:r>
    </w:p>
    <w:p w14:paraId="6F1CBC73" w14:textId="77777777" w:rsidR="00790BCF" w:rsidRPr="00BA4651" w:rsidRDefault="00762EAA" w:rsidP="00762EAA">
      <w:pPr>
        <w:rPr>
          <w:rFonts w:ascii="Tahoma" w:hAnsi="Tahoma" w:cs="Tahoma"/>
          <w:lang w:val="el-GR"/>
        </w:rPr>
      </w:pPr>
      <w:r w:rsidRPr="00BA4651">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Pr="00BA4651">
        <w:rPr>
          <w:rStyle w:val="WW-"/>
          <w:rFonts w:ascii="Tahoma" w:hAnsi="Tahoma" w:cs="Tahoma"/>
          <w:lang w:val="el-GR"/>
        </w:rPr>
        <w:footnoteReference w:id="23"/>
      </w:r>
      <w:r w:rsidRPr="00BA4651">
        <w:rPr>
          <w:rFonts w:ascii="Tahoma" w:hAnsi="Tahoma" w:cs="Tahoma"/>
          <w:lang w:val="el-GR"/>
        </w:rPr>
        <w:t xml:space="preserve"> </w:t>
      </w:r>
    </w:p>
    <w:p w14:paraId="3C767A1E" w14:textId="77777777" w:rsidR="00762EAA" w:rsidRPr="00BA4651" w:rsidRDefault="00762EAA" w:rsidP="00762EAA">
      <w:pPr>
        <w:rPr>
          <w:rFonts w:ascii="Tahoma" w:hAnsi="Tahoma" w:cs="Tahoma"/>
          <w:lang w:val="el-GR"/>
        </w:rPr>
      </w:pPr>
      <w:r w:rsidRPr="00BA4651">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837B1EF" w14:textId="77777777" w:rsidR="00762EAA" w:rsidRPr="00BA4651" w:rsidRDefault="00762EAA" w:rsidP="00762EAA">
      <w:pPr>
        <w:rPr>
          <w:rFonts w:ascii="Tahoma" w:hAnsi="Tahoma" w:cs="Tahoma"/>
          <w:lang w:val="el-GR"/>
        </w:rPr>
      </w:pPr>
      <w:r w:rsidRPr="00BA4651">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BA4651">
        <w:rPr>
          <w:rFonts w:ascii="Tahoma" w:hAnsi="Tahoma" w:cs="Tahoma"/>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BB1D9EA" w14:textId="77777777" w:rsidR="00762EAA" w:rsidRPr="00BA4651" w:rsidRDefault="00762EAA" w:rsidP="00762EAA">
      <w:pPr>
        <w:rPr>
          <w:rFonts w:ascii="Tahoma" w:hAnsi="Tahoma" w:cs="Tahoma"/>
          <w:lang w:val="el-GR"/>
        </w:rPr>
      </w:pPr>
      <w:r w:rsidRPr="00BA4651">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01D9C5" w14:textId="77777777" w:rsidR="00762EAA" w:rsidRPr="00BA4651" w:rsidRDefault="00762EAA" w:rsidP="00762EAA">
      <w:pPr>
        <w:rPr>
          <w:rFonts w:ascii="Tahoma" w:hAnsi="Tahoma" w:cs="Tahoma"/>
          <w:lang w:val="el-GR" w:eastAsia="ar-SA"/>
        </w:rPr>
      </w:pPr>
      <w:r w:rsidRPr="00BA4651">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A4651">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E53371">
        <w:fldChar w:fldCharType="begin"/>
      </w:r>
      <w:r w:rsidR="00E53371" w:rsidRPr="006E2FEC">
        <w:rPr>
          <w:lang w:val="el-GR"/>
        </w:rPr>
        <w:instrText xml:space="preserve"> </w:instrText>
      </w:r>
      <w:r w:rsidR="00E53371">
        <w:instrText>HYPERLINK</w:instrText>
      </w:r>
      <w:r w:rsidR="00E53371" w:rsidRPr="006E2FEC">
        <w:rPr>
          <w:lang w:val="el-GR"/>
        </w:rPr>
        <w:instrText xml:space="preserve"> "</w:instrText>
      </w:r>
      <w:r w:rsidR="00E53371">
        <w:instrText>http</w:instrText>
      </w:r>
      <w:r w:rsidR="00E53371" w:rsidRPr="006E2FEC">
        <w:rPr>
          <w:lang w:val="el-GR"/>
        </w:rPr>
        <w:instrText>://</w:instrText>
      </w:r>
      <w:r w:rsidR="00E53371">
        <w:instrText>www</w:instrText>
      </w:r>
      <w:r w:rsidR="00E53371" w:rsidRPr="006E2FEC">
        <w:rPr>
          <w:lang w:val="el-GR"/>
        </w:rPr>
        <w:instrText>.</w:instrText>
      </w:r>
      <w:r w:rsidR="00E53371">
        <w:instrText>eaadhsy</w:instrText>
      </w:r>
      <w:r w:rsidR="00E53371" w:rsidRPr="006E2FEC">
        <w:rPr>
          <w:lang w:val="el-GR"/>
        </w:rPr>
        <w:instrText>.</w:instrText>
      </w:r>
      <w:r w:rsidR="00E53371">
        <w:instrText>gr</w:instrText>
      </w:r>
      <w:r w:rsidR="00E53371" w:rsidRPr="006E2FEC">
        <w:rPr>
          <w:lang w:val="el-GR"/>
        </w:rPr>
        <w:instrText xml:space="preserve">/" </w:instrText>
      </w:r>
      <w:r w:rsidR="00E53371">
        <w:fldChar w:fldCharType="separate"/>
      </w:r>
      <w:r w:rsidR="00E53371">
        <w:fldChar w:fldCharType="end"/>
      </w:r>
      <w:hyperlink r:id="rId28" w:history="1"/>
    </w:p>
    <w:p w14:paraId="6F0C4CD4" w14:textId="77777777" w:rsidR="00762EAA" w:rsidRPr="00BA4651" w:rsidRDefault="00762EAA" w:rsidP="00762EAA">
      <w:pPr>
        <w:suppressAutoHyphens w:val="0"/>
        <w:spacing w:line="259" w:lineRule="auto"/>
        <w:rPr>
          <w:rFonts w:ascii="Tahoma" w:eastAsia="Calibri" w:hAnsi="Tahoma" w:cs="Tahoma"/>
          <w:szCs w:val="22"/>
          <w:lang w:val="el-GR" w:eastAsia="en-US"/>
        </w:rPr>
      </w:pPr>
      <w:r w:rsidRPr="00BA4651">
        <w:rPr>
          <w:rFonts w:ascii="Tahoma" w:eastAsia="Calibri" w:hAnsi="Tahoma"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5EC615E" w14:textId="77777777" w:rsidR="00762EAA" w:rsidRPr="00BA4651" w:rsidRDefault="00762EAA" w:rsidP="00762EAA">
      <w:pPr>
        <w:suppressAutoHyphens w:val="0"/>
        <w:spacing w:after="160" w:line="259" w:lineRule="auto"/>
        <w:rPr>
          <w:rFonts w:ascii="Tahoma" w:eastAsia="Calibri" w:hAnsi="Tahoma" w:cs="Tahoma"/>
          <w:szCs w:val="22"/>
          <w:lang w:val="el-GR" w:eastAsia="en-US"/>
        </w:rPr>
      </w:pPr>
      <w:r w:rsidRPr="00BA4651">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BA4651">
        <w:rPr>
          <w:rFonts w:ascii="Tahoma" w:eastAsia="Calibri" w:hAnsi="Tahoma" w:cs="Tahoma"/>
          <w:szCs w:val="22"/>
          <w:vertAlign w:val="superscript"/>
          <w:lang w:val="el-GR" w:eastAsia="en-US"/>
        </w:rPr>
        <w:footnoteReference w:id="24"/>
      </w:r>
      <w:r w:rsidRPr="00BA4651">
        <w:rPr>
          <w:rFonts w:ascii="Tahoma" w:eastAsia="Calibri" w:hAnsi="Tahoma" w:cs="Tahoma"/>
          <w:szCs w:val="22"/>
          <w:lang w:val="el-GR" w:eastAsia="en-US"/>
        </w:rPr>
        <w:t>.</w:t>
      </w:r>
    </w:p>
    <w:p w14:paraId="186032D6" w14:textId="77777777" w:rsidR="00762EAA" w:rsidRPr="00BA4651" w:rsidRDefault="00762EAA" w:rsidP="00762EAA">
      <w:pPr>
        <w:rPr>
          <w:rFonts w:ascii="Tahoma" w:hAnsi="Tahoma" w:cs="Tahoma"/>
          <w:lang w:val="el-GR"/>
        </w:rPr>
      </w:pPr>
      <w:r w:rsidRPr="00BA4651">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8342E9" w:rsidRPr="00BA4651">
        <w:rPr>
          <w:rFonts w:ascii="Tahoma" w:eastAsia="Calibri" w:hAnsi="Tahoma" w:cs="Tahoma"/>
          <w:szCs w:val="22"/>
          <w:lang w:val="el-GR" w:eastAsia="en-US"/>
        </w:rPr>
        <w:t xml:space="preserve">.                                                                                                                                                   </w:t>
      </w:r>
    </w:p>
    <w:p w14:paraId="3D8AED7F" w14:textId="77777777" w:rsidR="00762EAA" w:rsidRPr="00BA4651" w:rsidRDefault="00762EAA" w:rsidP="00762EAA">
      <w:pPr>
        <w:pStyle w:val="4"/>
        <w:rPr>
          <w:rFonts w:ascii="Tahoma" w:hAnsi="Tahoma" w:cs="Tahoma"/>
          <w:lang w:val="el-GR"/>
        </w:rPr>
      </w:pPr>
      <w:bookmarkStart w:id="34" w:name="_Toc89937022"/>
      <w:r w:rsidRPr="00BA4651">
        <w:rPr>
          <w:rFonts w:ascii="Tahoma" w:hAnsi="Tahoma" w:cs="Tahoma"/>
          <w:lang w:val="el-GR"/>
        </w:rPr>
        <w:t>2.2.9.2</w:t>
      </w:r>
      <w:r w:rsidR="008342E9" w:rsidRPr="00BA4651">
        <w:rPr>
          <w:rFonts w:ascii="Tahoma" w:hAnsi="Tahoma" w:cs="Tahoma"/>
          <w:lang w:val="el-GR"/>
        </w:rPr>
        <w:t xml:space="preserve">.  </w:t>
      </w:r>
      <w:r w:rsidRPr="00BA4651">
        <w:rPr>
          <w:rFonts w:ascii="Tahoma" w:hAnsi="Tahoma" w:cs="Tahoma"/>
          <w:lang w:val="el-GR"/>
        </w:rPr>
        <w:t>Αποδεικτικά μέσα</w:t>
      </w:r>
      <w:bookmarkEnd w:id="34"/>
    </w:p>
    <w:p w14:paraId="15C5EBFE" w14:textId="77777777" w:rsidR="00762EAA" w:rsidRPr="00BA4651" w:rsidRDefault="00762EAA" w:rsidP="00762EAA">
      <w:pPr>
        <w:rPr>
          <w:rFonts w:ascii="Tahoma" w:hAnsi="Tahoma" w:cs="Tahoma"/>
          <w:bCs/>
          <w:lang w:val="el-GR"/>
        </w:rPr>
      </w:pPr>
      <w:bookmarkStart w:id="35" w:name="__RefHeading___Toc316_3433287216"/>
      <w:bookmarkEnd w:id="35"/>
      <w:r w:rsidRPr="00BA4651">
        <w:rPr>
          <w:rFonts w:ascii="Tahoma" w:hAnsi="Tahoma" w:cs="Tahoma"/>
          <w:b/>
          <w:bCs/>
          <w:lang w:val="el-GR"/>
        </w:rPr>
        <w:t>Α.</w:t>
      </w:r>
      <w:r w:rsidRPr="00BA4651">
        <w:rPr>
          <w:rFonts w:ascii="Tahoma" w:hAnsi="Tahoma" w:cs="Tahoma"/>
          <w:lang w:val="el-GR"/>
        </w:rPr>
        <w:t xml:space="preserve"> </w:t>
      </w:r>
      <w:r w:rsidRPr="00BA4651">
        <w:rPr>
          <w:rFonts w:ascii="Tahoma" w:hAnsi="Tahoma"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w:t>
      </w:r>
      <w:r w:rsidRPr="00BA4651">
        <w:rPr>
          <w:rFonts w:ascii="Tahoma" w:hAnsi="Tahoma" w:cs="Tahoma"/>
          <w:lang w:val="el-GR"/>
        </w:rPr>
        <w:t xml:space="preserve"> </w:t>
      </w:r>
      <w:r w:rsidRPr="00BA4651">
        <w:rPr>
          <w:rFonts w:ascii="Tahoma" w:hAnsi="Tahoma"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4FB345B" w14:textId="77777777" w:rsidR="00762EAA" w:rsidRPr="00BA4651" w:rsidRDefault="00762EAA" w:rsidP="00762EAA">
      <w:pPr>
        <w:rPr>
          <w:rFonts w:ascii="Tahoma" w:hAnsi="Tahoma" w:cs="Tahoma"/>
          <w:bCs/>
          <w:lang w:val="el-GR"/>
        </w:rPr>
      </w:pPr>
      <w:r w:rsidRPr="00BA4651">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4147309" w14:textId="77777777" w:rsidR="00762EAA" w:rsidRPr="00BA4651" w:rsidRDefault="00762EAA" w:rsidP="00762EAA">
      <w:pPr>
        <w:rPr>
          <w:rFonts w:ascii="Tahoma" w:hAnsi="Tahoma" w:cs="Tahoma"/>
          <w:bCs/>
          <w:lang w:val="el-GR"/>
        </w:rPr>
      </w:pPr>
      <w:r w:rsidRPr="00BA4651">
        <w:rPr>
          <w:rFonts w:ascii="Tahoma" w:hAnsi="Tahoma" w:cs="Tahoma"/>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F8DC9ED" w14:textId="77777777" w:rsidR="00762EAA" w:rsidRPr="00BA4651" w:rsidRDefault="00762EAA" w:rsidP="00762EAA">
      <w:pPr>
        <w:rPr>
          <w:rFonts w:ascii="Tahoma" w:hAnsi="Tahoma" w:cs="Tahoma"/>
          <w:bCs/>
          <w:lang w:val="el-GR"/>
        </w:rPr>
      </w:pPr>
      <w:r w:rsidRPr="00BA4651">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2D888900" w14:textId="77777777" w:rsidR="00762EAA" w:rsidRPr="00BA4651" w:rsidRDefault="00762EAA" w:rsidP="00762EAA">
      <w:pPr>
        <w:rPr>
          <w:rFonts w:ascii="Tahoma" w:hAnsi="Tahoma" w:cs="Tahoma"/>
          <w:b/>
          <w:bCs/>
          <w:lang w:val="el-GR"/>
        </w:rPr>
      </w:pPr>
      <w:r w:rsidRPr="00BA4651">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9FCA13C" w14:textId="77777777" w:rsidR="00762EAA" w:rsidRPr="00BA4651" w:rsidRDefault="00762EAA" w:rsidP="00762EAA">
      <w:pPr>
        <w:rPr>
          <w:rFonts w:ascii="Tahoma" w:hAnsi="Tahoma" w:cs="Tahoma"/>
          <w:lang w:val="el-GR"/>
        </w:rPr>
      </w:pPr>
      <w:r w:rsidRPr="00BA4651">
        <w:rPr>
          <w:rFonts w:ascii="Tahoma" w:hAnsi="Tahoma" w:cs="Tahoma"/>
          <w:b/>
          <w:bCs/>
          <w:lang w:val="el-GR"/>
        </w:rPr>
        <w:t>Β.</w:t>
      </w:r>
      <w:r w:rsidRPr="00BA4651">
        <w:rPr>
          <w:rFonts w:ascii="Tahoma" w:hAnsi="Tahoma" w:cs="Tahoma"/>
          <w:lang w:val="el-GR"/>
        </w:rPr>
        <w:t xml:space="preserve"> </w:t>
      </w:r>
      <w:r w:rsidRPr="00BA4651">
        <w:rPr>
          <w:rFonts w:ascii="Tahoma" w:hAnsi="Tahoma" w:cs="Tahoma"/>
          <w:b/>
          <w:lang w:val="el-GR"/>
        </w:rPr>
        <w:t>1.</w:t>
      </w:r>
      <w:r w:rsidRPr="00BA4651">
        <w:rPr>
          <w:rFonts w:ascii="Tahoma" w:hAnsi="Tahoma" w:cs="Tahoma"/>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1BC26BA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BA4651">
        <w:rPr>
          <w:rFonts w:ascii="Tahoma" w:hAnsi="Tahoma" w:cs="Tahoma"/>
          <w:color w:val="000000"/>
          <w:lang w:val="en-US"/>
        </w:rPr>
        <w:t>e</w:t>
      </w:r>
      <w:r w:rsidRPr="00BA4651">
        <w:rPr>
          <w:rFonts w:ascii="Tahoma" w:hAnsi="Tahoma" w:cs="Tahoma"/>
          <w:color w:val="000000"/>
          <w:lang w:val="el-GR"/>
        </w:rPr>
        <w:t>-</w:t>
      </w:r>
      <w:r w:rsidRPr="00BA4651">
        <w:rPr>
          <w:rFonts w:ascii="Tahoma" w:hAnsi="Tahoma" w:cs="Tahoma"/>
          <w:color w:val="000000"/>
          <w:lang w:val="en-US"/>
        </w:rPr>
        <w:t>Certis</w:t>
      </w:r>
      <w:r w:rsidRPr="00BA4651">
        <w:rPr>
          <w:rFonts w:ascii="Tahoma" w:hAnsi="Tahoma" w:cs="Tahoma"/>
          <w:color w:val="000000"/>
          <w:lang w:val="el-GR"/>
        </w:rPr>
        <w:t>) του άρθρου 81 του ν. 4412/2016.</w:t>
      </w:r>
    </w:p>
    <w:p w14:paraId="0CA83B30" w14:textId="77777777" w:rsidR="00762EAA" w:rsidRPr="00BA4651" w:rsidRDefault="00762EAA" w:rsidP="00762EAA">
      <w:pPr>
        <w:rPr>
          <w:rFonts w:ascii="Tahoma" w:hAnsi="Tahoma" w:cs="Tahoma"/>
          <w:lang w:val="el-GR"/>
        </w:rPr>
      </w:pPr>
      <w:r w:rsidRPr="00BA4651">
        <w:rPr>
          <w:rFonts w:ascii="Tahoma" w:hAnsi="Tahoma" w:cs="Tahoma"/>
          <w:color w:val="000000"/>
          <w:lang w:val="el-GR"/>
        </w:rPr>
        <w:t>Ειδικότερα οι οικονομικοί φορείς προσκομίζουν:</w:t>
      </w:r>
    </w:p>
    <w:p w14:paraId="2CF3544A" w14:textId="77777777" w:rsidR="00762EAA" w:rsidRPr="00BA4651" w:rsidRDefault="00762EAA" w:rsidP="00762EAA">
      <w:pPr>
        <w:rPr>
          <w:rFonts w:ascii="Tahoma" w:hAnsi="Tahoma" w:cs="Tahoma"/>
          <w:color w:val="000000"/>
          <w:lang w:val="el-GR"/>
        </w:rPr>
      </w:pPr>
      <w:r w:rsidRPr="00BA4651">
        <w:rPr>
          <w:rFonts w:ascii="Tahoma" w:hAnsi="Tahoma" w:cs="Tahoma"/>
          <w:b/>
          <w:bCs/>
          <w:lang w:val="el-GR"/>
        </w:rPr>
        <w:t>α)</w:t>
      </w:r>
      <w:r w:rsidRPr="00BA4651">
        <w:rPr>
          <w:rFonts w:ascii="Tahoma" w:hAnsi="Tahoma" w:cs="Tahoma"/>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BA4651">
        <w:rPr>
          <w:rFonts w:ascii="Tahoma" w:hAnsi="Tahoma" w:cs="Tahoma"/>
          <w:color w:val="000000"/>
          <w:lang w:val="el-GR"/>
        </w:rPr>
        <w:t>που να έχει εκδοθεί έως τρεις (3) μήνες πριν από την υποβολή του</w:t>
      </w:r>
      <w:r w:rsidRPr="00BA4651">
        <w:rPr>
          <w:rStyle w:val="00"/>
          <w:rFonts w:ascii="Tahoma" w:hAnsi="Tahoma" w:cs="Tahoma"/>
          <w:color w:val="000000"/>
          <w:lang w:val="el-GR"/>
        </w:rPr>
        <w:footnoteReference w:id="25"/>
      </w:r>
      <w:r w:rsidRPr="00BA4651">
        <w:rPr>
          <w:rFonts w:ascii="Tahoma" w:hAnsi="Tahoma" w:cs="Tahoma"/>
          <w:color w:val="000000"/>
          <w:lang w:val="el-GR"/>
        </w:rPr>
        <w:t xml:space="preserve">. </w:t>
      </w:r>
    </w:p>
    <w:p w14:paraId="0DF5690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1ACB430E"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w:t>
      </w:r>
      <w:r w:rsidRPr="00BA4651">
        <w:rPr>
          <w:rFonts w:ascii="Tahoma" w:hAnsi="Tahoma" w:cs="Tahoma"/>
          <w:color w:val="000000"/>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A4651">
        <w:rPr>
          <w:rStyle w:val="00"/>
          <w:rFonts w:ascii="Tahoma" w:hAnsi="Tahoma" w:cs="Tahoma"/>
          <w:color w:val="000000"/>
          <w:lang w:val="el-GR"/>
        </w:rPr>
        <w:footnoteReference w:id="26"/>
      </w:r>
      <w:r w:rsidRPr="00BA4651">
        <w:rPr>
          <w:rFonts w:ascii="Tahoma" w:hAnsi="Tahoma" w:cs="Tahoma"/>
          <w:color w:val="000000"/>
          <w:lang w:val="el-GR"/>
        </w:rPr>
        <w:t xml:space="preserve">  </w:t>
      </w:r>
    </w:p>
    <w:p w14:paraId="02D84030" w14:textId="77777777" w:rsidR="00762EAA" w:rsidRPr="00BA4651" w:rsidRDefault="00762EAA" w:rsidP="00762EAA">
      <w:pPr>
        <w:rPr>
          <w:rFonts w:ascii="Tahoma" w:hAnsi="Tahoma" w:cs="Tahoma"/>
          <w:b/>
          <w:bCs/>
          <w:color w:val="000000"/>
          <w:lang w:val="el-GR"/>
        </w:rPr>
      </w:pPr>
      <w:r w:rsidRPr="00BA4651">
        <w:rPr>
          <w:rFonts w:ascii="Tahoma" w:hAnsi="Tahoma" w:cs="Tahoma"/>
          <w:color w:val="000000"/>
          <w:lang w:val="el-GR"/>
        </w:rPr>
        <w:t>Ιδίως οι οικονομικοί φορείς που είναι εγκατεστημένοι στην Ελλάδα προσκομίζουν:</w:t>
      </w:r>
    </w:p>
    <w:p w14:paraId="3D232B95"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n-US"/>
        </w:rPr>
        <w:t>i</w:t>
      </w:r>
      <w:r w:rsidRPr="00BA4651">
        <w:rPr>
          <w:rFonts w:ascii="Tahoma" w:hAnsi="Tahoma" w:cs="Tahoma"/>
          <w:b/>
          <w:bCs/>
          <w:color w:val="000000"/>
          <w:lang w:val="el-GR"/>
        </w:rPr>
        <w:t xml:space="preserve">) </w:t>
      </w:r>
      <w:r w:rsidRPr="00BA4651">
        <w:rPr>
          <w:rFonts w:ascii="Tahoma" w:hAnsi="Tahoma" w:cs="Tahoma"/>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proofErr w:type="gramStart"/>
      <w:r w:rsidRPr="00BA4651">
        <w:rPr>
          <w:rFonts w:ascii="Tahoma" w:hAnsi="Tahoma" w:cs="Tahoma"/>
          <w:color w:val="000000"/>
          <w:lang w:val="el-GR"/>
        </w:rPr>
        <w:t>..</w:t>
      </w:r>
      <w:proofErr w:type="gramEnd"/>
      <w:r w:rsidRPr="00BA4651">
        <w:rPr>
          <w:rFonts w:ascii="Tahoma" w:hAnsi="Tahoma" w:cs="Tahoma"/>
          <w:color w:val="000000"/>
          <w:lang w:val="el-GR"/>
        </w:rPr>
        <w:t xml:space="preserve"> </w:t>
      </w:r>
    </w:p>
    <w:p w14:paraId="094BCB2D" w14:textId="77777777" w:rsidR="00762EAA" w:rsidRPr="00BA4651" w:rsidRDefault="00762EAA" w:rsidP="00762EAA">
      <w:pPr>
        <w:rPr>
          <w:rFonts w:ascii="Tahoma" w:hAnsi="Tahoma" w:cs="Tahoma"/>
          <w:bCs/>
          <w:i/>
          <w:color w:val="5B9BD5"/>
          <w:lang w:val="el-GR"/>
        </w:rPr>
      </w:pPr>
      <w:r w:rsidRPr="00BA4651">
        <w:rPr>
          <w:rFonts w:ascii="Tahoma" w:hAnsi="Tahoma" w:cs="Tahoma"/>
          <w:b/>
          <w:bCs/>
          <w:color w:val="000000"/>
          <w:lang w:val="en-US"/>
        </w:rPr>
        <w:t>ii</w:t>
      </w:r>
      <w:r w:rsidRPr="00BA4651">
        <w:rPr>
          <w:rFonts w:ascii="Tahoma" w:hAnsi="Tahoma" w:cs="Tahoma"/>
          <w:b/>
          <w:bCs/>
          <w:color w:val="000000"/>
          <w:lang w:val="el-GR"/>
        </w:rPr>
        <w:t xml:space="preserve">) </w:t>
      </w:r>
      <w:r w:rsidRPr="00BA4651">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BA4651">
        <w:rPr>
          <w:rFonts w:ascii="Tahoma" w:hAnsi="Tahoma" w:cs="Tahoma"/>
          <w:color w:val="000000"/>
          <w:lang w:val="en-US"/>
        </w:rPr>
        <w:t>e</w:t>
      </w:r>
      <w:r w:rsidRPr="00BA4651">
        <w:rPr>
          <w:rFonts w:ascii="Tahoma" w:hAnsi="Tahoma" w:cs="Tahoma"/>
          <w:color w:val="000000"/>
          <w:lang w:val="el-GR"/>
        </w:rPr>
        <w:t xml:space="preserve">-ΕΦΚΑ. </w:t>
      </w:r>
    </w:p>
    <w:p w14:paraId="3BBE31DF"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n-US"/>
        </w:rPr>
        <w:t>iii</w:t>
      </w:r>
      <w:r w:rsidRPr="00BA4651">
        <w:rPr>
          <w:rFonts w:ascii="Tahoma" w:hAnsi="Tahoma" w:cs="Tahoma"/>
          <w:b/>
          <w:bCs/>
          <w:color w:val="000000"/>
          <w:lang w:val="el-GR"/>
        </w:rPr>
        <w:t xml:space="preserve">) </w:t>
      </w:r>
      <w:r w:rsidRPr="00BA4651">
        <w:rPr>
          <w:rFonts w:ascii="Tahoma" w:hAnsi="Tahoma" w:cs="Tahoma"/>
          <w:color w:val="000000"/>
          <w:lang w:val="el-GR"/>
        </w:rPr>
        <w:t xml:space="preserve">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w:t>
      </w:r>
      <w:r w:rsidRPr="00BA4651">
        <w:rPr>
          <w:rFonts w:ascii="Tahoma" w:hAnsi="Tahoma" w:cs="Tahoma"/>
          <w:color w:val="000000"/>
          <w:lang w:val="el-GR"/>
        </w:rPr>
        <w:lastRenderedPageBreak/>
        <w:t>αθέτηση των υποχρεώσεών τους όσον αφορά στην καταβολή φόρων ή εισφορών κοινωνικής ασφάλισης.</w:t>
      </w:r>
    </w:p>
    <w:p w14:paraId="0A8C1E84" w14:textId="77777777" w:rsidR="00762EAA" w:rsidRPr="00BA4651" w:rsidRDefault="00762EAA" w:rsidP="00762EAA">
      <w:pPr>
        <w:rPr>
          <w:rFonts w:ascii="Tahoma" w:hAnsi="Tahoma" w:cs="Tahoma"/>
          <w:color w:val="000000"/>
          <w:lang w:val="el-GR"/>
        </w:rPr>
      </w:pPr>
      <w:r w:rsidRPr="00BA4651">
        <w:rPr>
          <w:rFonts w:ascii="Tahoma" w:hAnsi="Tahoma" w:cs="Tahoma"/>
          <w:b/>
          <w:bCs/>
          <w:lang w:val="el-GR"/>
        </w:rPr>
        <w:t xml:space="preserve">γ) </w:t>
      </w:r>
      <w:r w:rsidRPr="00BA4651">
        <w:rPr>
          <w:rFonts w:ascii="Tahoma" w:hAnsi="Tahoma" w:cs="Tahoma"/>
          <w:color w:val="000000"/>
          <w:lang w:val="el-GR"/>
        </w:rPr>
        <w:t xml:space="preserve">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C7B7403" w14:textId="77777777" w:rsidR="00762EAA" w:rsidRPr="00BA4651" w:rsidRDefault="00762EAA" w:rsidP="00762EAA">
      <w:pPr>
        <w:rPr>
          <w:rFonts w:ascii="Tahoma" w:hAnsi="Tahoma" w:cs="Tahoma"/>
          <w:b/>
          <w:bCs/>
          <w:color w:val="000000"/>
          <w:lang w:val="el-GR"/>
        </w:rPr>
      </w:pPr>
      <w:r w:rsidRPr="00BA4651">
        <w:rPr>
          <w:rFonts w:ascii="Tahoma" w:hAnsi="Tahoma" w:cs="Tahoma"/>
          <w:color w:val="000000"/>
          <w:lang w:val="el-GR"/>
        </w:rPr>
        <w:t>Ιδίως οι οικονομικοί φορείς που είναι εγκατεστημένοι στην Ελλάδα προσκομίζουν:</w:t>
      </w:r>
    </w:p>
    <w:p w14:paraId="671E6A8F" w14:textId="77777777" w:rsidR="00762EAA" w:rsidRPr="00BA4651" w:rsidRDefault="00762EAA" w:rsidP="00762EAA">
      <w:pPr>
        <w:rPr>
          <w:rFonts w:ascii="Tahoma" w:hAnsi="Tahoma" w:cs="Tahoma"/>
          <w:b/>
          <w:lang w:val="el-GR"/>
        </w:rPr>
      </w:pPr>
      <w:bookmarkStart w:id="36" w:name="_Hlk69240569"/>
      <w:r w:rsidRPr="00BA4651">
        <w:rPr>
          <w:rFonts w:ascii="Tahoma" w:hAnsi="Tahoma" w:cs="Tahoma"/>
          <w:b/>
          <w:bCs/>
          <w:lang w:val="en-US"/>
        </w:rPr>
        <w:t>i</w:t>
      </w:r>
      <w:r w:rsidRPr="00BA4651">
        <w:rPr>
          <w:rFonts w:ascii="Tahoma" w:hAnsi="Tahoma" w:cs="Tahoma"/>
          <w:b/>
          <w:bCs/>
          <w:lang w:val="el-GR"/>
        </w:rPr>
        <w:t>)</w:t>
      </w:r>
      <w:r w:rsidRPr="00BA4651">
        <w:rPr>
          <w:rFonts w:ascii="Tahoma" w:hAnsi="Tahoma" w:cs="Tahoma"/>
          <w:bCs/>
          <w:lang w:val="el-GR"/>
        </w:rPr>
        <w:t xml:space="preserve"> Ενιαίο Πιστοποιητικό Δικαστικής Φερεγγυότητας</w:t>
      </w:r>
      <w:bookmarkEnd w:id="36"/>
      <w:r w:rsidRPr="00BA4651">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4EAD721" w14:textId="77777777" w:rsidR="00762EAA" w:rsidRPr="00BA4651" w:rsidRDefault="00762EAA" w:rsidP="00762EAA">
      <w:pPr>
        <w:rPr>
          <w:rFonts w:ascii="Tahoma" w:hAnsi="Tahoma" w:cs="Tahoma"/>
          <w:b/>
          <w:bCs/>
          <w:color w:val="000000"/>
          <w:lang w:val="el-GR"/>
        </w:rPr>
      </w:pPr>
      <w:r w:rsidRPr="00BA4651">
        <w:rPr>
          <w:rFonts w:ascii="Tahoma" w:hAnsi="Tahoma" w:cs="Tahoma"/>
          <w:b/>
          <w:lang w:val="en-US"/>
        </w:rPr>
        <w:t>ii</w:t>
      </w:r>
      <w:r w:rsidRPr="00BA4651">
        <w:rPr>
          <w:rFonts w:ascii="Tahoma" w:hAnsi="Tahoma" w:cs="Tahoma"/>
          <w:b/>
          <w:lang w:val="el-GR"/>
        </w:rPr>
        <w:t xml:space="preserve">) </w:t>
      </w:r>
      <w:r w:rsidRPr="00BA4651">
        <w:rPr>
          <w:rFonts w:ascii="Tahoma" w:hAnsi="Tahoma" w:cs="Tahoma"/>
          <w:bCs/>
          <w:lang w:val="el-GR"/>
        </w:rPr>
        <w:t>Π</w:t>
      </w:r>
      <w:r w:rsidRPr="00BA4651">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04BC50A" w14:textId="77777777" w:rsidR="00762EAA" w:rsidRPr="00BA4651" w:rsidRDefault="00762EAA" w:rsidP="00762EAA">
      <w:pPr>
        <w:rPr>
          <w:rFonts w:ascii="Tahoma" w:hAnsi="Tahoma" w:cs="Tahoma"/>
          <w:bCs/>
          <w:color w:val="000000"/>
          <w:lang w:val="el-GR"/>
        </w:rPr>
      </w:pPr>
      <w:r w:rsidRPr="00BA4651">
        <w:rPr>
          <w:rFonts w:ascii="Tahoma" w:hAnsi="Tahoma" w:cs="Tahoma"/>
          <w:b/>
          <w:bCs/>
          <w:color w:val="000000"/>
          <w:lang w:val="en-US"/>
        </w:rPr>
        <w:t>iii</w:t>
      </w:r>
      <w:r w:rsidRPr="00BA4651">
        <w:rPr>
          <w:rFonts w:ascii="Tahoma" w:hAnsi="Tahoma" w:cs="Tahoma"/>
          <w:b/>
          <w:bCs/>
          <w:color w:val="000000"/>
          <w:lang w:val="el-GR"/>
        </w:rPr>
        <w:t xml:space="preserve">) </w:t>
      </w:r>
      <w:r w:rsidRPr="00BA4651">
        <w:rPr>
          <w:rFonts w:ascii="Tahoma" w:hAnsi="Tahoma" w:cs="Tahoma"/>
          <w:color w:val="000000"/>
          <w:lang w:val="el-GR"/>
        </w:rPr>
        <w:t xml:space="preserve">Εκτύπωση της καρτέλας “Στοιχεία Μητρώου/ Επιχείρησης” </w:t>
      </w:r>
      <w:r w:rsidRPr="00BA4651">
        <w:rPr>
          <w:rFonts w:ascii="Tahoma" w:hAnsi="Tahoma" w:cs="Tahoma"/>
          <w:bCs/>
          <w:lang w:val="el-GR"/>
        </w:rPr>
        <w:t>από την ηλεκτρονική πλατφόρμα της Ανεξάρτητης Αρχής Δημοσίων Εσόδων</w:t>
      </w:r>
      <w:r w:rsidRPr="00BA4651">
        <w:rPr>
          <w:rFonts w:ascii="Tahoma" w:hAnsi="Tahoma" w:cs="Tahoma"/>
          <w:color w:val="000000"/>
          <w:lang w:val="el-GR"/>
        </w:rPr>
        <w:t xml:space="preserve">, όπως αυτά εμφανίζονται στο taxisnet, από την οποία να προκύπτει η </w:t>
      </w:r>
      <w:r w:rsidRPr="00BA4651">
        <w:rPr>
          <w:rFonts w:ascii="Tahoma" w:hAnsi="Tahoma" w:cs="Tahoma"/>
          <w:bCs/>
          <w:color w:val="000000"/>
          <w:lang w:val="el-GR"/>
        </w:rPr>
        <w:t>μη αναστολή της επιχειρηματικής δραστηριότητάς τους.</w:t>
      </w:r>
    </w:p>
    <w:p w14:paraId="45D2BF03" w14:textId="77777777" w:rsidR="00762EAA" w:rsidRPr="00BA4651" w:rsidRDefault="00762EAA" w:rsidP="00762EAA">
      <w:pPr>
        <w:rPr>
          <w:rFonts w:ascii="Tahoma" w:hAnsi="Tahoma" w:cs="Tahoma"/>
          <w:b/>
          <w:color w:val="000000"/>
          <w:lang w:val="el-GR"/>
        </w:rPr>
      </w:pPr>
      <w:r w:rsidRPr="00BA4651">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0F6C0A3" w14:textId="77777777" w:rsidR="00762EAA" w:rsidRPr="00BA4651" w:rsidRDefault="00762EAA" w:rsidP="00762EAA">
      <w:pPr>
        <w:rPr>
          <w:rFonts w:ascii="Tahoma" w:hAnsi="Tahoma" w:cs="Tahoma"/>
          <w:color w:val="000000"/>
          <w:lang w:val="el-GR"/>
        </w:rPr>
      </w:pPr>
      <w:r w:rsidRPr="00BA4651">
        <w:rPr>
          <w:rFonts w:ascii="Tahoma" w:hAnsi="Tahoma" w:cs="Tahoma"/>
          <w:b/>
          <w:color w:val="000000"/>
          <w:lang w:val="el-GR"/>
        </w:rPr>
        <w:t>δ)</w:t>
      </w:r>
      <w:r w:rsidRPr="00BA4651">
        <w:rPr>
          <w:rFonts w:ascii="Tahoma" w:hAnsi="Tahoma" w:cs="Tahoma"/>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5549124B" w14:textId="77777777" w:rsidR="00762EAA" w:rsidRPr="00BA4651" w:rsidRDefault="00762EAA" w:rsidP="00762EAA">
      <w:pPr>
        <w:tabs>
          <w:tab w:val="left" w:pos="1980"/>
        </w:tabs>
        <w:rPr>
          <w:rFonts w:ascii="Tahoma" w:hAnsi="Tahoma" w:cs="Tahoma"/>
          <w:color w:val="000000"/>
          <w:lang w:val="el-GR"/>
        </w:rPr>
      </w:pPr>
      <w:r w:rsidRPr="00BA4651">
        <w:rPr>
          <w:rFonts w:ascii="Tahoma" w:hAnsi="Tahoma" w:cs="Tahoma"/>
          <w:b/>
          <w:bCs/>
          <w:color w:val="000000"/>
          <w:lang w:val="el-GR"/>
        </w:rPr>
        <w:t>ε)</w:t>
      </w:r>
      <w:r w:rsidRPr="00BA4651">
        <w:rPr>
          <w:rFonts w:ascii="Tahoma" w:hAnsi="Tahoma" w:cs="Tahoma"/>
          <w:color w:val="000000"/>
          <w:lang w:val="el-GR"/>
        </w:rPr>
        <w:t xml:space="preserve"> </w:t>
      </w:r>
      <w:r w:rsidRPr="00BA4651">
        <w:rPr>
          <w:rFonts w:ascii="Tahoma" w:hAnsi="Tahoma" w:cs="Tahoma"/>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A4651">
        <w:rPr>
          <w:rFonts w:ascii="Tahoma" w:hAnsi="Tahoma" w:cs="Tahoma"/>
          <w:color w:val="000000"/>
          <w:lang w:val="el-GR"/>
        </w:rPr>
        <w:t>.</w:t>
      </w:r>
    </w:p>
    <w:p w14:paraId="5D147877" w14:textId="77777777" w:rsidR="00762EAA" w:rsidRPr="00BA4651" w:rsidRDefault="00762EAA" w:rsidP="00762EAA">
      <w:pPr>
        <w:rPr>
          <w:rFonts w:ascii="Tahoma" w:eastAsia="Calibri" w:hAnsi="Tahoma" w:cs="Tahoma"/>
          <w:lang w:val="el-GR"/>
        </w:rPr>
      </w:pPr>
      <w:r w:rsidRPr="00BA4651">
        <w:rPr>
          <w:rFonts w:ascii="Tahoma" w:hAnsi="Tahoma" w:cs="Tahoma"/>
          <w:b/>
          <w:bCs/>
          <w:lang w:val="en-US"/>
        </w:rPr>
        <w:t>B</w:t>
      </w:r>
      <w:r w:rsidRPr="00BA4651">
        <w:rPr>
          <w:rFonts w:ascii="Tahoma" w:hAnsi="Tahoma" w:cs="Tahoma"/>
          <w:b/>
          <w:bCs/>
          <w:lang w:val="el-GR"/>
        </w:rPr>
        <w:t>.2.</w:t>
      </w:r>
      <w:r w:rsidRPr="00BA4651">
        <w:rPr>
          <w:rFonts w:ascii="Tahoma" w:hAnsi="Tahoma" w:cs="Tahoma"/>
          <w:lang w:val="el-GR"/>
        </w:rPr>
        <w:t xml:space="preserve"> </w:t>
      </w:r>
      <w:r w:rsidRPr="00BA4651">
        <w:rPr>
          <w:rFonts w:ascii="Tahoma" w:eastAsia="Calibri" w:hAnsi="Tahoma" w:cs="Tahoma"/>
          <w:lang w:val="el-GR"/>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BA4651">
        <w:rPr>
          <w:rStyle w:val="WW-FootnoteReference14"/>
          <w:rFonts w:ascii="Tahoma" w:eastAsia="Calibri" w:hAnsi="Tahoma" w:cs="Tahoma"/>
          <w:lang w:val="el-GR"/>
        </w:rPr>
        <w:footnoteReference w:id="27"/>
      </w:r>
    </w:p>
    <w:p w14:paraId="4970BFBA" w14:textId="1C0D78D6" w:rsidR="00762EAA" w:rsidRPr="00BA4651" w:rsidRDefault="00762EAA" w:rsidP="000E499A">
      <w:pPr>
        <w:rPr>
          <w:rFonts w:ascii="Tahoma" w:eastAsia="Calibri" w:hAnsi="Tahoma" w:cs="Tahoma"/>
          <w:lang w:val="el-GR"/>
        </w:rPr>
      </w:pPr>
      <w:r w:rsidRPr="00BA4651">
        <w:rPr>
          <w:rFonts w:ascii="Tahoma" w:eastAsia="Calibri"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578112D" w14:textId="77777777" w:rsidR="00762EAA" w:rsidRPr="00BA4651" w:rsidRDefault="00762EAA" w:rsidP="00762EAA">
      <w:pPr>
        <w:rPr>
          <w:rFonts w:ascii="Tahoma" w:eastAsia="Calibri" w:hAnsi="Tahoma" w:cs="Tahoma"/>
          <w:color w:val="000000"/>
          <w:lang w:val="el-GR"/>
        </w:rPr>
      </w:pPr>
      <w:r w:rsidRPr="00BA4651">
        <w:rPr>
          <w:rFonts w:ascii="Tahoma" w:eastAsia="Calibri" w:hAnsi="Tahoma" w:cs="Tahoma"/>
          <w:color w:val="000000"/>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w:t>
      </w:r>
      <w:r w:rsidRPr="00BA4651">
        <w:rPr>
          <w:rFonts w:ascii="Tahoma" w:eastAsia="Calibri" w:hAnsi="Tahoma" w:cs="Tahoma"/>
          <w:color w:val="000000"/>
          <w:lang w:val="el-GR"/>
        </w:rPr>
        <w:lastRenderedPageBreak/>
        <w:t>εφόσον έχουν εκδοθεί έως τριάντα (30) εργάσιμες ημέρες πριν από την υποβολή τους,</w:t>
      </w:r>
      <w:r w:rsidRPr="00BA4651">
        <w:rPr>
          <w:rStyle w:val="00"/>
          <w:rFonts w:ascii="Tahoma" w:eastAsia="Calibri" w:hAnsi="Tahoma" w:cs="Tahoma"/>
          <w:color w:val="000000"/>
          <w:lang w:val="el-GR"/>
        </w:rPr>
        <w:footnoteReference w:id="28"/>
      </w:r>
      <w:r w:rsidRPr="00BA4651">
        <w:rPr>
          <w:rFonts w:ascii="Tahoma" w:eastAsia="Calibri" w:hAnsi="Tahoma" w:cs="Tahoma"/>
          <w:color w:val="000000"/>
          <w:lang w:val="el-GR"/>
        </w:rPr>
        <w:t xml:space="preserve"> εκτός αν, σύμφωνα με τις ειδικότερες διατάξεις αυτών, φέρουν συγκεκριμένο χρόνο ισχύος.</w:t>
      </w:r>
    </w:p>
    <w:p w14:paraId="6A378D37" w14:textId="77777777" w:rsidR="00762EAA" w:rsidRPr="00BA4651" w:rsidRDefault="00762EAA" w:rsidP="00762EAA">
      <w:pPr>
        <w:rPr>
          <w:rFonts w:ascii="Tahoma" w:hAnsi="Tahoma" w:cs="Tahoma"/>
          <w:color w:val="000000"/>
          <w:lang w:val="el-GR"/>
        </w:rPr>
      </w:pPr>
    </w:p>
    <w:p w14:paraId="703154B7" w14:textId="1CCB71FE" w:rsidR="00807640" w:rsidRPr="00BA4651" w:rsidRDefault="00762EAA" w:rsidP="00807640">
      <w:pPr>
        <w:rPr>
          <w:rFonts w:ascii="Tahoma" w:hAnsi="Tahoma" w:cs="Tahoma"/>
          <w:b/>
          <w:szCs w:val="22"/>
          <w:lang w:val="el-GR"/>
        </w:rPr>
      </w:pPr>
      <w:r w:rsidRPr="00BA4651">
        <w:rPr>
          <w:rFonts w:ascii="Tahoma" w:hAnsi="Tahoma" w:cs="Tahoma"/>
          <w:b/>
          <w:bCs/>
          <w:lang w:val="el-GR" w:eastAsia="ar-SA"/>
        </w:rPr>
        <w:t>Β.3.</w:t>
      </w:r>
      <w:r w:rsidRPr="00BA4651">
        <w:rPr>
          <w:rFonts w:ascii="Tahoma" w:hAnsi="Tahoma" w:cs="Tahoma"/>
          <w:lang w:val="el-GR" w:eastAsia="ar-SA"/>
        </w:rPr>
        <w:t xml:space="preserve"> </w:t>
      </w:r>
      <w:r w:rsidR="00807640" w:rsidRPr="00BA4651">
        <w:rPr>
          <w:rFonts w:ascii="Tahoma" w:hAnsi="Tahoma" w:cs="Tahoma"/>
          <w:b/>
          <w:szCs w:val="22"/>
          <w:lang w:val="el-GR"/>
        </w:rPr>
        <w:t>Για την απόδειξη της οικονομικής και χρηματοοικονομικής επάρκειας της παραγράφου</w:t>
      </w:r>
      <w:bookmarkStart w:id="37" w:name="_Hlk67663592"/>
      <w:r w:rsidR="00C41B36" w:rsidRPr="00C41B36">
        <w:rPr>
          <w:rFonts w:ascii="Tahoma" w:hAnsi="Tahoma" w:cs="Tahoma"/>
          <w:b/>
          <w:szCs w:val="22"/>
          <w:lang w:val="el-GR"/>
        </w:rPr>
        <w:t xml:space="preserve"> 2.2.5 </w:t>
      </w:r>
      <w:r w:rsidR="00807640" w:rsidRPr="00BA4651">
        <w:rPr>
          <w:rFonts w:ascii="Tahoma" w:hAnsi="Tahoma" w:cs="Tahoma"/>
          <w:b/>
          <w:szCs w:val="22"/>
          <w:lang w:val="el-GR"/>
        </w:rPr>
        <w:t>οι οικονομικοί φορείς προσκομίζουν:</w:t>
      </w:r>
    </w:p>
    <w:bookmarkEnd w:id="37"/>
    <w:p w14:paraId="2F8BD33D" w14:textId="77777777" w:rsidR="00807640" w:rsidRPr="00BA4651" w:rsidRDefault="00807640" w:rsidP="00807640">
      <w:pPr>
        <w:numPr>
          <w:ilvl w:val="0"/>
          <w:numId w:val="22"/>
        </w:numPr>
        <w:contextualSpacing/>
        <w:rPr>
          <w:rFonts w:ascii="Tahoma" w:eastAsia="Calibri" w:hAnsi="Tahoma" w:cs="Tahoma"/>
          <w:szCs w:val="22"/>
          <w:lang w:val="el-GR"/>
        </w:rPr>
      </w:pPr>
      <w:r w:rsidRPr="00BA4651">
        <w:rPr>
          <w:rFonts w:ascii="Tahoma" w:eastAsia="Calibri" w:hAnsi="Tahoma" w:cs="Tahoma"/>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κλεισμένων διαχειριστικών χρήσεων (2018,2019,2020) ή για όσο διάστημα ασκούν την επιχειρηματική τους δράση εφόσον είναι μικρότερο των τριών ετών. </w:t>
      </w:r>
    </w:p>
    <w:p w14:paraId="22338E39" w14:textId="77777777" w:rsidR="00807640" w:rsidRPr="00BA4651" w:rsidRDefault="00807640" w:rsidP="00807640">
      <w:pPr>
        <w:ind w:left="720"/>
        <w:contextualSpacing/>
        <w:rPr>
          <w:rFonts w:ascii="Tahoma" w:eastAsia="Calibri" w:hAnsi="Tahoma" w:cs="Tahoma"/>
          <w:szCs w:val="22"/>
          <w:lang w:val="el-GR"/>
        </w:rPr>
      </w:pPr>
      <w:r w:rsidRPr="00BA4651">
        <w:rPr>
          <w:rFonts w:ascii="Tahoma" w:eastAsia="Calibri" w:hAnsi="Tahoma" w:cs="Tahoma"/>
          <w:szCs w:val="22"/>
          <w:lang w:val="el-GR"/>
        </w:rPr>
        <w:t xml:space="preserve">Στην περίπτωση που οι χρηματοοικονομικές καταστάσεις ή τα αποσπάσματα δημοσιευμένων χρηματοοικονομικών καταστάσεων του 2020 δεν έχουν δημοσιευτεί υποβάλλεται το ισοζύγιο του μηνός Δεκεμβρίου 2020 συνοδευόμενο από δήλωση του ν. 1599/86 όπου δηλώνεται το ύψος του ετήσιου κύκλου εργασιών (γενικού και ειδικού) για το εν λόγω έτος. </w:t>
      </w:r>
    </w:p>
    <w:p w14:paraId="2EE3E9FD" w14:textId="77777777" w:rsidR="00807640" w:rsidRPr="00BA4651" w:rsidRDefault="00807640" w:rsidP="00807640">
      <w:pPr>
        <w:ind w:left="720"/>
        <w:contextualSpacing/>
        <w:rPr>
          <w:rFonts w:ascii="Tahoma" w:eastAsia="Calibri" w:hAnsi="Tahoma" w:cs="Tahoma"/>
          <w:szCs w:val="22"/>
          <w:lang w:val="el-GR"/>
        </w:rPr>
      </w:pPr>
    </w:p>
    <w:p w14:paraId="78945B1C" w14:textId="77777777" w:rsidR="00807640" w:rsidRPr="00BA4651" w:rsidRDefault="00807640" w:rsidP="00807640">
      <w:pPr>
        <w:ind w:left="720"/>
        <w:contextualSpacing/>
        <w:rPr>
          <w:rFonts w:ascii="Tahoma" w:eastAsia="Calibri" w:hAnsi="Tahoma" w:cs="Tahoma"/>
          <w:szCs w:val="22"/>
          <w:lang w:val="el-GR"/>
        </w:rPr>
      </w:pPr>
      <w:r w:rsidRPr="00BA4651">
        <w:rPr>
          <w:rFonts w:ascii="Tahoma" w:eastAsia="Calibri" w:hAnsi="Tahoma" w:cs="Tahoma"/>
          <w:szCs w:val="22"/>
          <w:lang w:val="el-GR"/>
        </w:rPr>
        <w:t>Εάν ο προσφέρων δεν υποχρεούται στην έκδοση ισολογισμού καταθέτει αντίγραφα των δηλώσεων Ε3 για τις τρεις τελευταίες χρήσεις (2018,2019,2020).</w:t>
      </w:r>
    </w:p>
    <w:p w14:paraId="6E7836F5" w14:textId="77777777" w:rsidR="00807640" w:rsidRPr="00BA4651" w:rsidRDefault="00807640" w:rsidP="00807640">
      <w:pPr>
        <w:ind w:left="720"/>
        <w:contextualSpacing/>
        <w:rPr>
          <w:rFonts w:ascii="Tahoma" w:eastAsia="Calibri" w:hAnsi="Tahoma" w:cs="Tahoma"/>
          <w:szCs w:val="22"/>
          <w:highlight w:val="cyan"/>
          <w:lang w:val="el-GR"/>
        </w:rPr>
      </w:pPr>
    </w:p>
    <w:p w14:paraId="53EBEC85" w14:textId="77777777" w:rsidR="00762EAA" w:rsidRPr="00BA4651" w:rsidRDefault="00762EAA" w:rsidP="00762EAA">
      <w:pPr>
        <w:rPr>
          <w:rFonts w:ascii="Tahoma" w:eastAsia="Calibri" w:hAnsi="Tahoma" w:cs="Tahoma"/>
          <w:lang w:val="el-GR" w:eastAsia="ar-SA"/>
        </w:rPr>
      </w:pPr>
      <w:r w:rsidRPr="00BA4651">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Pr="00BA4651">
        <w:rPr>
          <w:rFonts w:ascii="Tahoma" w:eastAsia="Calibri" w:hAnsi="Tahoma" w:cs="Tahoma"/>
          <w:vertAlign w:val="superscript"/>
          <w:lang w:val="el-GR" w:eastAsia="ar-SA"/>
        </w:rPr>
        <w:footnoteReference w:id="29"/>
      </w:r>
    </w:p>
    <w:p w14:paraId="1CDD88F4" w14:textId="77777777" w:rsidR="00762EAA" w:rsidRPr="00BA4651" w:rsidRDefault="00762EAA" w:rsidP="00762EAA">
      <w:pPr>
        <w:rPr>
          <w:rFonts w:ascii="Tahoma" w:hAnsi="Tahoma" w:cs="Tahoma"/>
          <w:i/>
          <w:color w:val="4472C4"/>
          <w:lang w:val="el-GR" w:eastAsia="ar-SA"/>
        </w:rPr>
      </w:pPr>
    </w:p>
    <w:p w14:paraId="79DBBBEC" w14:textId="77777777" w:rsidR="00807640" w:rsidRPr="00BA4651" w:rsidRDefault="00762EAA" w:rsidP="00807640">
      <w:pPr>
        <w:rPr>
          <w:rFonts w:ascii="Tahoma" w:hAnsi="Tahoma" w:cs="Tahoma"/>
          <w:b/>
          <w:szCs w:val="22"/>
          <w:lang w:val="el-GR"/>
        </w:rPr>
      </w:pPr>
      <w:r w:rsidRPr="00BA4651">
        <w:rPr>
          <w:rFonts w:ascii="Tahoma" w:hAnsi="Tahoma" w:cs="Tahoma"/>
          <w:b/>
          <w:bCs/>
          <w:lang w:val="el-GR"/>
        </w:rPr>
        <w:t xml:space="preserve">Β.4. </w:t>
      </w:r>
      <w:r w:rsidR="00807640" w:rsidRPr="00BA4651">
        <w:rPr>
          <w:rFonts w:ascii="Tahoma" w:hAnsi="Tahoma" w:cs="Tahoma"/>
          <w:b/>
          <w:szCs w:val="22"/>
          <w:lang w:val="el-GR"/>
        </w:rPr>
        <w:t xml:space="preserve">Για την απόδειξη της τεχνικής ικανότητας της παραγράφου </w:t>
      </w:r>
      <w:r w:rsidR="00807640" w:rsidRPr="00BA4651">
        <w:rPr>
          <w:rFonts w:ascii="Tahoma" w:hAnsi="Tahoma" w:cs="Tahoma"/>
          <w:b/>
          <w:bCs/>
          <w:lang w:val="el-GR"/>
        </w:rPr>
        <w:t>2.2.6</w:t>
      </w:r>
      <w:r w:rsidR="00807640" w:rsidRPr="00BA4651">
        <w:rPr>
          <w:rFonts w:ascii="Tahoma" w:hAnsi="Tahoma" w:cs="Tahoma"/>
          <w:b/>
          <w:szCs w:val="22"/>
          <w:lang w:val="el-GR"/>
        </w:rPr>
        <w:t xml:space="preserve"> οι οικονομικοί φορείς προσκομίζουν:</w:t>
      </w:r>
    </w:p>
    <w:p w14:paraId="7DC55147" w14:textId="77777777" w:rsidR="00807640" w:rsidRPr="00BA4651" w:rsidRDefault="00807640" w:rsidP="00807640">
      <w:pPr>
        <w:rPr>
          <w:rFonts w:ascii="Tahoma" w:hAnsi="Tahoma" w:cs="Tahoma"/>
          <w:szCs w:val="22"/>
          <w:lang w:val="el-GR"/>
        </w:rPr>
      </w:pPr>
      <w:r w:rsidRPr="00BA4651">
        <w:rPr>
          <w:rFonts w:ascii="Tahoma" w:hAnsi="Tahoma" w:cs="Tahoma"/>
          <w:szCs w:val="22"/>
          <w:u w:val="single"/>
          <w:lang w:val="el-GR"/>
        </w:rPr>
        <w:t>Για την απαίτηση (α) της παρ. 2.2.6:</w:t>
      </w:r>
    </w:p>
    <w:p w14:paraId="15CC1D70" w14:textId="77777777" w:rsidR="00807640" w:rsidRPr="00BA4651" w:rsidRDefault="00807640" w:rsidP="00807640">
      <w:pPr>
        <w:numPr>
          <w:ilvl w:val="0"/>
          <w:numId w:val="24"/>
        </w:numPr>
        <w:rPr>
          <w:rFonts w:ascii="Tahoma" w:hAnsi="Tahoma" w:cs="Tahoma"/>
          <w:szCs w:val="22"/>
          <w:lang w:val="el-GR"/>
        </w:rPr>
      </w:pPr>
      <w:r w:rsidRPr="00BA4651">
        <w:rPr>
          <w:rFonts w:ascii="Tahoma" w:hAnsi="Tahoma" w:cs="Tahoma"/>
          <w:szCs w:val="22"/>
          <w:lang w:val="el-GR"/>
        </w:rPr>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529202EA"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 xml:space="preserve">  Ο κατάλογος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807640" w:rsidRPr="006E2FEC" w14:paraId="1B7F457A" w14:textId="77777777" w:rsidTr="00FB0BDD">
        <w:trPr>
          <w:trHeight w:val="978"/>
          <w:jc w:val="center"/>
        </w:trPr>
        <w:tc>
          <w:tcPr>
            <w:tcW w:w="287" w:type="pct"/>
            <w:shd w:val="clear" w:color="auto" w:fill="D9D9D9"/>
          </w:tcPr>
          <w:p w14:paraId="4686B1CF"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Α/Α</w:t>
            </w:r>
          </w:p>
        </w:tc>
        <w:tc>
          <w:tcPr>
            <w:tcW w:w="508" w:type="pct"/>
            <w:shd w:val="clear" w:color="auto" w:fill="D9D9D9"/>
          </w:tcPr>
          <w:p w14:paraId="38603422"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ΠΕΛΑΤΗΣ</w:t>
            </w:r>
          </w:p>
        </w:tc>
        <w:tc>
          <w:tcPr>
            <w:tcW w:w="653" w:type="pct"/>
            <w:shd w:val="clear" w:color="auto" w:fill="D9D9D9"/>
          </w:tcPr>
          <w:p w14:paraId="5DBCBF56"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ΣΥΝΤΟΜΗ ΠΕΡΙΓΡΑΦΗ ΤΟΥ ΕΡΓΟΥ</w:t>
            </w:r>
          </w:p>
        </w:tc>
        <w:tc>
          <w:tcPr>
            <w:tcW w:w="653" w:type="pct"/>
            <w:shd w:val="clear" w:color="auto" w:fill="D9D9D9"/>
          </w:tcPr>
          <w:p w14:paraId="2D052EE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ΔΙΑΡΚΕΙΑ ΕΚΤΕΛΕΣΗΣ ΕΡΓΟΥ</w:t>
            </w:r>
          </w:p>
        </w:tc>
        <w:tc>
          <w:tcPr>
            <w:tcW w:w="580" w:type="pct"/>
            <w:shd w:val="clear" w:color="auto" w:fill="D9D9D9"/>
          </w:tcPr>
          <w:p w14:paraId="3AE5BDB2"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ΠΡΟΫΠΟ-ΛΟΓΙΣΜΟΣ          (ΑΝΕΥ Φ.Π.Α)</w:t>
            </w:r>
          </w:p>
        </w:tc>
        <w:tc>
          <w:tcPr>
            <w:tcW w:w="725" w:type="pct"/>
            <w:gridSpan w:val="2"/>
            <w:shd w:val="clear" w:color="auto" w:fill="D9D9D9"/>
          </w:tcPr>
          <w:p w14:paraId="1AAB24B7"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ΣΥΝΟΠΤΙΚΗ ΠΕΡΙΓΡΑΦΗ ΣΥΝΕΙΣΦΟΡΑΣ ΣΤΟ ΕΡΓΟ</w:t>
            </w:r>
          </w:p>
          <w:p w14:paraId="32AC4C29"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(αντικείμενο)</w:t>
            </w:r>
          </w:p>
        </w:tc>
        <w:tc>
          <w:tcPr>
            <w:tcW w:w="871" w:type="pct"/>
            <w:gridSpan w:val="2"/>
            <w:shd w:val="clear" w:color="auto" w:fill="D9D9D9"/>
          </w:tcPr>
          <w:p w14:paraId="16F285E8"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ΠΟΣΟΣΤΟ ΣΥΜΜΕΤΟΧΗΣ</w:t>
            </w:r>
          </w:p>
          <w:p w14:paraId="7107D3E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ΣΤΟ ΕΡΓΟ (προϋπολογισμός)</w:t>
            </w:r>
          </w:p>
        </w:tc>
        <w:tc>
          <w:tcPr>
            <w:tcW w:w="724" w:type="pct"/>
            <w:shd w:val="clear" w:color="auto" w:fill="D9D9D9"/>
          </w:tcPr>
          <w:p w14:paraId="5459D8E1"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ΣΤΟΙΧΕΙΟ ΤΕΚΜΗΡΙΩΣΗΣ</w:t>
            </w:r>
          </w:p>
          <w:p w14:paraId="15E208FB" w14:textId="77777777" w:rsidR="00807640" w:rsidRPr="00BA4651" w:rsidRDefault="00807640" w:rsidP="00807640">
            <w:pPr>
              <w:rPr>
                <w:rFonts w:ascii="Tahoma" w:hAnsi="Tahoma" w:cs="Tahoma"/>
                <w:sz w:val="18"/>
                <w:szCs w:val="18"/>
                <w:lang w:val="el-GR"/>
              </w:rPr>
            </w:pPr>
            <w:r w:rsidRPr="00BA4651">
              <w:rPr>
                <w:rFonts w:ascii="Tahoma" w:hAnsi="Tahoma" w:cs="Tahoma"/>
                <w:sz w:val="18"/>
                <w:szCs w:val="18"/>
                <w:lang w:val="el-GR"/>
              </w:rPr>
              <w:t>(τύπος &amp; ημ/νία)</w:t>
            </w:r>
          </w:p>
        </w:tc>
      </w:tr>
      <w:tr w:rsidR="00807640" w:rsidRPr="006E2FEC" w14:paraId="2B023CB2" w14:textId="77777777" w:rsidTr="00FB0BDD">
        <w:trPr>
          <w:trHeight w:val="961"/>
          <w:jc w:val="center"/>
        </w:trPr>
        <w:tc>
          <w:tcPr>
            <w:tcW w:w="287" w:type="pct"/>
          </w:tcPr>
          <w:p w14:paraId="7C9906F3" w14:textId="77777777" w:rsidR="00807640" w:rsidRPr="00BA4651" w:rsidRDefault="00807640" w:rsidP="00807640">
            <w:pPr>
              <w:rPr>
                <w:rFonts w:ascii="Tahoma" w:hAnsi="Tahoma" w:cs="Tahoma"/>
                <w:b/>
                <w:sz w:val="18"/>
                <w:szCs w:val="18"/>
                <w:lang w:val="el-GR"/>
              </w:rPr>
            </w:pPr>
          </w:p>
        </w:tc>
        <w:tc>
          <w:tcPr>
            <w:tcW w:w="508" w:type="pct"/>
          </w:tcPr>
          <w:p w14:paraId="15AC89DF" w14:textId="77777777" w:rsidR="00807640" w:rsidRPr="00BA4651" w:rsidRDefault="00807640" w:rsidP="00807640">
            <w:pPr>
              <w:rPr>
                <w:rFonts w:ascii="Tahoma" w:hAnsi="Tahoma" w:cs="Tahoma"/>
                <w:b/>
                <w:sz w:val="18"/>
                <w:szCs w:val="18"/>
                <w:lang w:val="el-GR"/>
              </w:rPr>
            </w:pPr>
          </w:p>
        </w:tc>
        <w:tc>
          <w:tcPr>
            <w:tcW w:w="653" w:type="pct"/>
          </w:tcPr>
          <w:p w14:paraId="1731F194" w14:textId="77777777" w:rsidR="00807640" w:rsidRPr="00BA4651" w:rsidRDefault="00807640" w:rsidP="00807640">
            <w:pPr>
              <w:rPr>
                <w:rFonts w:ascii="Tahoma" w:hAnsi="Tahoma" w:cs="Tahoma"/>
                <w:b/>
                <w:sz w:val="18"/>
                <w:szCs w:val="18"/>
                <w:lang w:val="el-GR"/>
              </w:rPr>
            </w:pPr>
          </w:p>
        </w:tc>
        <w:tc>
          <w:tcPr>
            <w:tcW w:w="653" w:type="pct"/>
          </w:tcPr>
          <w:p w14:paraId="720D6BC4" w14:textId="77777777" w:rsidR="00807640" w:rsidRPr="00BA4651" w:rsidRDefault="00807640" w:rsidP="00807640">
            <w:pPr>
              <w:rPr>
                <w:rFonts w:ascii="Tahoma" w:hAnsi="Tahoma" w:cs="Tahoma"/>
                <w:b/>
                <w:sz w:val="18"/>
                <w:szCs w:val="18"/>
                <w:lang w:val="el-GR"/>
              </w:rPr>
            </w:pPr>
          </w:p>
        </w:tc>
        <w:tc>
          <w:tcPr>
            <w:tcW w:w="580" w:type="pct"/>
          </w:tcPr>
          <w:p w14:paraId="07EC3677" w14:textId="77777777" w:rsidR="00807640" w:rsidRPr="00BA4651" w:rsidRDefault="00807640" w:rsidP="00807640">
            <w:pPr>
              <w:rPr>
                <w:rFonts w:ascii="Tahoma" w:hAnsi="Tahoma" w:cs="Tahoma"/>
                <w:b/>
                <w:sz w:val="18"/>
                <w:szCs w:val="18"/>
                <w:lang w:val="el-GR"/>
              </w:rPr>
            </w:pPr>
          </w:p>
        </w:tc>
        <w:tc>
          <w:tcPr>
            <w:tcW w:w="666" w:type="pct"/>
          </w:tcPr>
          <w:p w14:paraId="0BF23B3D" w14:textId="77777777" w:rsidR="00807640" w:rsidRPr="00BA4651" w:rsidRDefault="00807640" w:rsidP="00807640">
            <w:pPr>
              <w:rPr>
                <w:rFonts w:ascii="Tahoma" w:hAnsi="Tahoma" w:cs="Tahoma"/>
                <w:b/>
                <w:sz w:val="18"/>
                <w:szCs w:val="18"/>
                <w:lang w:val="el-GR"/>
              </w:rPr>
            </w:pPr>
          </w:p>
        </w:tc>
        <w:tc>
          <w:tcPr>
            <w:tcW w:w="871" w:type="pct"/>
            <w:gridSpan w:val="2"/>
          </w:tcPr>
          <w:p w14:paraId="66D75BFD" w14:textId="77777777" w:rsidR="00807640" w:rsidRPr="00BA4651" w:rsidRDefault="00807640" w:rsidP="00807640">
            <w:pPr>
              <w:rPr>
                <w:rFonts w:ascii="Tahoma" w:hAnsi="Tahoma" w:cs="Tahoma"/>
                <w:b/>
                <w:sz w:val="18"/>
                <w:szCs w:val="18"/>
                <w:lang w:val="el-GR"/>
              </w:rPr>
            </w:pPr>
          </w:p>
        </w:tc>
        <w:tc>
          <w:tcPr>
            <w:tcW w:w="783" w:type="pct"/>
            <w:gridSpan w:val="2"/>
          </w:tcPr>
          <w:p w14:paraId="6EF0E807" w14:textId="77777777" w:rsidR="00807640" w:rsidRPr="00BA4651" w:rsidRDefault="00807640" w:rsidP="00807640">
            <w:pPr>
              <w:rPr>
                <w:rFonts w:ascii="Tahoma" w:hAnsi="Tahoma" w:cs="Tahoma"/>
                <w:b/>
                <w:sz w:val="18"/>
                <w:szCs w:val="18"/>
                <w:lang w:val="el-GR"/>
              </w:rPr>
            </w:pPr>
          </w:p>
        </w:tc>
      </w:tr>
    </w:tbl>
    <w:p w14:paraId="0FDF3EBA" w14:textId="77777777" w:rsidR="00807640" w:rsidRPr="00BA4651" w:rsidRDefault="00807640" w:rsidP="00807640">
      <w:pPr>
        <w:rPr>
          <w:rFonts w:ascii="Tahoma" w:hAnsi="Tahoma" w:cs="Tahoma"/>
          <w:szCs w:val="22"/>
          <w:lang w:val="el-GR"/>
        </w:rPr>
      </w:pPr>
    </w:p>
    <w:p w14:paraId="027612AE" w14:textId="77777777" w:rsidR="00807640" w:rsidRPr="00BA4651" w:rsidRDefault="00807640" w:rsidP="00807640">
      <w:pPr>
        <w:rPr>
          <w:rFonts w:ascii="Tahoma" w:hAnsi="Tahoma" w:cs="Tahoma"/>
          <w:szCs w:val="22"/>
        </w:rPr>
      </w:pPr>
      <w:r w:rsidRPr="00BA4651">
        <w:rPr>
          <w:rFonts w:ascii="Tahoma" w:hAnsi="Tahoma" w:cs="Tahoma"/>
          <w:szCs w:val="22"/>
        </w:rPr>
        <w:t xml:space="preserve">Όπου </w:t>
      </w:r>
      <w:r w:rsidRPr="00BA4651">
        <w:rPr>
          <w:rFonts w:ascii="Tahoma" w:hAnsi="Tahoma" w:cs="Tahoma"/>
          <w:b/>
          <w:szCs w:val="22"/>
        </w:rPr>
        <w:t>«ΣΤΟΙΧΕΙΟ ΤΕΚΜΗΡΙΩΣΗΣ»</w:t>
      </w:r>
      <w:r w:rsidRPr="00BA4651">
        <w:rPr>
          <w:rFonts w:ascii="Tahoma" w:hAnsi="Tahoma" w:cs="Tahoma"/>
          <w:szCs w:val="22"/>
        </w:rPr>
        <w:t xml:space="preserve">: </w:t>
      </w:r>
    </w:p>
    <w:p w14:paraId="06B75E07" w14:textId="77777777" w:rsidR="00807640" w:rsidRPr="00BA4651" w:rsidRDefault="00807640" w:rsidP="00807640">
      <w:pPr>
        <w:numPr>
          <w:ilvl w:val="0"/>
          <w:numId w:val="23"/>
        </w:numPr>
        <w:rPr>
          <w:rFonts w:ascii="Tahoma" w:hAnsi="Tahoma" w:cs="Tahoma"/>
          <w:szCs w:val="22"/>
          <w:lang w:val="el-GR"/>
        </w:rPr>
      </w:pPr>
      <w:r w:rsidRPr="00BA4651">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39EEA97" w14:textId="77777777" w:rsidR="00807640" w:rsidRPr="00BA4651" w:rsidRDefault="00807640" w:rsidP="00807640">
      <w:pPr>
        <w:numPr>
          <w:ilvl w:val="0"/>
          <w:numId w:val="23"/>
        </w:numPr>
        <w:rPr>
          <w:rFonts w:ascii="Tahoma" w:hAnsi="Tahoma" w:cs="Tahoma"/>
          <w:szCs w:val="22"/>
          <w:lang w:val="el-GR"/>
        </w:rPr>
      </w:pPr>
      <w:r w:rsidRPr="00BA4651">
        <w:rPr>
          <w:rFonts w:ascii="Tahoma" w:hAnsi="Tahoma" w:cs="Tahoma"/>
          <w:szCs w:val="22"/>
          <w:lang w:val="el-GR"/>
        </w:rPr>
        <w:lastRenderedPageBreak/>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0D95362A" w14:textId="77777777" w:rsidR="0032233D" w:rsidRDefault="0032233D" w:rsidP="00807640">
      <w:pPr>
        <w:rPr>
          <w:rFonts w:ascii="Tahoma" w:hAnsi="Tahoma" w:cs="Tahoma"/>
          <w:szCs w:val="22"/>
          <w:u w:val="single"/>
          <w:lang w:val="el-GR"/>
        </w:rPr>
      </w:pPr>
    </w:p>
    <w:p w14:paraId="17F0D951" w14:textId="77777777" w:rsidR="00807640" w:rsidRPr="00BA4651" w:rsidRDefault="00807640" w:rsidP="00807640">
      <w:pPr>
        <w:rPr>
          <w:rFonts w:ascii="Tahoma" w:hAnsi="Tahoma" w:cs="Tahoma"/>
          <w:szCs w:val="22"/>
          <w:u w:val="single"/>
          <w:lang w:val="el-GR"/>
        </w:rPr>
      </w:pPr>
      <w:r w:rsidRPr="00BA4651">
        <w:rPr>
          <w:rFonts w:ascii="Tahoma" w:hAnsi="Tahoma" w:cs="Tahoma"/>
          <w:szCs w:val="22"/>
          <w:u w:val="single"/>
          <w:lang w:val="el-GR"/>
        </w:rPr>
        <w:t>Για την απαίτηση (β) της παρ. 2.2.6:</w:t>
      </w:r>
    </w:p>
    <w:p w14:paraId="0DCDA9CF" w14:textId="77777777" w:rsidR="00807640" w:rsidRDefault="00807640" w:rsidP="00807640">
      <w:pPr>
        <w:numPr>
          <w:ilvl w:val="0"/>
          <w:numId w:val="24"/>
        </w:numPr>
        <w:rPr>
          <w:rFonts w:ascii="Tahoma" w:hAnsi="Tahoma" w:cs="Tahoma"/>
          <w:szCs w:val="22"/>
          <w:lang w:val="el-GR"/>
        </w:rPr>
      </w:pPr>
      <w:r w:rsidRPr="00BA4651">
        <w:rPr>
          <w:rFonts w:ascii="Tahoma" w:hAnsi="Tahoma" w:cs="Tahoma"/>
          <w:szCs w:val="22"/>
          <w:lang w:val="el-GR"/>
        </w:rPr>
        <w:t>Βιογραφικά σημειώματα της Ομάδας Έργου (βάσει του υποδείγματος / βλ. «ΠΑΡΑΡΤΗΜΑ ΙV – Υπόδειγμα Βιογραφικού Σημειώματος»), από τα οποία να προκύπτουν τα απαιτούμενα προσόντα εκάστου μέλους της Ομάδας Έργου σύμφωνα με την παράγραφο 2.2.6. και συμπλήρωση του ακόλουθου πίνακα με τα μέλη της Ομάδας Έργου:</w:t>
      </w:r>
    </w:p>
    <w:p w14:paraId="3889803C" w14:textId="77777777" w:rsidR="00532FB7" w:rsidRPr="00BA4651" w:rsidRDefault="00532FB7" w:rsidP="00532FB7">
      <w:pPr>
        <w:ind w:left="928"/>
        <w:rPr>
          <w:rFonts w:ascii="Tahoma" w:hAnsi="Tahoma" w:cs="Tahoma"/>
          <w:szCs w:val="22"/>
          <w:lang w:val="el-GR"/>
        </w:rPr>
      </w:pP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807640" w:rsidRPr="00BA4651" w14:paraId="1EEB1067" w14:textId="77777777" w:rsidTr="00FB0BDD">
        <w:trPr>
          <w:trHeight w:val="788"/>
          <w:jc w:val="center"/>
        </w:trPr>
        <w:tc>
          <w:tcPr>
            <w:tcW w:w="550" w:type="pct"/>
            <w:shd w:val="clear" w:color="auto" w:fill="E0E0E0"/>
            <w:vAlign w:val="center"/>
          </w:tcPr>
          <w:p w14:paraId="25F81236" w14:textId="77777777" w:rsidR="00807640" w:rsidRPr="00BA4651" w:rsidRDefault="00807640" w:rsidP="00807640">
            <w:pPr>
              <w:rPr>
                <w:rFonts w:ascii="Tahoma" w:hAnsi="Tahoma" w:cs="Tahoma"/>
                <w:szCs w:val="22"/>
              </w:rPr>
            </w:pPr>
            <w:r w:rsidRPr="00BA4651">
              <w:rPr>
                <w:rFonts w:ascii="Tahoma" w:hAnsi="Tahoma" w:cs="Tahoma"/>
                <w:szCs w:val="22"/>
              </w:rPr>
              <w:t>Α/Α</w:t>
            </w:r>
          </w:p>
        </w:tc>
        <w:tc>
          <w:tcPr>
            <w:tcW w:w="998" w:type="pct"/>
            <w:shd w:val="clear" w:color="auto" w:fill="E0E0E0"/>
            <w:vAlign w:val="center"/>
          </w:tcPr>
          <w:p w14:paraId="38DF7B4F"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Εταιρεία       (σε περίπτωση Ένωσης / Κοινοπραξίας)</w:t>
            </w:r>
          </w:p>
        </w:tc>
        <w:tc>
          <w:tcPr>
            <w:tcW w:w="1152" w:type="pct"/>
            <w:shd w:val="clear" w:color="auto" w:fill="E0E0E0"/>
            <w:vAlign w:val="center"/>
          </w:tcPr>
          <w:p w14:paraId="708A496F"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Ονοματεπώνυμο Μέλους Ομάδας Έργου</w:t>
            </w:r>
          </w:p>
        </w:tc>
        <w:tc>
          <w:tcPr>
            <w:tcW w:w="844" w:type="pct"/>
            <w:shd w:val="clear" w:color="auto" w:fill="E0E0E0"/>
            <w:vAlign w:val="center"/>
          </w:tcPr>
          <w:p w14:paraId="043008F6"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Θέση στην Ομάδα Έργου</w:t>
            </w:r>
          </w:p>
        </w:tc>
        <w:tc>
          <w:tcPr>
            <w:tcW w:w="766" w:type="pct"/>
            <w:shd w:val="clear" w:color="auto" w:fill="E0E0E0"/>
            <w:vAlign w:val="center"/>
          </w:tcPr>
          <w:p w14:paraId="41D46C8E"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Ανθρωπομήνες</w:t>
            </w:r>
          </w:p>
        </w:tc>
        <w:tc>
          <w:tcPr>
            <w:tcW w:w="690" w:type="pct"/>
            <w:shd w:val="clear" w:color="auto" w:fill="C0C0C0"/>
          </w:tcPr>
          <w:p w14:paraId="0D555D5A"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Ποσοστό συμμετοχής* (%)</w:t>
            </w:r>
          </w:p>
        </w:tc>
      </w:tr>
      <w:tr w:rsidR="00807640" w:rsidRPr="00BA4651" w14:paraId="5B5D0211" w14:textId="77777777" w:rsidTr="00FB0BDD">
        <w:trPr>
          <w:trHeight w:val="394"/>
          <w:jc w:val="center"/>
        </w:trPr>
        <w:tc>
          <w:tcPr>
            <w:tcW w:w="550" w:type="pct"/>
            <w:vAlign w:val="center"/>
          </w:tcPr>
          <w:p w14:paraId="3AE0F691" w14:textId="77777777" w:rsidR="00807640" w:rsidRPr="00BA4651" w:rsidRDefault="00807640" w:rsidP="00807640">
            <w:pPr>
              <w:rPr>
                <w:rFonts w:ascii="Tahoma" w:hAnsi="Tahoma" w:cs="Tahoma"/>
                <w:szCs w:val="22"/>
                <w:lang w:val="el-GR"/>
              </w:rPr>
            </w:pPr>
          </w:p>
        </w:tc>
        <w:tc>
          <w:tcPr>
            <w:tcW w:w="998" w:type="pct"/>
            <w:vAlign w:val="center"/>
          </w:tcPr>
          <w:p w14:paraId="635FE686" w14:textId="77777777" w:rsidR="00807640" w:rsidRPr="00BA4651" w:rsidRDefault="00807640" w:rsidP="00807640">
            <w:pPr>
              <w:rPr>
                <w:rFonts w:ascii="Tahoma" w:hAnsi="Tahoma" w:cs="Tahoma"/>
                <w:szCs w:val="22"/>
                <w:lang w:val="el-GR"/>
              </w:rPr>
            </w:pPr>
          </w:p>
        </w:tc>
        <w:tc>
          <w:tcPr>
            <w:tcW w:w="1152" w:type="pct"/>
            <w:vAlign w:val="center"/>
          </w:tcPr>
          <w:p w14:paraId="711B9850" w14:textId="77777777" w:rsidR="00807640" w:rsidRPr="00BA4651" w:rsidRDefault="00807640" w:rsidP="00807640">
            <w:pPr>
              <w:rPr>
                <w:rFonts w:ascii="Tahoma" w:hAnsi="Tahoma" w:cs="Tahoma"/>
                <w:szCs w:val="22"/>
                <w:lang w:val="el-GR"/>
              </w:rPr>
            </w:pPr>
          </w:p>
        </w:tc>
        <w:tc>
          <w:tcPr>
            <w:tcW w:w="844" w:type="pct"/>
            <w:vAlign w:val="center"/>
          </w:tcPr>
          <w:p w14:paraId="4AAF3C02" w14:textId="77777777" w:rsidR="00807640" w:rsidRPr="00BA4651" w:rsidRDefault="00807640" w:rsidP="00807640">
            <w:pPr>
              <w:rPr>
                <w:rFonts w:ascii="Tahoma" w:hAnsi="Tahoma" w:cs="Tahoma"/>
                <w:szCs w:val="22"/>
                <w:lang w:val="el-GR"/>
              </w:rPr>
            </w:pPr>
          </w:p>
        </w:tc>
        <w:tc>
          <w:tcPr>
            <w:tcW w:w="766" w:type="pct"/>
            <w:vAlign w:val="center"/>
          </w:tcPr>
          <w:p w14:paraId="3F9DF7D0" w14:textId="77777777" w:rsidR="00807640" w:rsidRPr="00BA4651" w:rsidRDefault="00807640" w:rsidP="00807640">
            <w:pPr>
              <w:rPr>
                <w:rFonts w:ascii="Tahoma" w:hAnsi="Tahoma" w:cs="Tahoma"/>
                <w:szCs w:val="22"/>
                <w:lang w:val="el-GR"/>
              </w:rPr>
            </w:pPr>
          </w:p>
        </w:tc>
        <w:tc>
          <w:tcPr>
            <w:tcW w:w="690" w:type="pct"/>
            <w:shd w:val="clear" w:color="auto" w:fill="C0C0C0"/>
          </w:tcPr>
          <w:p w14:paraId="2A38AD4C" w14:textId="77777777" w:rsidR="00807640" w:rsidRPr="00BA4651" w:rsidRDefault="00807640" w:rsidP="00807640">
            <w:pPr>
              <w:rPr>
                <w:rFonts w:ascii="Tahoma" w:hAnsi="Tahoma" w:cs="Tahoma"/>
                <w:szCs w:val="22"/>
                <w:lang w:val="el-GR"/>
              </w:rPr>
            </w:pPr>
          </w:p>
        </w:tc>
      </w:tr>
      <w:tr w:rsidR="00807640" w:rsidRPr="00BA4651" w14:paraId="765E867E" w14:textId="77777777" w:rsidTr="00FB0BDD">
        <w:trPr>
          <w:trHeight w:val="394"/>
          <w:jc w:val="center"/>
        </w:trPr>
        <w:tc>
          <w:tcPr>
            <w:tcW w:w="550" w:type="pct"/>
            <w:vAlign w:val="center"/>
          </w:tcPr>
          <w:p w14:paraId="1A252EA1" w14:textId="77777777" w:rsidR="00807640" w:rsidRPr="00BA4651" w:rsidRDefault="00807640" w:rsidP="00807640">
            <w:pPr>
              <w:rPr>
                <w:rFonts w:ascii="Tahoma" w:hAnsi="Tahoma" w:cs="Tahoma"/>
                <w:szCs w:val="22"/>
                <w:lang w:val="el-GR"/>
              </w:rPr>
            </w:pPr>
          </w:p>
        </w:tc>
        <w:tc>
          <w:tcPr>
            <w:tcW w:w="998" w:type="pct"/>
            <w:vAlign w:val="center"/>
          </w:tcPr>
          <w:p w14:paraId="1F7A91E9" w14:textId="77777777" w:rsidR="00807640" w:rsidRPr="00BA4651" w:rsidRDefault="00807640" w:rsidP="00807640">
            <w:pPr>
              <w:rPr>
                <w:rFonts w:ascii="Tahoma" w:hAnsi="Tahoma" w:cs="Tahoma"/>
                <w:szCs w:val="22"/>
                <w:lang w:val="el-GR"/>
              </w:rPr>
            </w:pPr>
          </w:p>
        </w:tc>
        <w:tc>
          <w:tcPr>
            <w:tcW w:w="1152" w:type="pct"/>
            <w:vAlign w:val="center"/>
          </w:tcPr>
          <w:p w14:paraId="3C3C4CB2" w14:textId="77777777" w:rsidR="00807640" w:rsidRPr="00BA4651" w:rsidRDefault="00807640" w:rsidP="00807640">
            <w:pPr>
              <w:rPr>
                <w:rFonts w:ascii="Tahoma" w:hAnsi="Tahoma" w:cs="Tahoma"/>
                <w:szCs w:val="22"/>
                <w:lang w:val="el-GR"/>
              </w:rPr>
            </w:pPr>
          </w:p>
        </w:tc>
        <w:tc>
          <w:tcPr>
            <w:tcW w:w="844" w:type="pct"/>
            <w:vAlign w:val="center"/>
          </w:tcPr>
          <w:p w14:paraId="70571337" w14:textId="77777777" w:rsidR="00807640" w:rsidRPr="00BA4651" w:rsidRDefault="00807640" w:rsidP="00807640">
            <w:pPr>
              <w:rPr>
                <w:rFonts w:ascii="Tahoma" w:hAnsi="Tahoma" w:cs="Tahoma"/>
                <w:szCs w:val="22"/>
                <w:lang w:val="el-GR"/>
              </w:rPr>
            </w:pPr>
          </w:p>
        </w:tc>
        <w:tc>
          <w:tcPr>
            <w:tcW w:w="766" w:type="pct"/>
            <w:vAlign w:val="center"/>
          </w:tcPr>
          <w:p w14:paraId="57891AEB" w14:textId="77777777" w:rsidR="00807640" w:rsidRPr="00BA4651" w:rsidRDefault="00807640" w:rsidP="00807640">
            <w:pPr>
              <w:rPr>
                <w:rFonts w:ascii="Tahoma" w:hAnsi="Tahoma" w:cs="Tahoma"/>
                <w:szCs w:val="22"/>
                <w:lang w:val="el-GR"/>
              </w:rPr>
            </w:pPr>
          </w:p>
        </w:tc>
        <w:tc>
          <w:tcPr>
            <w:tcW w:w="690" w:type="pct"/>
            <w:shd w:val="clear" w:color="auto" w:fill="C0C0C0"/>
          </w:tcPr>
          <w:p w14:paraId="41DA7F9D" w14:textId="77777777" w:rsidR="00807640" w:rsidRPr="00BA4651" w:rsidRDefault="00807640" w:rsidP="00807640">
            <w:pPr>
              <w:rPr>
                <w:rFonts w:ascii="Tahoma" w:hAnsi="Tahoma" w:cs="Tahoma"/>
                <w:szCs w:val="22"/>
                <w:lang w:val="el-GR"/>
              </w:rPr>
            </w:pPr>
          </w:p>
        </w:tc>
      </w:tr>
      <w:tr w:rsidR="00807640" w:rsidRPr="00BA4651" w14:paraId="15EE0600" w14:textId="77777777" w:rsidTr="00FB0BDD">
        <w:trPr>
          <w:trHeight w:val="394"/>
          <w:jc w:val="center"/>
        </w:trPr>
        <w:tc>
          <w:tcPr>
            <w:tcW w:w="550" w:type="pct"/>
            <w:vAlign w:val="center"/>
          </w:tcPr>
          <w:p w14:paraId="235A9586" w14:textId="77777777" w:rsidR="00807640" w:rsidRPr="00BA4651" w:rsidRDefault="00807640" w:rsidP="00807640">
            <w:pPr>
              <w:rPr>
                <w:rFonts w:ascii="Tahoma" w:hAnsi="Tahoma" w:cs="Tahoma"/>
                <w:szCs w:val="22"/>
                <w:lang w:val="el-GR"/>
              </w:rPr>
            </w:pPr>
          </w:p>
        </w:tc>
        <w:tc>
          <w:tcPr>
            <w:tcW w:w="998" w:type="pct"/>
            <w:vAlign w:val="center"/>
          </w:tcPr>
          <w:p w14:paraId="6526F1FF" w14:textId="77777777" w:rsidR="00807640" w:rsidRPr="00BA4651" w:rsidRDefault="00807640" w:rsidP="00807640">
            <w:pPr>
              <w:rPr>
                <w:rFonts w:ascii="Tahoma" w:hAnsi="Tahoma" w:cs="Tahoma"/>
                <w:szCs w:val="22"/>
                <w:lang w:val="el-GR"/>
              </w:rPr>
            </w:pPr>
          </w:p>
        </w:tc>
        <w:tc>
          <w:tcPr>
            <w:tcW w:w="1152" w:type="pct"/>
            <w:vAlign w:val="center"/>
          </w:tcPr>
          <w:p w14:paraId="221EA5F2" w14:textId="77777777" w:rsidR="00807640" w:rsidRPr="00BA4651" w:rsidRDefault="00807640" w:rsidP="00807640">
            <w:pPr>
              <w:rPr>
                <w:rFonts w:ascii="Tahoma" w:hAnsi="Tahoma" w:cs="Tahoma"/>
                <w:szCs w:val="22"/>
                <w:lang w:val="el-GR"/>
              </w:rPr>
            </w:pPr>
          </w:p>
        </w:tc>
        <w:tc>
          <w:tcPr>
            <w:tcW w:w="844" w:type="pct"/>
            <w:vAlign w:val="center"/>
          </w:tcPr>
          <w:p w14:paraId="0CD0F462" w14:textId="77777777" w:rsidR="00807640" w:rsidRPr="00BA4651" w:rsidRDefault="00807640" w:rsidP="00807640">
            <w:pPr>
              <w:rPr>
                <w:rFonts w:ascii="Tahoma" w:hAnsi="Tahoma" w:cs="Tahoma"/>
                <w:szCs w:val="22"/>
                <w:lang w:val="el-GR"/>
              </w:rPr>
            </w:pPr>
          </w:p>
        </w:tc>
        <w:tc>
          <w:tcPr>
            <w:tcW w:w="766" w:type="pct"/>
            <w:vAlign w:val="center"/>
          </w:tcPr>
          <w:p w14:paraId="473C014F" w14:textId="77777777" w:rsidR="00807640" w:rsidRPr="00BA4651" w:rsidRDefault="00807640" w:rsidP="00807640">
            <w:pPr>
              <w:rPr>
                <w:rFonts w:ascii="Tahoma" w:hAnsi="Tahoma" w:cs="Tahoma"/>
                <w:szCs w:val="22"/>
                <w:lang w:val="el-GR"/>
              </w:rPr>
            </w:pPr>
          </w:p>
        </w:tc>
        <w:tc>
          <w:tcPr>
            <w:tcW w:w="690" w:type="pct"/>
            <w:shd w:val="clear" w:color="auto" w:fill="C0C0C0"/>
          </w:tcPr>
          <w:p w14:paraId="640B05E5" w14:textId="77777777" w:rsidR="00807640" w:rsidRPr="00BA4651" w:rsidRDefault="00807640" w:rsidP="00807640">
            <w:pPr>
              <w:rPr>
                <w:rFonts w:ascii="Tahoma" w:hAnsi="Tahoma" w:cs="Tahoma"/>
                <w:szCs w:val="22"/>
                <w:lang w:val="el-GR"/>
              </w:rPr>
            </w:pPr>
          </w:p>
        </w:tc>
      </w:tr>
      <w:tr w:rsidR="00807640" w:rsidRPr="00BA4651" w14:paraId="7E962D4D" w14:textId="77777777" w:rsidTr="00FB0BDD">
        <w:trPr>
          <w:trHeight w:val="380"/>
          <w:jc w:val="center"/>
        </w:trPr>
        <w:tc>
          <w:tcPr>
            <w:tcW w:w="3544" w:type="pct"/>
            <w:gridSpan w:val="4"/>
            <w:tcBorders>
              <w:bottom w:val="single" w:sz="4" w:space="0" w:color="000080"/>
            </w:tcBorders>
            <w:shd w:val="clear" w:color="auto" w:fill="C0C0C0"/>
            <w:vAlign w:val="center"/>
          </w:tcPr>
          <w:p w14:paraId="6768DF60" w14:textId="77777777" w:rsidR="00807640" w:rsidRPr="00BA4651" w:rsidRDefault="00807640" w:rsidP="00807640">
            <w:pPr>
              <w:rPr>
                <w:rFonts w:ascii="Tahoma" w:hAnsi="Tahoma" w:cs="Tahoma"/>
                <w:b/>
                <w:szCs w:val="22"/>
                <w:lang w:val="el-GR"/>
              </w:rPr>
            </w:pPr>
            <w:r w:rsidRPr="00BA4651">
              <w:rPr>
                <w:rFonts w:ascii="Tahoma" w:hAnsi="Tahoma" w:cs="Tahoma"/>
                <w:b/>
                <w:szCs w:val="22"/>
                <w:lang w:val="el-GR"/>
              </w:rPr>
              <w:t xml:space="preserve">ΜΕΡΙΚΟ ΣΥΝΟΛΟ (1) </w:t>
            </w:r>
          </w:p>
        </w:tc>
        <w:tc>
          <w:tcPr>
            <w:tcW w:w="766" w:type="pct"/>
            <w:tcBorders>
              <w:bottom w:val="single" w:sz="4" w:space="0" w:color="000080"/>
            </w:tcBorders>
            <w:shd w:val="clear" w:color="auto" w:fill="C0C0C0"/>
            <w:vAlign w:val="center"/>
          </w:tcPr>
          <w:p w14:paraId="3D4E5A9D" w14:textId="77777777" w:rsidR="00807640" w:rsidRPr="00BA4651" w:rsidRDefault="00807640" w:rsidP="00807640">
            <w:pPr>
              <w:rPr>
                <w:rFonts w:ascii="Tahoma" w:hAnsi="Tahoma" w:cs="Tahoma"/>
                <w:szCs w:val="22"/>
                <w:lang w:val="el-GR"/>
              </w:rPr>
            </w:pPr>
          </w:p>
        </w:tc>
        <w:tc>
          <w:tcPr>
            <w:tcW w:w="690" w:type="pct"/>
            <w:tcBorders>
              <w:bottom w:val="single" w:sz="4" w:space="0" w:color="000080"/>
            </w:tcBorders>
            <w:shd w:val="clear" w:color="auto" w:fill="C0C0C0"/>
          </w:tcPr>
          <w:p w14:paraId="01F712BA" w14:textId="77777777" w:rsidR="00807640" w:rsidRPr="00BA4651" w:rsidRDefault="00807640" w:rsidP="00807640">
            <w:pPr>
              <w:rPr>
                <w:rFonts w:ascii="Tahoma" w:hAnsi="Tahoma" w:cs="Tahoma"/>
                <w:szCs w:val="22"/>
                <w:lang w:val="el-GR"/>
              </w:rPr>
            </w:pPr>
          </w:p>
        </w:tc>
      </w:tr>
    </w:tbl>
    <w:p w14:paraId="6254EAF8" w14:textId="77777777" w:rsidR="00807640" w:rsidRPr="00BA4651" w:rsidRDefault="00807640" w:rsidP="00807640">
      <w:pPr>
        <w:rPr>
          <w:rFonts w:ascii="Tahoma" w:hAnsi="Tahoma" w:cs="Tahoma"/>
          <w:szCs w:val="22"/>
          <w:lang w:val="el-GR"/>
        </w:rPr>
      </w:pPr>
    </w:p>
    <w:p w14:paraId="6EC71092"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5D3A121" w14:textId="77777777" w:rsidR="00807640" w:rsidRPr="00BA4651" w:rsidRDefault="00807640" w:rsidP="00807640">
      <w:pPr>
        <w:rPr>
          <w:rFonts w:ascii="Tahoma" w:hAnsi="Tahoma" w:cs="Tahoma"/>
          <w:szCs w:val="22"/>
          <w:lang w:val="el-GR"/>
        </w:rPr>
      </w:pPr>
      <w:r w:rsidRPr="00BA4651">
        <w:rPr>
          <w:rFonts w:ascii="Tahoma" w:hAnsi="Tahoma"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6ECAC637" w14:textId="77777777" w:rsidR="00807640" w:rsidRPr="00BA4651" w:rsidRDefault="00762EAA" w:rsidP="00807640">
      <w:pPr>
        <w:rPr>
          <w:rFonts w:ascii="Tahoma" w:hAnsi="Tahoma" w:cs="Tahoma"/>
          <w:b/>
          <w:szCs w:val="22"/>
          <w:lang w:val="el-GR"/>
        </w:rPr>
      </w:pPr>
      <w:r w:rsidRPr="00BA4651">
        <w:rPr>
          <w:rFonts w:ascii="Tahoma" w:hAnsi="Tahoma" w:cs="Tahoma"/>
          <w:b/>
          <w:bCs/>
          <w:lang w:val="el-GR"/>
        </w:rPr>
        <w:t xml:space="preserve">Β.5. </w:t>
      </w:r>
      <w:r w:rsidR="00807640" w:rsidRPr="00BA4651">
        <w:rPr>
          <w:rFonts w:ascii="Tahoma" w:hAnsi="Tahoma" w:cs="Tahoma"/>
          <w:b/>
          <w:szCs w:val="22"/>
          <w:lang w:val="el-GR"/>
        </w:rPr>
        <w:t xml:space="preserve">Για την απόδειξη της συμμόρφωσής τους με </w:t>
      </w:r>
      <w:r w:rsidR="00807640" w:rsidRPr="00BA4651">
        <w:rPr>
          <w:rFonts w:ascii="Tahoma" w:hAnsi="Tahoma" w:cs="Tahoma"/>
          <w:b/>
          <w:color w:val="000000"/>
          <w:szCs w:val="22"/>
          <w:lang w:val="el-GR"/>
        </w:rPr>
        <w:t xml:space="preserve">πρότυπα διασφάλισης ποιότητας </w:t>
      </w:r>
      <w:r w:rsidR="00807640" w:rsidRPr="00BA4651">
        <w:rPr>
          <w:rFonts w:ascii="Tahoma" w:hAnsi="Tahoma" w:cs="Tahoma"/>
          <w:b/>
          <w:szCs w:val="22"/>
          <w:lang w:val="el-GR"/>
        </w:rPr>
        <w:t>της παραγράφου οι οικονομικοί φορείς προσκομίζουν:</w:t>
      </w:r>
    </w:p>
    <w:p w14:paraId="74232AFB"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α)</w:t>
      </w:r>
      <w:r w:rsidRPr="00BA4651">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ascii="Tahoma" w:eastAsia="Calibri" w:hAnsi="Tahoma" w:cs="Tahoma"/>
          <w:b/>
          <w:bCs/>
          <w:color w:val="000000"/>
          <w:szCs w:val="22"/>
          <w:lang w:val="el-GR"/>
        </w:rPr>
        <w:t xml:space="preserve">ISO 9001:2015 </w:t>
      </w:r>
      <w:r w:rsidRPr="00BA4651">
        <w:rPr>
          <w:rFonts w:ascii="Tahoma" w:eastAsia="Calibri" w:hAnsi="Tahoma" w:cs="Tahoma"/>
          <w:bCs/>
          <w:color w:val="000000"/>
          <w:szCs w:val="22"/>
          <w:lang w:val="el-GR"/>
        </w:rPr>
        <w:t>ή ισοδύναμο αυτού,</w:t>
      </w:r>
    </w:p>
    <w:p w14:paraId="0434DAE5"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β)</w:t>
      </w:r>
      <w:r w:rsidRPr="00BA4651">
        <w:rPr>
          <w:rFonts w:ascii="Tahoma" w:eastAsia="Calibri" w:hAnsi="Tahoma"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ascii="Tahoma" w:eastAsia="Calibri" w:hAnsi="Tahoma" w:cs="Tahoma"/>
          <w:b/>
          <w:bCs/>
          <w:color w:val="000000"/>
          <w:szCs w:val="22"/>
          <w:lang w:val="el-GR"/>
        </w:rPr>
        <w:t xml:space="preserve">ISO 14001:2015 </w:t>
      </w:r>
      <w:r w:rsidRPr="00BA4651">
        <w:rPr>
          <w:rFonts w:ascii="Tahoma" w:eastAsia="Calibri" w:hAnsi="Tahoma" w:cs="Tahoma"/>
          <w:bCs/>
          <w:color w:val="000000"/>
          <w:szCs w:val="22"/>
          <w:lang w:val="el-GR"/>
        </w:rPr>
        <w:t>ή ισοδύναμο αυτού,</w:t>
      </w:r>
    </w:p>
    <w:p w14:paraId="7ABE3278" w14:textId="77777777" w:rsidR="00807640" w:rsidRPr="00BA4651" w:rsidRDefault="00807640" w:rsidP="00807640">
      <w:pPr>
        <w:rPr>
          <w:rFonts w:ascii="Tahoma" w:eastAsia="Calibri" w:hAnsi="Tahoma" w:cs="Tahoma"/>
          <w:bCs/>
          <w:color w:val="000000"/>
          <w:szCs w:val="22"/>
          <w:lang w:val="el-GR"/>
        </w:rPr>
      </w:pPr>
      <w:r w:rsidRPr="00BA4651">
        <w:rPr>
          <w:rFonts w:ascii="Tahoma" w:eastAsia="Calibri" w:hAnsi="Tahoma" w:cs="Tahoma"/>
          <w:b/>
          <w:bCs/>
          <w:color w:val="000000"/>
          <w:szCs w:val="22"/>
          <w:lang w:val="el-GR"/>
        </w:rPr>
        <w:t>γ)</w:t>
      </w:r>
      <w:r w:rsidRPr="00BA4651">
        <w:rPr>
          <w:rFonts w:ascii="Tahoma" w:eastAsia="Calibri" w:hAnsi="Tahoma"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ascii="Tahoma" w:eastAsia="Calibri" w:hAnsi="Tahoma" w:cs="Tahoma"/>
          <w:b/>
          <w:bCs/>
          <w:color w:val="000000"/>
          <w:szCs w:val="22"/>
          <w:lang w:val="el-GR"/>
        </w:rPr>
        <w:t xml:space="preserve">ISO 45001:2018 </w:t>
      </w:r>
      <w:r w:rsidRPr="00BA4651">
        <w:rPr>
          <w:rFonts w:ascii="Tahoma" w:eastAsia="Calibri" w:hAnsi="Tahoma" w:cs="Tahoma"/>
          <w:bCs/>
          <w:color w:val="000000"/>
          <w:szCs w:val="22"/>
          <w:lang w:val="el-GR"/>
        </w:rPr>
        <w:t xml:space="preserve"> ή ισοδύναμο αυτού,</w:t>
      </w:r>
    </w:p>
    <w:p w14:paraId="6DA31708" w14:textId="77777777" w:rsidR="00807640" w:rsidRPr="00BA4651" w:rsidRDefault="00807640" w:rsidP="00807640">
      <w:pPr>
        <w:rPr>
          <w:rFonts w:ascii="Tahoma" w:hAnsi="Tahoma" w:cs="Tahoma"/>
          <w:b/>
          <w:szCs w:val="22"/>
          <w:lang w:val="el-GR"/>
        </w:rPr>
      </w:pPr>
      <w:r w:rsidRPr="00BA4651">
        <w:rPr>
          <w:rFonts w:ascii="Tahoma" w:hAnsi="Tahoma"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4B78E69" w14:textId="77777777" w:rsidR="00762EAA" w:rsidRPr="00BA4651" w:rsidRDefault="00762EAA" w:rsidP="00762EAA">
      <w:pPr>
        <w:rPr>
          <w:rFonts w:ascii="Tahoma" w:hAnsi="Tahoma" w:cs="Tahoma"/>
          <w:lang w:val="el-GR"/>
        </w:rPr>
      </w:pPr>
      <w:r w:rsidRPr="00BA4651">
        <w:rPr>
          <w:rFonts w:ascii="Tahoma" w:hAnsi="Tahoma" w:cs="Tahoma"/>
          <w:color w:val="FF0000"/>
          <w:lang w:val="el-GR"/>
        </w:rPr>
        <w:t xml:space="preserve"> </w:t>
      </w:r>
      <w:r w:rsidRPr="00BA4651">
        <w:rPr>
          <w:rFonts w:ascii="Tahoma" w:hAnsi="Tahoma" w:cs="Tahoma"/>
          <w:b/>
          <w:bCs/>
          <w:lang w:val="el-GR"/>
        </w:rPr>
        <w:t>Β.6.</w:t>
      </w:r>
      <w:r w:rsidRPr="00BA4651">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821282" w:rsidRPr="00BA4651">
        <w:rPr>
          <w:rFonts w:ascii="Tahoma" w:hAnsi="Tahoma" w:cs="Tahoma"/>
          <w:lang w:val="el-GR"/>
        </w:rPr>
        <w:t xml:space="preserve">, </w:t>
      </w:r>
      <w:r w:rsidRPr="00BA4651">
        <w:rPr>
          <w:rFonts w:ascii="Tahoma" w:hAnsi="Tahoma" w:cs="Tahoma"/>
          <w:lang w:val="el-GR"/>
        </w:rPr>
        <w:t>εκτός αν αυτό φέρει συγκεκριμένο χρόνο ισχύος.</w:t>
      </w:r>
    </w:p>
    <w:p w14:paraId="30DF1967" w14:textId="77777777" w:rsidR="00762EAA" w:rsidRPr="00BA4651" w:rsidRDefault="00762EAA" w:rsidP="00762EAA">
      <w:pPr>
        <w:rPr>
          <w:rFonts w:ascii="Tahoma" w:hAnsi="Tahoma" w:cs="Tahoma"/>
          <w:lang w:val="el-GR"/>
        </w:rPr>
      </w:pPr>
      <w:r w:rsidRPr="00BA4651">
        <w:rPr>
          <w:rFonts w:ascii="Tahoma" w:hAnsi="Tahoma" w:cs="Tahoma"/>
          <w:lang w:val="el-GR"/>
        </w:rPr>
        <w:t>Ειδικότερα για τους ημεδαπούς οικονομικούς φορείς προσκομίζονται:</w:t>
      </w:r>
    </w:p>
    <w:p w14:paraId="79DE544A"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 xml:space="preserve">i) </w:t>
      </w:r>
      <w:r w:rsidRPr="00BA4651">
        <w:rPr>
          <w:rFonts w:ascii="Tahoma" w:hAnsi="Tahoma" w:cs="Tahoma"/>
          <w:b/>
          <w:lang w:val="el-GR"/>
        </w:rPr>
        <w:t>για την απόδειξη της νόμιμης εκπροσώπησης</w:t>
      </w:r>
      <w:r w:rsidRPr="00BA4651">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B95612" w:rsidRPr="00BA4651">
        <w:rPr>
          <w:rFonts w:ascii="Tahoma" w:hAnsi="Tahoma" w:cs="Tahoma"/>
          <w:lang w:val="el-GR"/>
        </w:rPr>
        <w:t xml:space="preserve"> </w:t>
      </w:r>
      <w:r w:rsidRPr="00BA4651">
        <w:rPr>
          <w:rFonts w:ascii="Tahoma" w:hAnsi="Tahoma" w:cs="Tahoma"/>
          <w:lang w:val="el-GR"/>
        </w:rPr>
        <w:t>προσκομίζει σχετικό πιστοποιητικό ισχύουσας εκπροσώπησης</w:t>
      </w:r>
      <w:r w:rsidRPr="00BA4651">
        <w:rPr>
          <w:rStyle w:val="00"/>
          <w:rFonts w:ascii="Tahoma" w:hAnsi="Tahoma" w:cs="Tahoma"/>
          <w:lang w:val="el-GR"/>
        </w:rPr>
        <w:footnoteReference w:id="30"/>
      </w:r>
      <w:r w:rsidRPr="00BA4651">
        <w:rPr>
          <w:rFonts w:ascii="Tahoma" w:hAnsi="Tahoma" w:cs="Tahoma"/>
          <w:lang w:val="el-GR"/>
        </w:rPr>
        <w:t xml:space="preserve">, το οποίο πρέπει να έχει εκδοθεί έως τριάντα (30) εργάσιμες ημέρες πριν από την υποβολή του.  </w:t>
      </w:r>
    </w:p>
    <w:p w14:paraId="61548CD9" w14:textId="77777777" w:rsidR="00762EAA" w:rsidRPr="00BA4651" w:rsidRDefault="00762EAA" w:rsidP="00762EAA">
      <w:pPr>
        <w:rPr>
          <w:rFonts w:ascii="Tahoma" w:hAnsi="Tahoma" w:cs="Tahoma"/>
          <w:color w:val="000000"/>
          <w:lang w:val="el-GR"/>
        </w:rPr>
      </w:pPr>
      <w:r w:rsidRPr="00BA4651">
        <w:rPr>
          <w:rFonts w:ascii="Tahoma" w:hAnsi="Tahoma" w:cs="Tahoma"/>
          <w:lang w:val="el-GR"/>
        </w:rPr>
        <w:t xml:space="preserve">ii) Για την </w:t>
      </w:r>
      <w:r w:rsidRPr="00BA4651">
        <w:rPr>
          <w:rFonts w:ascii="Tahoma" w:hAnsi="Tahoma" w:cs="Tahoma"/>
          <w:b/>
          <w:lang w:val="el-GR"/>
        </w:rPr>
        <w:t>απόδειξη της νόμιμης σύστασης και των μεταβολών</w:t>
      </w:r>
      <w:r w:rsidRPr="00BA4651">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BA4651">
        <w:rPr>
          <w:rFonts w:ascii="Tahoma" w:hAnsi="Tahoma" w:cs="Tahoma"/>
          <w:color w:val="000000"/>
          <w:lang w:val="el-GR"/>
        </w:rPr>
        <w:t xml:space="preserve">  </w:t>
      </w:r>
    </w:p>
    <w:p w14:paraId="03AC455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Στις λοιπές περιπτώσεις τα κατά περίπτωση νομιμοποιητικά έγγραφα </w:t>
      </w:r>
      <w:r w:rsidRPr="00BA4651">
        <w:rPr>
          <w:rFonts w:ascii="Tahoma" w:hAnsi="Tahoma" w:cs="Tahoma"/>
          <w:lang w:val="el-GR"/>
        </w:rPr>
        <w:t xml:space="preserve">σύστασης και </w:t>
      </w:r>
      <w:r w:rsidRPr="00BA4651">
        <w:rPr>
          <w:rFonts w:ascii="Tahoma" w:hAnsi="Tahoma" w:cs="Tahoma"/>
          <w:color w:val="000000"/>
          <w:lang w:val="el-GR"/>
        </w:rPr>
        <w:t xml:space="preserve">νόμιμης εκπροσώπησης (όπως καταστατικά, </w:t>
      </w:r>
      <w:r w:rsidRPr="00BA4651">
        <w:rPr>
          <w:rFonts w:ascii="Tahoma" w:hAnsi="Tahoma" w:cs="Tahoma"/>
          <w:lang w:val="el-GR"/>
        </w:rPr>
        <w:t xml:space="preserve">πιστοποιητικά μεταβολών, αντίστοιχα ΦΕΚ, αποφάσεις συγκρότησης οργάνων διοίκησης σε σώμα, κλπ., </w:t>
      </w:r>
      <w:r w:rsidRPr="00BA4651">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2EBD7CC"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CC25665" w14:textId="77777777" w:rsidR="00762EAA" w:rsidRPr="00BA4651" w:rsidRDefault="00762EAA" w:rsidP="00762EAA">
      <w:pPr>
        <w:rPr>
          <w:rFonts w:ascii="Tahoma" w:hAnsi="Tahoma" w:cs="Tahoma"/>
          <w:bCs/>
          <w:color w:val="000000"/>
          <w:lang w:val="el-GR"/>
        </w:rPr>
      </w:pPr>
      <w:r w:rsidRPr="00BA4651">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6793DC1" w14:textId="77777777" w:rsidR="00762EAA" w:rsidRPr="00BA4651" w:rsidRDefault="00762EAA" w:rsidP="00762EAA">
      <w:pPr>
        <w:rPr>
          <w:rFonts w:ascii="Tahoma" w:hAnsi="Tahoma" w:cs="Tahoma"/>
          <w:bCs/>
          <w:color w:val="000000"/>
          <w:lang w:val="el-GR"/>
        </w:rPr>
      </w:pPr>
      <w:r w:rsidRPr="00BA4651">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442F68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7F82B3F"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Β.7.</w:t>
      </w:r>
      <w:r w:rsidRPr="00BA4651">
        <w:rPr>
          <w:rFonts w:ascii="Tahoma" w:hAnsi="Tahoma" w:cs="Tahoma"/>
          <w:color w:val="000000"/>
          <w:lang w:val="el-GR"/>
        </w:rPr>
        <w:t xml:space="preserve"> Οι οικονομικοί φορείς που είναι εγγεγραμμένοι σε επίσημους καταλόγους</w:t>
      </w:r>
      <w:r w:rsidRPr="00BA4651">
        <w:rPr>
          <w:rStyle w:val="FootnoteReference2"/>
          <w:rFonts w:ascii="Tahoma" w:hAnsi="Tahoma" w:cs="Tahoma"/>
          <w:color w:val="000000"/>
          <w:szCs w:val="22"/>
        </w:rPr>
        <w:footnoteReference w:id="31"/>
      </w:r>
      <w:r w:rsidRPr="00BA4651">
        <w:rPr>
          <w:rFonts w:ascii="Tahoma" w:hAnsi="Tahoma" w:cs="Tahoma"/>
          <w:color w:val="000000"/>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A4651">
        <w:rPr>
          <w:rFonts w:ascii="Tahoma" w:hAnsi="Tahoma" w:cs="Tahoma"/>
          <w:color w:val="000000"/>
        </w:rPr>
        <w:t>VII</w:t>
      </w:r>
      <w:r w:rsidRPr="00BA4651">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06A0156A"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6622AF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F1847E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proofErr w:type="gramStart"/>
      <w:r w:rsidRPr="00BA4651">
        <w:rPr>
          <w:rFonts w:ascii="Tahoma" w:hAnsi="Tahoma" w:cs="Tahoma"/>
          <w:color w:val="000000"/>
          <w:lang w:val="en-US"/>
        </w:rPr>
        <w:t>i</w:t>
      </w:r>
      <w:proofErr w:type="gramEnd"/>
      <w:r w:rsidRPr="00BA4651">
        <w:rPr>
          <w:rFonts w:ascii="Tahoma" w:hAnsi="Tahoma" w:cs="Tahoma"/>
          <w:color w:val="000000"/>
          <w:lang w:val="el-GR"/>
        </w:rPr>
        <w:t xml:space="preserve">, </w:t>
      </w:r>
      <w:r w:rsidRPr="00BA4651">
        <w:rPr>
          <w:rFonts w:ascii="Tahoma" w:hAnsi="Tahoma" w:cs="Tahoma"/>
          <w:color w:val="000000"/>
          <w:lang w:val="en-US"/>
        </w:rPr>
        <w:t>ii</w:t>
      </w:r>
      <w:r w:rsidRPr="00BA4651">
        <w:rPr>
          <w:rFonts w:ascii="Tahoma" w:hAnsi="Tahoma" w:cs="Tahoma"/>
          <w:color w:val="000000"/>
          <w:lang w:val="el-GR"/>
        </w:rPr>
        <w:t xml:space="preserve"> και </w:t>
      </w:r>
      <w:r w:rsidRPr="00BA4651">
        <w:rPr>
          <w:rFonts w:ascii="Tahoma" w:hAnsi="Tahoma" w:cs="Tahoma"/>
          <w:color w:val="000000"/>
          <w:lang w:val="en-US"/>
        </w:rPr>
        <w:t>iii</w:t>
      </w:r>
      <w:r w:rsidRPr="00BA4651">
        <w:rPr>
          <w:rFonts w:ascii="Tahoma" w:hAnsi="Tahoma" w:cs="Tahoma"/>
          <w:color w:val="000000"/>
          <w:lang w:val="el-GR"/>
        </w:rPr>
        <w:t xml:space="preserve"> της περ. β.</w:t>
      </w:r>
    </w:p>
    <w:p w14:paraId="218B963B"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Β.8.</w:t>
      </w:r>
      <w:r w:rsidRPr="00BA4651">
        <w:rPr>
          <w:rFonts w:ascii="Tahoma" w:hAnsi="Tahoma" w:cs="Tahoma"/>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30F0E15" w14:textId="77777777" w:rsidR="00762EAA" w:rsidRPr="00BA4651" w:rsidRDefault="00762EAA" w:rsidP="00762EAA">
      <w:pPr>
        <w:rPr>
          <w:rFonts w:ascii="Tahoma" w:hAnsi="Tahoma" w:cs="Tahoma"/>
          <w:color w:val="000000"/>
          <w:lang w:val="el-GR"/>
        </w:rPr>
      </w:pPr>
      <w:r w:rsidRPr="00BA4651">
        <w:rPr>
          <w:rFonts w:ascii="Tahoma" w:hAnsi="Tahoma" w:cs="Tahoma"/>
          <w:b/>
          <w:bCs/>
          <w:color w:val="000000"/>
          <w:lang w:val="el-GR"/>
        </w:rPr>
        <w:t>Β.9.</w:t>
      </w:r>
      <w:r w:rsidRPr="00BA4651">
        <w:rPr>
          <w:rFonts w:ascii="Tahoma" w:hAnsi="Tahoma" w:cs="Tahoma"/>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739BFB6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2081B46"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A4651">
        <w:rPr>
          <w:rFonts w:ascii="Tahoma" w:hAnsi="Tahoma" w:cs="Tahoma"/>
          <w:lang w:val="el-GR"/>
        </w:rPr>
        <w:t xml:space="preserve"> </w:t>
      </w:r>
      <w:r w:rsidRPr="00BA4651">
        <w:rPr>
          <w:rFonts w:ascii="Tahoma" w:hAnsi="Tahoma" w:cs="Tahoma"/>
          <w:color w:val="000000"/>
          <w:lang w:val="el-GR"/>
        </w:rPr>
        <w:t xml:space="preserve">δηλώνοντας το τμήμα της σύμβασης που θα εκτελέσει. </w:t>
      </w:r>
    </w:p>
    <w:p w14:paraId="4C0B2538"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Β.10. </w:t>
      </w:r>
      <w:r w:rsidRPr="00BA4651">
        <w:rPr>
          <w:rFonts w:ascii="Tahoma" w:hAnsi="Tahoma"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29FB88C" w14:textId="77777777" w:rsidR="00762EAA" w:rsidRPr="00BA4651" w:rsidRDefault="00762EAA" w:rsidP="00762EAA">
      <w:pPr>
        <w:rPr>
          <w:rFonts w:ascii="Tahoma" w:hAnsi="Tahoma" w:cs="Tahoma"/>
          <w:b/>
          <w:bCs/>
          <w:lang w:val="el-GR"/>
        </w:rPr>
      </w:pPr>
      <w:r w:rsidRPr="00BA4651">
        <w:rPr>
          <w:rFonts w:ascii="Tahoma" w:hAnsi="Tahoma" w:cs="Tahoma"/>
          <w:b/>
          <w:bCs/>
          <w:lang w:val="el-GR"/>
        </w:rPr>
        <w:t>Β.11. Επισημαίνεται ότι γίνονται αποδεκτές:</w:t>
      </w:r>
    </w:p>
    <w:p w14:paraId="2477BF95" w14:textId="77777777" w:rsidR="00762EAA" w:rsidRPr="00BA4651" w:rsidRDefault="00762EAA" w:rsidP="00762EAA">
      <w:pPr>
        <w:numPr>
          <w:ilvl w:val="0"/>
          <w:numId w:val="13"/>
        </w:numPr>
        <w:rPr>
          <w:rFonts w:ascii="Tahoma" w:hAnsi="Tahoma" w:cs="Tahoma"/>
          <w:b/>
          <w:bCs/>
          <w:lang w:val="el-GR"/>
        </w:rPr>
      </w:pPr>
      <w:r w:rsidRPr="00BA4651">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0FD801C" w14:textId="77777777" w:rsidR="00762EAA" w:rsidRPr="00BA4651" w:rsidRDefault="00762EAA" w:rsidP="00762EAA">
      <w:pPr>
        <w:numPr>
          <w:ilvl w:val="0"/>
          <w:numId w:val="13"/>
        </w:numPr>
        <w:rPr>
          <w:rFonts w:ascii="Tahoma" w:hAnsi="Tahoma" w:cs="Tahoma"/>
          <w:b/>
          <w:bCs/>
          <w:lang w:val="el-GR"/>
        </w:rPr>
      </w:pPr>
      <w:r w:rsidRPr="00BA4651">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w:t>
      </w:r>
      <w:r w:rsidRPr="00BA4651">
        <w:rPr>
          <w:rFonts w:ascii="Tahoma" w:hAnsi="Tahoma" w:cs="Tahoma"/>
          <w:vertAlign w:val="superscript"/>
        </w:rPr>
        <w:footnoteReference w:id="32"/>
      </w:r>
      <w:r w:rsidRPr="00BA4651">
        <w:rPr>
          <w:rFonts w:ascii="Tahoma" w:hAnsi="Tahoma" w:cs="Tahoma"/>
          <w:b/>
          <w:bCs/>
          <w:lang w:val="el-GR"/>
        </w:rPr>
        <w:t>. Σημειώνεται ότι δεν απαιτείται θεώρηση του γνησίου της υπογραφής τους.</w:t>
      </w:r>
    </w:p>
    <w:p w14:paraId="382888DD" w14:textId="77777777" w:rsidR="008414FE" w:rsidRPr="00BA4651" w:rsidRDefault="008414FE" w:rsidP="008414FE">
      <w:pPr>
        <w:rPr>
          <w:rFonts w:ascii="Tahoma" w:hAnsi="Tahoma" w:cs="Tahoma"/>
          <w:b/>
          <w:bCs/>
          <w:lang w:val="el-GR"/>
        </w:rPr>
      </w:pPr>
    </w:p>
    <w:p w14:paraId="06176632" w14:textId="77777777" w:rsidR="008414FE" w:rsidRPr="00BA4651" w:rsidRDefault="008414FE" w:rsidP="008414FE">
      <w:pPr>
        <w:rPr>
          <w:rFonts w:ascii="Tahoma" w:hAnsi="Tahoma" w:cs="Tahoma"/>
          <w:b/>
          <w:bCs/>
          <w:lang w:val="el-GR"/>
        </w:rPr>
      </w:pPr>
    </w:p>
    <w:p w14:paraId="4AB852D2" w14:textId="77777777" w:rsidR="008414FE" w:rsidRPr="00BA4651" w:rsidRDefault="008414FE" w:rsidP="008414FE">
      <w:pPr>
        <w:rPr>
          <w:rFonts w:ascii="Tahoma" w:hAnsi="Tahoma" w:cs="Tahoma"/>
          <w:b/>
          <w:bCs/>
          <w:lang w:val="el-GR"/>
        </w:rPr>
      </w:pPr>
    </w:p>
    <w:p w14:paraId="1C4E2725" w14:textId="77777777" w:rsidR="008414FE" w:rsidRPr="00BA4651" w:rsidRDefault="008414FE" w:rsidP="008414FE">
      <w:pPr>
        <w:rPr>
          <w:rFonts w:ascii="Tahoma" w:hAnsi="Tahoma" w:cs="Tahoma"/>
          <w:b/>
          <w:bCs/>
          <w:lang w:val="el-GR"/>
        </w:rPr>
      </w:pPr>
    </w:p>
    <w:p w14:paraId="2ABC2981" w14:textId="77777777" w:rsidR="00762EAA" w:rsidRPr="00BA4651" w:rsidRDefault="00762EAA" w:rsidP="00762EAA">
      <w:pPr>
        <w:pStyle w:val="20"/>
        <w:rPr>
          <w:rFonts w:ascii="Tahoma" w:hAnsi="Tahoma" w:cs="Tahoma"/>
          <w:lang w:val="el-GR"/>
        </w:rPr>
      </w:pPr>
      <w:bookmarkStart w:id="38" w:name="_Toc89937023"/>
      <w:r w:rsidRPr="00BA4651">
        <w:rPr>
          <w:rFonts w:ascii="Tahoma" w:hAnsi="Tahoma" w:cs="Tahoma"/>
          <w:lang w:val="el-GR"/>
        </w:rPr>
        <w:lastRenderedPageBreak/>
        <w:t>2.3</w:t>
      </w:r>
      <w:r w:rsidRPr="00BA4651">
        <w:rPr>
          <w:rFonts w:ascii="Tahoma" w:hAnsi="Tahoma" w:cs="Tahoma"/>
          <w:lang w:val="el-GR"/>
        </w:rPr>
        <w:tab/>
        <w:t>Κριτήρια Ανάθεσης</w:t>
      </w:r>
      <w:bookmarkEnd w:id="38"/>
      <w:r w:rsidRPr="00BA4651">
        <w:rPr>
          <w:rFonts w:ascii="Tahoma" w:hAnsi="Tahoma" w:cs="Tahoma"/>
          <w:lang w:val="el-GR"/>
        </w:rPr>
        <w:t xml:space="preserve">  </w:t>
      </w:r>
    </w:p>
    <w:p w14:paraId="0F911175" w14:textId="77777777" w:rsidR="00762EAA" w:rsidRPr="00BA4651" w:rsidRDefault="00762EAA" w:rsidP="00762EAA">
      <w:pPr>
        <w:pStyle w:val="3"/>
        <w:rPr>
          <w:rFonts w:ascii="Tahoma" w:hAnsi="Tahoma" w:cs="Tahoma"/>
          <w:lang w:val="el-GR"/>
        </w:rPr>
      </w:pPr>
      <w:bookmarkStart w:id="39" w:name="_Toc89937024"/>
      <w:r w:rsidRPr="00BA4651">
        <w:rPr>
          <w:rFonts w:ascii="Tahoma" w:hAnsi="Tahoma" w:cs="Tahoma"/>
          <w:lang w:val="el-GR"/>
        </w:rPr>
        <w:t>2.3.1</w:t>
      </w:r>
      <w:r w:rsidRPr="00BA4651">
        <w:rPr>
          <w:rFonts w:ascii="Tahoma" w:hAnsi="Tahoma" w:cs="Tahoma"/>
          <w:lang w:val="el-GR"/>
        </w:rPr>
        <w:tab/>
        <w:t>Κριτήριο ανάθεσης</w:t>
      </w:r>
      <w:bookmarkEnd w:id="39"/>
    </w:p>
    <w:p w14:paraId="4B5775F1" w14:textId="77777777" w:rsidR="00762EAA" w:rsidRPr="00BA4651" w:rsidRDefault="00762EAA" w:rsidP="00762EAA">
      <w:pPr>
        <w:rPr>
          <w:rFonts w:ascii="Tahoma" w:hAnsi="Tahoma" w:cs="Tahoma"/>
          <w:vertAlign w:val="superscript"/>
          <w:lang w:val="el-GR"/>
        </w:rPr>
      </w:pPr>
      <w:r w:rsidRPr="00BA4651">
        <w:rPr>
          <w:rFonts w:ascii="Tahoma" w:hAnsi="Tahoma" w:cs="Tahoma"/>
          <w:lang w:val="el-GR"/>
        </w:rPr>
        <w:t>Κριτήριο ανάθεσης</w:t>
      </w:r>
      <w:r w:rsidR="00B95612" w:rsidRPr="00BA4651">
        <w:rPr>
          <w:rFonts w:ascii="Tahoma" w:hAnsi="Tahoma" w:cs="Tahoma"/>
          <w:vertAlign w:val="superscript"/>
          <w:lang w:val="el-GR"/>
        </w:rPr>
        <w:t xml:space="preserve"> </w:t>
      </w:r>
      <w:r w:rsidRPr="00BA4651">
        <w:rPr>
          <w:rFonts w:ascii="Tahoma" w:hAnsi="Tahoma" w:cs="Tahoma"/>
          <w:lang w:val="el-GR"/>
        </w:rPr>
        <w:t xml:space="preserve"> της Σύμβασης είναι η πλέον συμφέρουσα από οικονομι</w:t>
      </w:r>
      <w:r w:rsidR="004758A7" w:rsidRPr="00BA4651">
        <w:rPr>
          <w:rFonts w:ascii="Tahoma" w:hAnsi="Tahoma" w:cs="Tahoma"/>
          <w:lang w:val="el-GR"/>
        </w:rPr>
        <w:t xml:space="preserve">κή άποψη προσφορά </w:t>
      </w:r>
      <w:r w:rsidRPr="00BA4651">
        <w:rPr>
          <w:rFonts w:ascii="Tahoma" w:hAnsi="Tahoma" w:cs="Tahoma"/>
          <w:lang w:val="el-GR"/>
        </w:rPr>
        <w:t xml:space="preserve"> βάσει τιμής</w:t>
      </w:r>
      <w:r w:rsidR="00BE4E78" w:rsidRPr="00BA4651">
        <w:rPr>
          <w:rFonts w:ascii="Tahoma" w:hAnsi="Tahoma" w:cs="Tahoma"/>
          <w:lang w:val="el-GR"/>
        </w:rPr>
        <w:t>.</w:t>
      </w:r>
    </w:p>
    <w:p w14:paraId="7554807B" w14:textId="77777777" w:rsidR="00762EAA" w:rsidRPr="00BA4651" w:rsidRDefault="00762EAA" w:rsidP="00762EAA">
      <w:pPr>
        <w:pStyle w:val="20"/>
        <w:rPr>
          <w:rFonts w:ascii="Tahoma" w:hAnsi="Tahoma" w:cs="Tahoma"/>
          <w:lang w:val="el-GR"/>
        </w:rPr>
      </w:pPr>
      <w:bookmarkStart w:id="40" w:name="_Toc89937025"/>
      <w:r w:rsidRPr="00BA4651">
        <w:rPr>
          <w:rFonts w:ascii="Tahoma" w:hAnsi="Tahoma" w:cs="Tahoma"/>
          <w:lang w:val="el-GR"/>
        </w:rPr>
        <w:t>2.4</w:t>
      </w:r>
      <w:r w:rsidRPr="00BA4651">
        <w:rPr>
          <w:rFonts w:ascii="Tahoma" w:hAnsi="Tahoma" w:cs="Tahoma"/>
          <w:lang w:val="el-GR"/>
        </w:rPr>
        <w:tab/>
        <w:t>Κατάρτιση - Περιεχόμενο Προσφορών</w:t>
      </w:r>
      <w:bookmarkEnd w:id="40"/>
    </w:p>
    <w:p w14:paraId="45D1D808" w14:textId="77777777" w:rsidR="00C127F9" w:rsidRPr="00BA4651" w:rsidRDefault="00762EAA" w:rsidP="00662C7E">
      <w:pPr>
        <w:pStyle w:val="3"/>
        <w:rPr>
          <w:rFonts w:ascii="Tahoma" w:hAnsi="Tahoma" w:cs="Tahoma"/>
          <w:lang w:val="el-GR"/>
        </w:rPr>
      </w:pPr>
      <w:bookmarkStart w:id="41" w:name="_Toc89937026"/>
      <w:r w:rsidRPr="00BA4651">
        <w:rPr>
          <w:rFonts w:ascii="Tahoma" w:hAnsi="Tahoma" w:cs="Tahoma"/>
          <w:lang w:val="el-GR"/>
        </w:rPr>
        <w:t>2.4.1</w:t>
      </w:r>
      <w:r w:rsidRPr="00BA4651">
        <w:rPr>
          <w:rFonts w:ascii="Tahoma" w:hAnsi="Tahoma" w:cs="Tahoma"/>
          <w:lang w:val="el-GR"/>
        </w:rPr>
        <w:tab/>
        <w:t>Γενικοί όροι υποβολής προσφορών</w:t>
      </w:r>
      <w:bookmarkEnd w:id="41"/>
    </w:p>
    <w:p w14:paraId="1E5993BC" w14:textId="77777777" w:rsidR="00762EAA" w:rsidRPr="00BA4651" w:rsidRDefault="00762EAA" w:rsidP="00762EAA">
      <w:pPr>
        <w:rPr>
          <w:rFonts w:ascii="Tahoma" w:hAnsi="Tahoma" w:cs="Tahoma"/>
          <w:i/>
          <w:iCs/>
          <w:color w:val="5B9BD5"/>
          <w:lang w:val="el-GR"/>
        </w:rPr>
      </w:pPr>
      <w:r w:rsidRPr="00BA4651">
        <w:rPr>
          <w:rFonts w:ascii="Tahoma" w:hAnsi="Tahoma" w:cs="Tahoma"/>
          <w:lang w:val="el-GR"/>
        </w:rPr>
        <w:t>Οι προσφορές υποβάλλονται με βάση τις απαιτήσεις που ορίζονται στ</w:t>
      </w:r>
      <w:r w:rsidR="005A4C64" w:rsidRPr="00BA4651">
        <w:rPr>
          <w:rFonts w:ascii="Tahoma" w:hAnsi="Tahoma" w:cs="Tahoma"/>
          <w:lang w:val="el-GR"/>
        </w:rPr>
        <w:t>α</w:t>
      </w:r>
      <w:r w:rsidRPr="00BA4651">
        <w:rPr>
          <w:rFonts w:ascii="Tahoma" w:hAnsi="Tahoma" w:cs="Tahoma"/>
          <w:lang w:val="el-GR"/>
        </w:rPr>
        <w:t xml:space="preserve"> </w:t>
      </w:r>
      <w:r w:rsidR="005A4C64" w:rsidRPr="00BA4651">
        <w:rPr>
          <w:rFonts w:ascii="Tahoma" w:hAnsi="Tahoma" w:cs="Tahoma"/>
          <w:lang w:val="el-GR"/>
        </w:rPr>
        <w:t>Παραρτή</w:t>
      </w:r>
      <w:r w:rsidRPr="00BA4651">
        <w:rPr>
          <w:rFonts w:ascii="Tahoma" w:hAnsi="Tahoma" w:cs="Tahoma"/>
          <w:lang w:val="el-GR"/>
        </w:rPr>
        <w:t>μα</w:t>
      </w:r>
      <w:r w:rsidR="005A4C64" w:rsidRPr="00BA4651">
        <w:rPr>
          <w:rFonts w:ascii="Tahoma" w:hAnsi="Tahoma" w:cs="Tahoma"/>
          <w:lang w:val="el-GR"/>
        </w:rPr>
        <w:t xml:space="preserve">τα </w:t>
      </w:r>
      <w:r w:rsidR="005A4C64" w:rsidRPr="00BA4651">
        <w:rPr>
          <w:rFonts w:ascii="Tahoma" w:hAnsi="Tahoma" w:cs="Tahoma"/>
          <w:lang w:val="en-US"/>
        </w:rPr>
        <w:t>IV</w:t>
      </w:r>
      <w:r w:rsidR="005A4C64" w:rsidRPr="00BA4651">
        <w:rPr>
          <w:rFonts w:ascii="Tahoma" w:hAnsi="Tahoma" w:cs="Tahoma"/>
          <w:lang w:val="el-GR"/>
        </w:rPr>
        <w:t xml:space="preserve"> &amp; </w:t>
      </w:r>
      <w:r w:rsidR="005A4C64" w:rsidRPr="00BA4651">
        <w:rPr>
          <w:rFonts w:ascii="Tahoma" w:hAnsi="Tahoma" w:cs="Tahoma"/>
          <w:lang w:val="en-US"/>
        </w:rPr>
        <w:t>V</w:t>
      </w:r>
      <w:r w:rsidR="001153BC" w:rsidRPr="00BA4651">
        <w:rPr>
          <w:rFonts w:ascii="Tahoma" w:hAnsi="Tahoma" w:cs="Tahoma"/>
          <w:lang w:val="el-GR"/>
        </w:rPr>
        <w:t xml:space="preserve"> </w:t>
      </w:r>
      <w:r w:rsidRPr="00BA4651">
        <w:rPr>
          <w:rFonts w:ascii="Tahoma" w:hAnsi="Tahoma" w:cs="Tahoma"/>
          <w:lang w:val="el-GR"/>
        </w:rPr>
        <w:t>της Διακήρυξης  για  όλε</w:t>
      </w:r>
      <w:r w:rsidR="00185539" w:rsidRPr="00BA4651">
        <w:rPr>
          <w:rFonts w:ascii="Tahoma" w:hAnsi="Tahoma" w:cs="Tahoma"/>
          <w:lang w:val="el-GR"/>
        </w:rPr>
        <w:t>ς τις περιγραφόμενες υπηρεσίες</w:t>
      </w:r>
      <w:r w:rsidR="00144C60" w:rsidRPr="00BA4651">
        <w:rPr>
          <w:rFonts w:ascii="Tahoma" w:hAnsi="Tahoma" w:cs="Tahoma"/>
          <w:i/>
          <w:iCs/>
          <w:lang w:val="el-GR"/>
        </w:rPr>
        <w:t>.</w:t>
      </w:r>
      <w:r w:rsidRPr="00BA4651">
        <w:rPr>
          <w:rFonts w:ascii="Tahoma" w:hAnsi="Tahoma" w:cs="Tahoma"/>
          <w:i/>
          <w:iCs/>
          <w:lang w:val="el-GR"/>
        </w:rPr>
        <w:t xml:space="preserve"> </w:t>
      </w:r>
    </w:p>
    <w:p w14:paraId="6D854B31" w14:textId="77777777" w:rsidR="00762EAA" w:rsidRPr="00BA4651" w:rsidRDefault="00762EAA" w:rsidP="00144C60">
      <w:pPr>
        <w:rPr>
          <w:rFonts w:ascii="Tahoma" w:hAnsi="Tahoma" w:cs="Tahoma"/>
          <w:lang w:val="el-GR"/>
        </w:rPr>
      </w:pPr>
      <w:r w:rsidRPr="00BA4651">
        <w:rPr>
          <w:rFonts w:ascii="Tahoma" w:hAnsi="Tahoma" w:cs="Tahoma"/>
          <w:lang w:val="el-GR"/>
        </w:rPr>
        <w:t>Δεν επιτρέπονται εναλλακτικές προσφορές</w:t>
      </w:r>
      <w:r w:rsidR="00144C60" w:rsidRPr="00BA4651">
        <w:rPr>
          <w:rFonts w:ascii="Tahoma" w:hAnsi="Tahoma" w:cs="Tahoma"/>
          <w:lang w:val="el-GR"/>
        </w:rPr>
        <w:t>.</w:t>
      </w:r>
    </w:p>
    <w:p w14:paraId="2DA283F9" w14:textId="77777777" w:rsidR="00762EAA" w:rsidRPr="00BA4651" w:rsidRDefault="00762EAA" w:rsidP="00762EAA">
      <w:pPr>
        <w:rPr>
          <w:rFonts w:ascii="Tahoma" w:hAnsi="Tahoma" w:cs="Tahoma"/>
          <w:color w:val="000000"/>
          <w:szCs w:val="22"/>
          <w:lang w:val="el-GR" w:eastAsia="el-GR"/>
        </w:rPr>
      </w:pPr>
      <w:r w:rsidRPr="00BA4651">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BA4651">
        <w:rPr>
          <w:rFonts w:ascii="Tahoma" w:hAnsi="Tahoma" w:cs="Tahoma"/>
          <w:lang w:val="el-GR"/>
        </w:rPr>
        <w:t xml:space="preserve">ηλεκτρονικά </w:t>
      </w:r>
      <w:r w:rsidRPr="00BA4651">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EADB3F5" w14:textId="77777777" w:rsidR="00762EAA" w:rsidRPr="00BA4651" w:rsidRDefault="00762EAA" w:rsidP="00762EAA">
      <w:pPr>
        <w:rPr>
          <w:rFonts w:ascii="Tahoma" w:hAnsi="Tahoma" w:cs="Tahoma"/>
          <w:lang w:val="el-GR"/>
        </w:rPr>
      </w:pPr>
      <w:r w:rsidRPr="00BA4651">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C4268A" w:rsidRPr="00BA4651">
        <w:rPr>
          <w:rFonts w:ascii="Tahoma" w:hAnsi="Tahoma" w:cs="Tahoma"/>
          <w:color w:val="000000"/>
          <w:szCs w:val="22"/>
          <w:lang w:val="el-GR" w:eastAsia="el-GR"/>
        </w:rPr>
        <w:t>αποφαινόμενου</w:t>
      </w:r>
      <w:r w:rsidRPr="00BA4651">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78DDA94C" w14:textId="77777777" w:rsidR="00762EAA" w:rsidRPr="00BA4651" w:rsidRDefault="00762EAA" w:rsidP="00762EAA">
      <w:pPr>
        <w:pStyle w:val="3"/>
        <w:rPr>
          <w:rFonts w:ascii="Tahoma" w:hAnsi="Tahoma" w:cs="Tahoma"/>
          <w:lang w:val="el-GR"/>
        </w:rPr>
      </w:pPr>
      <w:bookmarkStart w:id="42" w:name="_Toc89937027"/>
      <w:r w:rsidRPr="00BA4651">
        <w:rPr>
          <w:rFonts w:ascii="Tahoma" w:hAnsi="Tahoma" w:cs="Tahoma"/>
          <w:lang w:val="el-GR"/>
        </w:rPr>
        <w:t>2.4.2</w:t>
      </w:r>
      <w:r w:rsidRPr="00BA4651">
        <w:rPr>
          <w:rFonts w:ascii="Tahoma" w:hAnsi="Tahoma" w:cs="Tahoma"/>
          <w:lang w:val="el-GR"/>
        </w:rPr>
        <w:tab/>
        <w:t>Χρόνος και Τρόπος υποβολής προσφορών</w:t>
      </w:r>
      <w:bookmarkEnd w:id="42"/>
      <w:r w:rsidRPr="00BA4651">
        <w:rPr>
          <w:rFonts w:ascii="Tahoma" w:hAnsi="Tahoma" w:cs="Tahoma"/>
          <w:lang w:val="el-GR"/>
        </w:rPr>
        <w:t xml:space="preserve"> </w:t>
      </w:r>
    </w:p>
    <w:p w14:paraId="6AB4CD01" w14:textId="77777777" w:rsidR="00762EAA" w:rsidRPr="00BA4651" w:rsidRDefault="00762EAA" w:rsidP="00762EAA">
      <w:pPr>
        <w:rPr>
          <w:rFonts w:ascii="Tahoma" w:hAnsi="Tahoma" w:cs="Tahoma"/>
          <w:i/>
          <w:iCs/>
          <w:lang w:val="el-GR"/>
        </w:rPr>
      </w:pPr>
      <w:r w:rsidRPr="00BA4651">
        <w:rPr>
          <w:rFonts w:ascii="Tahoma" w:hAnsi="Tahoma" w:cs="Tahoma"/>
          <w:b/>
          <w:lang w:val="el-GR"/>
        </w:rPr>
        <w:t>2.4.2.1.</w:t>
      </w:r>
      <w:r w:rsidRPr="00BA4651">
        <w:rPr>
          <w:rFonts w:ascii="Tahoma" w:hAnsi="Tahoma" w:cs="Tahoma"/>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εκδοθείσα 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73903" w:rsidRPr="00BA4651">
        <w:rPr>
          <w:rFonts w:ascii="Tahoma" w:hAnsi="Tahoma" w:cs="Tahoma"/>
          <w:lang w:val="el-GR"/>
        </w:rPr>
        <w:t xml:space="preserve">, </w:t>
      </w:r>
      <w:r w:rsidR="00C73903" w:rsidRPr="00BA4651">
        <w:rPr>
          <w:rFonts w:ascii="Tahoma" w:hAnsi="Tahoma" w:cs="Tahoma"/>
          <w:i/>
          <w:iCs/>
          <w:lang w:val="el-GR"/>
        </w:rPr>
        <w:t>σύμφωνα με τα άρθρα 2.1.2 και 2.1.4 της παρούσης.</w:t>
      </w:r>
    </w:p>
    <w:p w14:paraId="35299E11" w14:textId="77777777" w:rsidR="00762EAA" w:rsidRPr="00BA4651" w:rsidRDefault="00762EAA" w:rsidP="00762EAA">
      <w:pPr>
        <w:rPr>
          <w:rFonts w:ascii="Tahoma" w:hAnsi="Tahoma" w:cs="Tahoma"/>
          <w:b/>
          <w:bCs/>
          <w:lang w:val="el-GR"/>
        </w:rPr>
      </w:pPr>
      <w:r w:rsidRPr="00BA4651">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8A1D1F0" w14:textId="77777777" w:rsidR="00762EAA" w:rsidRPr="00BA4651" w:rsidRDefault="00762EAA" w:rsidP="00762EAA">
      <w:pPr>
        <w:spacing w:after="0"/>
        <w:rPr>
          <w:rFonts w:ascii="Tahoma" w:hAnsi="Tahoma" w:cs="Tahoma"/>
          <w:lang w:val="el-GR"/>
        </w:rPr>
      </w:pPr>
      <w:r w:rsidRPr="00BA4651">
        <w:rPr>
          <w:rFonts w:ascii="Tahoma" w:hAnsi="Tahoma" w:cs="Tahoma"/>
          <w:b/>
          <w:bCs/>
          <w:lang w:val="el-GR"/>
        </w:rPr>
        <w:t>2.4.2.2.</w:t>
      </w:r>
      <w:r w:rsidRPr="00BA4651">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12FF9CE9" w14:textId="77777777" w:rsidR="00762EAA" w:rsidRPr="00BA4651" w:rsidRDefault="00762EAA" w:rsidP="00762EAA">
      <w:pPr>
        <w:spacing w:after="0"/>
        <w:rPr>
          <w:rFonts w:ascii="Tahoma" w:hAnsi="Tahoma" w:cs="Tahoma"/>
          <w:lang w:val="el-GR"/>
        </w:rPr>
      </w:pPr>
      <w:r w:rsidRPr="00BA4651">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BA4651">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3335D60" w14:textId="77777777" w:rsidR="00762EAA" w:rsidRPr="00BA4651" w:rsidRDefault="00762EAA" w:rsidP="00762EAA">
      <w:pPr>
        <w:spacing w:after="0"/>
        <w:rPr>
          <w:rFonts w:ascii="Tahoma" w:hAnsi="Tahoma" w:cs="Tahoma"/>
          <w:lang w:val="el-GR"/>
        </w:rPr>
      </w:pPr>
    </w:p>
    <w:p w14:paraId="149217B3" w14:textId="77777777" w:rsidR="00762EAA" w:rsidRPr="00BA4651" w:rsidRDefault="00762EAA" w:rsidP="00762EAA">
      <w:pPr>
        <w:spacing w:after="0"/>
        <w:rPr>
          <w:rFonts w:ascii="Tahoma" w:hAnsi="Tahoma" w:cs="Tahoma"/>
          <w:lang w:val="el-GR"/>
        </w:rPr>
      </w:pPr>
      <w:r w:rsidRPr="00BA4651">
        <w:rPr>
          <w:rFonts w:ascii="Tahoma" w:hAnsi="Tahoma" w:cs="Tahoma"/>
          <w:b/>
          <w:bCs/>
          <w:lang w:val="el-GR"/>
        </w:rPr>
        <w:t>2.4.2.3.</w:t>
      </w:r>
      <w:r w:rsidRPr="00BA4651">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3A3F030"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3424A31" w14:textId="77777777" w:rsidR="00762EAA" w:rsidRPr="00BA4651" w:rsidRDefault="00762EAA" w:rsidP="00762EAA">
      <w:pPr>
        <w:rPr>
          <w:rFonts w:ascii="Tahoma" w:hAnsi="Tahoma" w:cs="Tahoma"/>
          <w:lang w:val="el-GR"/>
        </w:rPr>
      </w:pPr>
      <w:r w:rsidRPr="00BA4651">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124EABB" w14:textId="77777777" w:rsidR="00762EAA" w:rsidRPr="00BA4651" w:rsidRDefault="00762EAA" w:rsidP="00762EAA">
      <w:pPr>
        <w:rPr>
          <w:rFonts w:ascii="Tahoma" w:hAnsi="Tahoma" w:cs="Tahoma"/>
          <w:lang w:val="el-GR"/>
        </w:rPr>
      </w:pPr>
      <w:r w:rsidRPr="00BA4651">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04DD2DE" w14:textId="77777777" w:rsidR="00762EAA" w:rsidRPr="00BA4651" w:rsidRDefault="00762EAA" w:rsidP="00762EAA">
      <w:pPr>
        <w:rPr>
          <w:rFonts w:ascii="Tahoma" w:hAnsi="Tahoma" w:cs="Tahoma"/>
          <w:b/>
          <w:bCs/>
          <w:lang w:val="el-GR"/>
        </w:rPr>
      </w:pPr>
      <w:r w:rsidRPr="00BA4651">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49F4B57" w14:textId="77777777" w:rsidR="00762EAA" w:rsidRPr="00BA4651" w:rsidRDefault="00762EAA" w:rsidP="00762EAA">
      <w:pPr>
        <w:spacing w:after="0"/>
        <w:rPr>
          <w:rFonts w:ascii="Tahoma" w:hAnsi="Tahoma" w:cs="Tahoma"/>
          <w:strike/>
          <w:lang w:val="el-GR"/>
        </w:rPr>
      </w:pPr>
      <w:r w:rsidRPr="00BA4651">
        <w:rPr>
          <w:rFonts w:ascii="Tahoma" w:hAnsi="Tahoma" w:cs="Tahoma"/>
          <w:b/>
          <w:bCs/>
          <w:lang w:val="el-GR"/>
        </w:rPr>
        <w:t>2.4.2.4.</w:t>
      </w:r>
      <w:r w:rsidRPr="00BA4651">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BA4651">
        <w:rPr>
          <w:rStyle w:val="ad"/>
          <w:rFonts w:ascii="Tahoma" w:hAnsi="Tahoma" w:cs="Tahoma"/>
          <w:lang w:val="el-GR"/>
        </w:rPr>
        <w:footnoteReference w:id="33"/>
      </w:r>
      <w:r w:rsidRPr="00BA4651">
        <w:rPr>
          <w:rFonts w:ascii="Tahoma" w:hAnsi="Tahoma" w:cs="Tahoma"/>
          <w:lang w:val="el-GR"/>
        </w:rPr>
        <w:t xml:space="preserve">.  </w:t>
      </w:r>
    </w:p>
    <w:p w14:paraId="4E1A2764" w14:textId="77777777" w:rsidR="00A566B9" w:rsidRPr="00BA4651" w:rsidRDefault="00A566B9" w:rsidP="00762EAA">
      <w:pPr>
        <w:rPr>
          <w:rFonts w:ascii="Tahoma" w:hAnsi="Tahoma" w:cs="Tahoma"/>
          <w:strike/>
          <w:lang w:val="el-GR"/>
        </w:rPr>
      </w:pPr>
    </w:p>
    <w:p w14:paraId="5C65F88D" w14:textId="77777777" w:rsidR="00762EAA" w:rsidRPr="00BA4651" w:rsidRDefault="00762EAA" w:rsidP="00762EAA">
      <w:pPr>
        <w:rPr>
          <w:rFonts w:ascii="Tahoma" w:hAnsi="Tahoma" w:cs="Tahoma"/>
          <w:color w:val="000000"/>
          <w:lang w:val="el-GR"/>
        </w:rPr>
      </w:pPr>
      <w:r w:rsidRPr="00BA4651">
        <w:rPr>
          <w:rFonts w:ascii="Tahoma" w:hAnsi="Tahoma" w:cs="Tahoma"/>
          <w:b/>
          <w:lang w:val="el-GR"/>
        </w:rPr>
        <w:t>2.4.2.5.</w:t>
      </w:r>
      <w:r w:rsidRPr="00BA4651">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4EFD0F2A" w14:textId="77777777" w:rsidR="00762EAA" w:rsidRPr="00BA4651" w:rsidRDefault="00762EAA" w:rsidP="00762EAA">
      <w:pPr>
        <w:rPr>
          <w:rFonts w:ascii="Tahoma" w:hAnsi="Tahoma" w:cs="Tahoma"/>
          <w:color w:val="000000"/>
          <w:lang w:val="el-GR"/>
        </w:rPr>
      </w:pPr>
      <w:bookmarkStart w:id="43" w:name="_Hlk71366084"/>
      <w:r w:rsidRPr="00BA4651">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D3BA53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BA4651">
        <w:rPr>
          <w:rFonts w:ascii="Tahoma" w:hAnsi="Tahoma" w:cs="Tahoma"/>
          <w:color w:val="000000"/>
          <w:lang w:val="en-US"/>
        </w:rPr>
        <w:t>e</w:t>
      </w:r>
      <w:r w:rsidRPr="00BA4651">
        <w:rPr>
          <w:rFonts w:ascii="Tahoma" w:hAnsi="Tahoma" w:cs="Tahoma"/>
          <w:color w:val="000000"/>
          <w:lang w:val="el-GR"/>
        </w:rPr>
        <w:t>-</w:t>
      </w:r>
      <w:r w:rsidRPr="00BA4651">
        <w:rPr>
          <w:rFonts w:ascii="Tahoma" w:hAnsi="Tahoma" w:cs="Tahoma"/>
          <w:color w:val="000000"/>
          <w:lang w:val="en-US"/>
        </w:rPr>
        <w:t>Apostille</w:t>
      </w:r>
      <w:r w:rsidRPr="00BA4651">
        <w:rPr>
          <w:rFonts w:ascii="Tahoma" w:hAnsi="Tahoma" w:cs="Tahoma"/>
          <w:color w:val="000000"/>
          <w:lang w:val="el-GR"/>
        </w:rPr>
        <w:t xml:space="preserve"> </w:t>
      </w:r>
    </w:p>
    <w:p w14:paraId="543DD21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2B2D05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γ) είτε του άρθρου 11 του ν. 2690/1999 (Α΄ 45),</w:t>
      </w:r>
      <w:r w:rsidRPr="00BA4651">
        <w:rPr>
          <w:rStyle w:val="ad"/>
          <w:rFonts w:ascii="Tahoma" w:hAnsi="Tahoma" w:cs="Tahoma"/>
          <w:color w:val="000000"/>
          <w:lang w:val="el-GR"/>
        </w:rPr>
        <w:t xml:space="preserve"> </w:t>
      </w:r>
    </w:p>
    <w:p w14:paraId="00F08F9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7C0C3A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91FDCC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6659938" w14:textId="77777777" w:rsidR="00762EAA" w:rsidRPr="00BA4651" w:rsidRDefault="00762EAA" w:rsidP="00762EAA">
      <w:pPr>
        <w:spacing w:after="144"/>
        <w:rPr>
          <w:rFonts w:ascii="Tahoma" w:hAnsi="Tahoma" w:cs="Tahoma"/>
          <w:b/>
          <w:strike/>
          <w:color w:val="000000"/>
          <w:lang w:val="el-GR"/>
        </w:rPr>
      </w:pPr>
      <w:r w:rsidRPr="00BA4651">
        <w:rPr>
          <w:rFonts w:ascii="Tahoma" w:hAnsi="Tahoma"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BA4651">
        <w:rPr>
          <w:rFonts w:ascii="Tahoma" w:hAnsi="Tahoma" w:cs="Tahoma"/>
          <w:b/>
          <w:color w:val="000000"/>
          <w:lang w:val="el-GR"/>
        </w:rPr>
        <w:t xml:space="preserve">. </w:t>
      </w:r>
      <w:bookmarkEnd w:id="43"/>
    </w:p>
    <w:p w14:paraId="42B3D026" w14:textId="77777777" w:rsidR="00762EAA" w:rsidRPr="00BA4651" w:rsidRDefault="00762EAA" w:rsidP="00762EAA">
      <w:pPr>
        <w:rPr>
          <w:rFonts w:ascii="Tahoma" w:hAnsi="Tahoma" w:cs="Tahoma"/>
          <w:lang w:val="el-GR"/>
        </w:rPr>
      </w:pPr>
      <w:r w:rsidRPr="00BA4651">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w:t>
      </w:r>
      <w:r w:rsidR="00985FA9" w:rsidRPr="00BA4651">
        <w:rPr>
          <w:rFonts w:ascii="Tahoma" w:hAnsi="Tahoma" w:cs="Tahoma"/>
          <w:lang w:val="el-GR"/>
        </w:rPr>
        <w:t xml:space="preserve"> σε έντυπη μορφή και σε κλειστούς  φακέλ</w:t>
      </w:r>
      <w:r w:rsidRPr="00BA4651">
        <w:rPr>
          <w:rFonts w:ascii="Tahoma" w:hAnsi="Tahoma" w:cs="Tahoma"/>
          <w:lang w:val="el-GR"/>
        </w:rPr>
        <w:t>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BA4651">
        <w:rPr>
          <w:rFonts w:ascii="Tahoma" w:eastAsia="Calibri" w:hAnsi="Tahoma" w:cs="Tahoma"/>
          <w:szCs w:val="22"/>
          <w:lang w:val="el-GR" w:eastAsia="el-GR"/>
        </w:rPr>
        <w:t xml:space="preserve"> </w:t>
      </w:r>
      <w:r w:rsidRPr="00BA4651">
        <w:rPr>
          <w:rFonts w:ascii="Tahoma" w:hAnsi="Tahoma" w:cs="Tahoma"/>
          <w:lang w:val="el-GR"/>
        </w:rPr>
        <w:t>Τέτοια στοιχεία και δικαιολογητικά ενδεικτικά είναι :</w:t>
      </w:r>
    </w:p>
    <w:p w14:paraId="07451906" w14:textId="77777777" w:rsidR="00762EAA" w:rsidRPr="00BA4651" w:rsidRDefault="00762EAA" w:rsidP="00762EAA">
      <w:pPr>
        <w:rPr>
          <w:rFonts w:ascii="Tahoma" w:hAnsi="Tahoma" w:cs="Tahoma"/>
          <w:lang w:val="el-GR"/>
        </w:rPr>
      </w:pPr>
      <w:r w:rsidRPr="00BA4651">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00DDBF25" w14:textId="77777777" w:rsidR="00762EAA" w:rsidRPr="00BA4651" w:rsidRDefault="00762EAA" w:rsidP="00762EAA">
      <w:pPr>
        <w:rPr>
          <w:rFonts w:ascii="Tahoma" w:hAnsi="Tahoma" w:cs="Tahoma"/>
          <w:lang w:val="el-GR"/>
        </w:rPr>
      </w:pPr>
      <w:r w:rsidRPr="00BA4651">
        <w:rPr>
          <w:rFonts w:ascii="Tahoma" w:hAnsi="Tahoma" w:cs="Tahoma"/>
          <w:lang w:val="el-GR"/>
        </w:rPr>
        <w:t xml:space="preserve">β) αυτά που δεν υπάγονται στις διατάξεις του άρθρου 11 παρ. 2 του ν. 2690/1999, </w:t>
      </w:r>
    </w:p>
    <w:p w14:paraId="55FA9840" w14:textId="77777777" w:rsidR="00762EAA" w:rsidRPr="00BA4651" w:rsidRDefault="00762EAA" w:rsidP="00762EAA">
      <w:pPr>
        <w:rPr>
          <w:rFonts w:ascii="Tahoma" w:hAnsi="Tahoma" w:cs="Tahoma"/>
          <w:lang w:val="el-GR"/>
        </w:rPr>
      </w:pPr>
      <w:r w:rsidRPr="00BA4651">
        <w:rPr>
          <w:rFonts w:ascii="Tahoma" w:hAnsi="Tahoma"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9AFB6BB" w14:textId="77777777" w:rsidR="00762EAA" w:rsidRPr="00BA4651" w:rsidRDefault="00762EAA" w:rsidP="00762EAA">
      <w:pPr>
        <w:rPr>
          <w:rFonts w:ascii="Tahoma" w:hAnsi="Tahoma" w:cs="Tahoma"/>
          <w:lang w:val="el-GR"/>
        </w:rPr>
      </w:pPr>
      <w:r w:rsidRPr="00BA4651">
        <w:rPr>
          <w:rFonts w:ascii="Tahoma" w:hAnsi="Tahoma"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3501DCF4"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3865F40" w14:textId="77777777" w:rsidR="00762EAA" w:rsidRPr="00BA4651" w:rsidRDefault="00762EAA" w:rsidP="00762EAA">
      <w:pPr>
        <w:rPr>
          <w:rFonts w:ascii="Tahoma" w:hAnsi="Tahoma" w:cs="Tahoma"/>
          <w:lang w:val="el-GR"/>
        </w:rPr>
      </w:pPr>
      <w:r w:rsidRPr="00BA4651">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500CF39" w14:textId="77777777" w:rsidR="00762EAA" w:rsidRPr="00BA4651" w:rsidRDefault="00762EAA" w:rsidP="00762EAA">
      <w:pPr>
        <w:rPr>
          <w:rFonts w:ascii="Tahoma" w:hAnsi="Tahoma" w:cs="Tahoma"/>
          <w:lang w:val="el-GR"/>
        </w:rPr>
      </w:pPr>
      <w:r w:rsidRPr="00BA4651">
        <w:rPr>
          <w:rFonts w:ascii="Tahoma" w:hAnsi="Tahoma"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B1AA7A8"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89EABE1" w14:textId="77777777" w:rsidR="00762EAA" w:rsidRPr="00BA4651" w:rsidRDefault="00762EAA" w:rsidP="00762EAA">
      <w:pPr>
        <w:rPr>
          <w:rFonts w:ascii="Tahoma" w:hAnsi="Tahoma" w:cs="Tahoma"/>
          <w:lang w:val="el-GR"/>
        </w:rPr>
      </w:pPr>
      <w:r w:rsidRPr="00BA4651">
        <w:rPr>
          <w:rFonts w:ascii="Tahoma" w:hAnsi="Tahoma" w:cs="Tahoma"/>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BA4651">
        <w:rPr>
          <w:rFonts w:ascii="Tahoma" w:hAnsi="Tahoma" w:cs="Tahoma"/>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4A349408" w14:textId="77777777" w:rsidR="00762EAA" w:rsidRPr="00BA4651" w:rsidRDefault="00762EAA" w:rsidP="00762EAA">
      <w:pPr>
        <w:rPr>
          <w:rFonts w:ascii="Tahoma" w:hAnsi="Tahoma" w:cs="Tahoma"/>
          <w:color w:val="00B050"/>
          <w:lang w:val="el-GR"/>
        </w:rPr>
      </w:pPr>
      <w:r w:rsidRPr="00BA4651">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E1FC0B6" w14:textId="77777777" w:rsidR="00762EAA" w:rsidRPr="00BA4651" w:rsidRDefault="00762EAA" w:rsidP="00762EAA">
      <w:pPr>
        <w:pStyle w:val="3"/>
        <w:rPr>
          <w:rFonts w:ascii="Tahoma" w:hAnsi="Tahoma" w:cs="Tahoma"/>
          <w:lang w:val="el-GR"/>
        </w:rPr>
      </w:pPr>
      <w:bookmarkStart w:id="44" w:name="_Toc89937028"/>
      <w:r w:rsidRPr="00BA4651">
        <w:rPr>
          <w:rFonts w:ascii="Tahoma" w:hAnsi="Tahoma" w:cs="Tahoma"/>
          <w:lang w:val="el-GR"/>
        </w:rPr>
        <w:t>2.4.3</w:t>
      </w:r>
      <w:r w:rsidRPr="00BA4651">
        <w:rPr>
          <w:rFonts w:ascii="Tahoma" w:hAnsi="Tahoma" w:cs="Tahoma"/>
          <w:lang w:val="el-GR"/>
        </w:rPr>
        <w:tab/>
      </w:r>
      <w:r w:rsidR="009B51E5" w:rsidRPr="00BA4651">
        <w:rPr>
          <w:rFonts w:ascii="Tahoma" w:hAnsi="Tahoma" w:cs="Tahoma"/>
          <w:lang w:val="el-GR"/>
        </w:rPr>
        <w:t xml:space="preserve"> </w:t>
      </w:r>
      <w:r w:rsidRPr="00BA4651">
        <w:rPr>
          <w:rFonts w:ascii="Tahoma" w:hAnsi="Tahoma" w:cs="Tahoma"/>
          <w:lang w:val="el-GR"/>
        </w:rPr>
        <w:t>Περιεχόμενα Φακέλου «Δικαιολογητικά Συμμετοχής- Τεχνική Προσφορά»</w:t>
      </w:r>
      <w:bookmarkEnd w:id="44"/>
      <w:r w:rsidRPr="00BA4651">
        <w:rPr>
          <w:rFonts w:ascii="Tahoma" w:hAnsi="Tahoma" w:cs="Tahoma"/>
          <w:lang w:val="el-GR"/>
        </w:rPr>
        <w:t xml:space="preserve"> </w:t>
      </w:r>
    </w:p>
    <w:p w14:paraId="0330DCBD" w14:textId="77777777" w:rsidR="00762EAA" w:rsidRPr="00BA4651" w:rsidRDefault="00762EAA" w:rsidP="00762EAA">
      <w:pPr>
        <w:pStyle w:val="3"/>
        <w:rPr>
          <w:rFonts w:ascii="Tahoma" w:hAnsi="Tahoma" w:cs="Tahoma"/>
          <w:lang w:val="el-GR"/>
        </w:rPr>
      </w:pPr>
      <w:bookmarkStart w:id="45" w:name="__RefHeading___Toc13752313"/>
      <w:bookmarkStart w:id="46" w:name="_Toc89937029"/>
      <w:r w:rsidRPr="00BA4651">
        <w:rPr>
          <w:rFonts w:ascii="Tahoma" w:hAnsi="Tahoma" w:cs="Tahoma"/>
          <w:lang w:val="el-GR"/>
        </w:rPr>
        <w:t>2.4.3.1 Δικαιολογητικά Συμμετοχής</w:t>
      </w:r>
      <w:bookmarkEnd w:id="45"/>
      <w:bookmarkEnd w:id="46"/>
      <w:r w:rsidRPr="00BA4651">
        <w:rPr>
          <w:rFonts w:ascii="Tahoma" w:hAnsi="Tahoma" w:cs="Tahoma"/>
          <w:lang w:val="el-GR"/>
        </w:rPr>
        <w:t xml:space="preserve"> </w:t>
      </w:r>
    </w:p>
    <w:p w14:paraId="0490F13E" w14:textId="77777777" w:rsidR="00762EAA" w:rsidRPr="00BA4651" w:rsidRDefault="00762EAA" w:rsidP="00762EAA">
      <w:pPr>
        <w:rPr>
          <w:rFonts w:ascii="Tahoma" w:hAnsi="Tahoma" w:cs="Tahoma"/>
          <w:lang w:val="el-GR"/>
        </w:rPr>
      </w:pPr>
      <w:r w:rsidRPr="00BA4651">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47837BF1" w14:textId="77777777" w:rsidR="00EB69C8" w:rsidRPr="00BA4651" w:rsidRDefault="00EB69C8" w:rsidP="00EB69C8">
      <w:pPr>
        <w:rPr>
          <w:rFonts w:ascii="Tahoma" w:hAnsi="Tahoma" w:cs="Tahoma"/>
          <w:szCs w:val="22"/>
          <w:lang w:val="el-GR"/>
        </w:rPr>
      </w:pPr>
      <w:r w:rsidRPr="00BA4651">
        <w:rPr>
          <w:rFonts w:ascii="Tahoma" w:hAnsi="Tahoma" w:cs="Tahoma"/>
          <w:szCs w:val="22"/>
          <w:lang w:val="el-GR"/>
        </w:rPr>
        <w:t>Η εγγυητική επιστολή συμμετοχής προσκομίζεται σε έντυπη μορφή (πρωτότυπο), συμπληρωμένη σύμφωνα με το αντίστοιχο υπόδειγμα της παρούσας.</w:t>
      </w:r>
    </w:p>
    <w:p w14:paraId="1A36A1AA" w14:textId="77777777" w:rsidR="00EB69C8" w:rsidRPr="00BA4651" w:rsidRDefault="00EB69C8" w:rsidP="00EB69C8">
      <w:pPr>
        <w:rPr>
          <w:rFonts w:ascii="Tahoma" w:hAnsi="Tahoma" w:cs="Tahoma"/>
          <w:szCs w:val="22"/>
          <w:lang w:val="el-GR"/>
        </w:rPr>
      </w:pPr>
      <w:r w:rsidRPr="00BA4651">
        <w:rPr>
          <w:rFonts w:ascii="Tahoma" w:hAnsi="Tahoma" w:cs="Tahoma"/>
          <w:szCs w:val="22"/>
          <w:lang w:val="el-GR"/>
        </w:rPr>
        <w:t>Επισημαίνεται ότι η εν λόγω υποχρέωση δεν ισχύει για τις εγγυήσεις ηλεκτρονικής έκδοσης (π.χ. εγγυήσεις του Τ.Σ.Μ.Ε.Δ.Ε.).</w:t>
      </w:r>
    </w:p>
    <w:p w14:paraId="3CE4A823"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2B131517" w14:textId="77777777" w:rsidR="00762EAA" w:rsidRPr="00BA4651" w:rsidRDefault="00762EAA" w:rsidP="00762EAA">
      <w:pPr>
        <w:rPr>
          <w:rFonts w:ascii="Tahoma" w:hAnsi="Tahoma" w:cs="Tahoma"/>
          <w:lang w:val="el-GR"/>
        </w:rPr>
      </w:pPr>
      <w:r w:rsidRPr="00BA4651">
        <w:rPr>
          <w:rFonts w:ascii="Tahoma" w:hAnsi="Tahoma" w:cs="Tahoma"/>
          <w:lang w:val="el-GR"/>
        </w:rPr>
        <w:t xml:space="preserve">Η συμπλήρωσή του δύναται να πραγματοποιηθεί με χρήση του υποσυστήματος </w:t>
      </w:r>
      <w:r w:rsidRPr="00BA4651">
        <w:rPr>
          <w:rFonts w:ascii="Tahoma" w:hAnsi="Tahoma" w:cs="Tahoma"/>
          <w:lang w:val="en-US"/>
        </w:rPr>
        <w:t>Promitheus</w:t>
      </w:r>
      <w:r w:rsidRPr="00BA4651">
        <w:rPr>
          <w:rFonts w:ascii="Tahoma" w:hAnsi="Tahoma" w:cs="Tahoma"/>
          <w:lang w:val="el-GR"/>
        </w:rPr>
        <w:t xml:space="preserve"> </w:t>
      </w:r>
      <w:r w:rsidRPr="00BA4651">
        <w:rPr>
          <w:rFonts w:ascii="Tahoma" w:hAnsi="Tahoma" w:cs="Tahoma"/>
          <w:lang w:val="en-US"/>
        </w:rPr>
        <w:t>ESPDint</w:t>
      </w:r>
      <w:r w:rsidRPr="00BA4651">
        <w:rPr>
          <w:rFonts w:ascii="Tahoma" w:hAnsi="Tahoma" w:cs="Tahoma"/>
          <w:lang w:val="el-GR"/>
        </w:rPr>
        <w:t>, προσβάσιμου μέσω της Διαδικτυακής Πύλης (</w:t>
      </w:r>
      <w:hyperlink r:id="rId29" w:history="1">
        <w:r w:rsidRPr="00BA4651">
          <w:rPr>
            <w:rStyle w:val="-"/>
            <w:rFonts w:ascii="Tahoma" w:hAnsi="Tahoma" w:cs="Tahoma"/>
            <w:lang w:val="en-US"/>
          </w:rPr>
          <w:t>www</w:t>
        </w:r>
        <w:r w:rsidRPr="00BA4651">
          <w:rPr>
            <w:rStyle w:val="-"/>
            <w:rFonts w:ascii="Tahoma" w:hAnsi="Tahoma" w:cs="Tahoma"/>
            <w:lang w:val="el-GR"/>
          </w:rPr>
          <w:t>.</w:t>
        </w:r>
        <w:r w:rsidRPr="00BA4651">
          <w:rPr>
            <w:rStyle w:val="-"/>
            <w:rFonts w:ascii="Tahoma" w:hAnsi="Tahoma" w:cs="Tahoma"/>
            <w:lang w:val="en-US"/>
          </w:rPr>
          <w:t>promitheus</w:t>
        </w:r>
        <w:r w:rsidRPr="00BA4651">
          <w:rPr>
            <w:rStyle w:val="-"/>
            <w:rFonts w:ascii="Tahoma" w:hAnsi="Tahoma" w:cs="Tahoma"/>
            <w:lang w:val="el-GR"/>
          </w:rPr>
          <w:t>.</w:t>
        </w:r>
        <w:r w:rsidRPr="00BA4651">
          <w:rPr>
            <w:rStyle w:val="-"/>
            <w:rFonts w:ascii="Tahoma" w:hAnsi="Tahoma" w:cs="Tahoma"/>
            <w:lang w:val="en-US"/>
          </w:rPr>
          <w:t>gov</w:t>
        </w:r>
        <w:r w:rsidRPr="00BA4651">
          <w:rPr>
            <w:rStyle w:val="-"/>
            <w:rFonts w:ascii="Tahoma" w:hAnsi="Tahoma" w:cs="Tahoma"/>
            <w:lang w:val="el-GR"/>
          </w:rPr>
          <w:t>.</w:t>
        </w:r>
        <w:r w:rsidRPr="00BA4651">
          <w:rPr>
            <w:rStyle w:val="-"/>
            <w:rFonts w:ascii="Tahoma" w:hAnsi="Tahoma" w:cs="Tahoma"/>
            <w:lang w:val="en-US"/>
          </w:rPr>
          <w:t>gr</w:t>
        </w:r>
      </w:hyperlink>
      <w:r w:rsidRPr="00BA4651">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61CED0C" w14:textId="77777777" w:rsidR="00762EAA" w:rsidRPr="00BA4651" w:rsidRDefault="00762EAA" w:rsidP="00762EAA">
      <w:pPr>
        <w:rPr>
          <w:rFonts w:ascii="Tahoma" w:hAnsi="Tahoma" w:cs="Tahoma"/>
          <w:i/>
          <w:iCs/>
          <w:color w:val="5B9BD5"/>
          <w:lang w:val="el-GR"/>
        </w:rPr>
      </w:pPr>
      <w:r w:rsidRPr="00BA4651">
        <w:rPr>
          <w:rFonts w:ascii="Tahoma" w:hAnsi="Tahoma" w:cs="Tahoma"/>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w:t>
      </w:r>
      <w:r w:rsidRPr="00BA4651">
        <w:rPr>
          <w:rFonts w:ascii="Tahoma" w:hAnsi="Tahoma" w:cs="Tahoma"/>
          <w:lang w:val="en-US"/>
        </w:rPr>
        <w:t>PDF</w:t>
      </w:r>
      <w:r w:rsidRPr="00BA4651">
        <w:rPr>
          <w:rFonts w:ascii="Tahoma" w:hAnsi="Tahoma" w:cs="Tahoma"/>
          <w:lang w:val="el-GR"/>
        </w:rPr>
        <w:t>.</w:t>
      </w:r>
    </w:p>
    <w:p w14:paraId="6EBEA918" w14:textId="77777777" w:rsidR="00762EAA" w:rsidRPr="00BA4651" w:rsidRDefault="00762EAA" w:rsidP="00762EAA">
      <w:pPr>
        <w:rPr>
          <w:rFonts w:ascii="Tahoma" w:hAnsi="Tahoma" w:cs="Tahoma"/>
          <w:lang w:val="el-GR"/>
        </w:rPr>
      </w:pPr>
      <w:r w:rsidRPr="00BA4651">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Pr="00BA4651">
        <w:rPr>
          <w:rStyle w:val="-"/>
          <w:rFonts w:ascii="Tahoma" w:hAnsi="Tahoma" w:cs="Tahoma"/>
          <w:lang w:val="el-GR"/>
        </w:rPr>
        <w:t>(</w:t>
      </w:r>
      <w:hyperlink r:id="rId30" w:history="1">
        <w:r w:rsidRPr="00BA4651">
          <w:rPr>
            <w:rStyle w:val="-"/>
            <w:rFonts w:ascii="Tahoma" w:hAnsi="Tahoma" w:cs="Tahoma"/>
            <w:lang w:val="en-US"/>
          </w:rPr>
          <w:t>www</w:t>
        </w:r>
        <w:r w:rsidRPr="00BA4651">
          <w:rPr>
            <w:rStyle w:val="-"/>
            <w:rFonts w:ascii="Tahoma" w:hAnsi="Tahoma" w:cs="Tahoma"/>
            <w:lang w:val="el-GR"/>
          </w:rPr>
          <w:t>.</w:t>
        </w:r>
        <w:r w:rsidRPr="00BA4651">
          <w:rPr>
            <w:rStyle w:val="-"/>
            <w:rFonts w:ascii="Tahoma" w:hAnsi="Tahoma" w:cs="Tahoma"/>
            <w:lang w:val="en-US"/>
          </w:rPr>
          <w:t>promitheus</w:t>
        </w:r>
        <w:r w:rsidRPr="00BA4651">
          <w:rPr>
            <w:rStyle w:val="-"/>
            <w:rFonts w:ascii="Tahoma" w:hAnsi="Tahoma" w:cs="Tahoma"/>
            <w:lang w:val="el-GR"/>
          </w:rPr>
          <w:t>.</w:t>
        </w:r>
        <w:r w:rsidRPr="00BA4651">
          <w:rPr>
            <w:rStyle w:val="-"/>
            <w:rFonts w:ascii="Tahoma" w:hAnsi="Tahoma" w:cs="Tahoma"/>
            <w:lang w:val="en-US"/>
          </w:rPr>
          <w:t>gov</w:t>
        </w:r>
        <w:r w:rsidRPr="00BA4651">
          <w:rPr>
            <w:rStyle w:val="-"/>
            <w:rFonts w:ascii="Tahoma" w:hAnsi="Tahoma" w:cs="Tahoma"/>
            <w:lang w:val="el-GR"/>
          </w:rPr>
          <w:t>.</w:t>
        </w:r>
        <w:r w:rsidRPr="00BA4651">
          <w:rPr>
            <w:rStyle w:val="-"/>
            <w:rFonts w:ascii="Tahoma" w:hAnsi="Tahoma" w:cs="Tahoma"/>
            <w:lang w:val="en-US"/>
          </w:rPr>
          <w:t>gr</w:t>
        </w:r>
      </w:hyperlink>
      <w:r w:rsidR="00886C9D" w:rsidRPr="00BA4651">
        <w:rPr>
          <w:rFonts w:ascii="Tahoma" w:hAnsi="Tahoma" w:cs="Tahoma"/>
          <w:lang w:val="el-GR"/>
        </w:rPr>
        <w:t xml:space="preserve"> </w:t>
      </w:r>
      <w:r w:rsidRPr="00BA4651">
        <w:rPr>
          <w:rFonts w:ascii="Tahoma" w:hAnsi="Tahoma" w:cs="Tahoma"/>
          <w:lang w:val="el-GR"/>
        </w:rPr>
        <w:t>) του ΟΠΣ ΕΣΗΔΗΣ.</w:t>
      </w:r>
    </w:p>
    <w:p w14:paraId="2369DF5A" w14:textId="77777777" w:rsidR="00762EAA" w:rsidRPr="00BA4651" w:rsidRDefault="00762EAA" w:rsidP="00762EAA">
      <w:pPr>
        <w:pStyle w:val="3"/>
        <w:rPr>
          <w:rFonts w:ascii="Tahoma" w:hAnsi="Tahoma" w:cs="Tahoma"/>
          <w:lang w:val="el-GR"/>
        </w:rPr>
      </w:pPr>
      <w:bookmarkStart w:id="47" w:name="_Toc89937030"/>
      <w:r w:rsidRPr="00BA4651">
        <w:rPr>
          <w:rFonts w:ascii="Tahoma" w:hAnsi="Tahoma" w:cs="Tahoma"/>
          <w:lang w:val="el-GR"/>
        </w:rPr>
        <w:t>2.4.3.2 Τεχνική Προσφορά</w:t>
      </w:r>
      <w:bookmarkEnd w:id="47"/>
    </w:p>
    <w:p w14:paraId="2FAA4D3F" w14:textId="77777777" w:rsidR="00762EAA" w:rsidRPr="00BA4651" w:rsidRDefault="00762EAA" w:rsidP="00762EAA">
      <w:pPr>
        <w:rPr>
          <w:rFonts w:ascii="Tahoma" w:hAnsi="Tahoma" w:cs="Tahoma"/>
          <w:lang w:val="el-GR"/>
        </w:rPr>
      </w:pPr>
      <w:r w:rsidRPr="00BA4651">
        <w:rPr>
          <w:rFonts w:ascii="Tahoma" w:hAnsi="Tahoma" w:cs="Tahoma"/>
          <w:lang w:val="en-US"/>
        </w:rPr>
        <w:t>H</w:t>
      </w:r>
      <w:r w:rsidRPr="00BA4651">
        <w:rPr>
          <w:rFonts w:ascii="Tahoma" w:hAnsi="Tahoma" w:cs="Tahoma"/>
          <w:lang w:val="el-GR"/>
        </w:rPr>
        <w:t xml:space="preserve"> τεχνική προσφορά θα πρέπει να καλύπτει όλες τις απαιτήσεις και τις προδιαγραφές που έχουν τεθεί από </w:t>
      </w:r>
      <w:r w:rsidR="0079678E" w:rsidRPr="00BA4651">
        <w:rPr>
          <w:rFonts w:ascii="Tahoma" w:hAnsi="Tahoma" w:cs="Tahoma"/>
          <w:lang w:val="el-GR"/>
        </w:rPr>
        <w:t>την παρούσα κ</w:t>
      </w:r>
      <w:r w:rsidR="00EB69C8" w:rsidRPr="00BA4651">
        <w:rPr>
          <w:rFonts w:ascii="Tahoma" w:hAnsi="Tahoma" w:cs="Tahoma"/>
          <w:lang w:val="el-GR"/>
        </w:rPr>
        <w:t>αι ειδικότερα από το ΠΑΡΑΡΤΗΜΑ I</w:t>
      </w:r>
      <w:r w:rsidR="0079678E" w:rsidRPr="00BA4651">
        <w:rPr>
          <w:rFonts w:ascii="Tahoma" w:hAnsi="Tahoma" w:cs="Tahoma"/>
          <w:lang w:val="el-GR"/>
        </w:rPr>
        <w:t xml:space="preserve"> – Αναλυτική Περιγραφή Φυσικού και Οικονομικού Αντικειμένου της Σύμβασης της παρούσας Διακήρυξης</w:t>
      </w:r>
      <w:r w:rsidRPr="00BA4651">
        <w:rPr>
          <w:rFonts w:ascii="Tahoma" w:hAnsi="Tahoma" w:cs="Tahoma"/>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sidRPr="00BA4651">
        <w:rPr>
          <w:rStyle w:val="WW-FootnoteReference9"/>
          <w:rFonts w:ascii="Tahoma" w:hAnsi="Tahoma" w:cs="Tahoma"/>
          <w:lang w:val="el-GR"/>
        </w:rPr>
        <w:t>.</w:t>
      </w:r>
      <w:r w:rsidRPr="00BA4651">
        <w:rPr>
          <w:rFonts w:ascii="Tahoma" w:hAnsi="Tahoma" w:cs="Tahoma"/>
          <w:lang w:val="el-GR"/>
        </w:rPr>
        <w:t xml:space="preserve"> </w:t>
      </w:r>
    </w:p>
    <w:p w14:paraId="336243A7" w14:textId="77777777" w:rsidR="0079678E" w:rsidRPr="00BA4651" w:rsidRDefault="0079678E" w:rsidP="0079678E">
      <w:pPr>
        <w:suppressAutoHyphens w:val="0"/>
        <w:spacing w:line="276" w:lineRule="auto"/>
        <w:rPr>
          <w:rFonts w:ascii="Tahoma" w:hAnsi="Tahoma" w:cs="Tahoma"/>
          <w:szCs w:val="22"/>
          <w:lang w:val="el-GR"/>
        </w:rPr>
      </w:pPr>
      <w:r w:rsidRPr="00BA4651">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BA4651">
        <w:rPr>
          <w:rFonts w:ascii="Tahoma" w:hAnsi="Tahoma" w:cs="Tahoma"/>
          <w:szCs w:val="22"/>
          <w:lang w:val="el-GR"/>
        </w:rPr>
        <w:lastRenderedPageBreak/>
        <w:t>σύμφωνα με το παράρτημα της τεχνικής προσφοράς της παρούσας διακήρυξης</w:t>
      </w:r>
      <w:r w:rsidRPr="00BA4651">
        <w:rPr>
          <w:rFonts w:ascii="Tahoma" w:hAnsi="Tahoma" w:cs="Tahoma"/>
          <w:szCs w:val="22"/>
          <w:u w:val="single"/>
          <w:lang w:val="el-GR"/>
        </w:rPr>
        <w:t xml:space="preserve"> (</w:t>
      </w:r>
      <w:r w:rsidRPr="00BA4651">
        <w:rPr>
          <w:rFonts w:ascii="Tahoma" w:hAnsi="Tahoma" w:cs="Tahoma"/>
          <w:szCs w:val="22"/>
          <w:lang w:val="el-GR"/>
        </w:rPr>
        <w:t xml:space="preserve">σε συμπιεσμένη μορφή και κατά προτίμηση σε ένα (1) αρχείο </w:t>
      </w:r>
      <w:r w:rsidRPr="00BA4651">
        <w:rPr>
          <w:rFonts w:ascii="Tahoma" w:hAnsi="Tahoma" w:cs="Tahoma"/>
          <w:szCs w:val="22"/>
          <w:lang w:val="en-US"/>
        </w:rPr>
        <w:t>pdf</w:t>
      </w:r>
      <w:r w:rsidRPr="00BA4651">
        <w:rPr>
          <w:rFonts w:ascii="Tahoma" w:hAnsi="Tahoma" w:cs="Tahoma"/>
          <w:szCs w:val="22"/>
          <w:lang w:val="el-GR"/>
        </w:rPr>
        <w:t xml:space="preserve">). </w:t>
      </w:r>
    </w:p>
    <w:p w14:paraId="5BCA285F" w14:textId="77777777" w:rsidR="0079678E" w:rsidRPr="00BA4651" w:rsidRDefault="0079678E" w:rsidP="0079678E">
      <w:pPr>
        <w:suppressAutoHyphens w:val="0"/>
        <w:spacing w:line="276" w:lineRule="auto"/>
        <w:rPr>
          <w:rFonts w:ascii="Tahoma" w:hAnsi="Tahoma" w:cs="Tahoma"/>
          <w:szCs w:val="22"/>
          <w:lang w:val="el-GR"/>
        </w:rPr>
      </w:pPr>
      <w:r w:rsidRPr="00BA4651">
        <w:rPr>
          <w:rFonts w:ascii="Tahoma" w:hAnsi="Tahoma" w:cs="Tahoma"/>
          <w:szCs w:val="22"/>
          <w:lang w:val="el-GR"/>
        </w:rPr>
        <w:t>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757BA205" w14:textId="77777777" w:rsidR="00762EAA" w:rsidRPr="00BA4651" w:rsidRDefault="00762EAA" w:rsidP="00762EAA">
      <w:pPr>
        <w:pStyle w:val="3"/>
        <w:rPr>
          <w:rFonts w:ascii="Tahoma" w:hAnsi="Tahoma" w:cs="Tahoma"/>
          <w:lang w:val="el-GR"/>
        </w:rPr>
      </w:pPr>
      <w:bookmarkStart w:id="48" w:name="_Toc89937031"/>
      <w:r w:rsidRPr="00BA4651">
        <w:rPr>
          <w:rFonts w:ascii="Tahoma" w:hAnsi="Tahoma" w:cs="Tahoma"/>
          <w:lang w:val="el-GR"/>
        </w:rPr>
        <w:t>2.4.4</w:t>
      </w:r>
      <w:r w:rsidRPr="00BA4651">
        <w:rPr>
          <w:rFonts w:ascii="Tahoma" w:hAnsi="Tahoma" w:cs="Tahoma"/>
          <w:lang w:val="el-GR"/>
        </w:rPr>
        <w:tab/>
        <w:t>Περιεχόμενα Φακέλου «Οικονομική Προσφορά» / Τρόπος σύνταξης και υποβολής οικονομικών προσφορών</w:t>
      </w:r>
      <w:bookmarkEnd w:id="48"/>
    </w:p>
    <w:p w14:paraId="23038E08" w14:textId="77777777" w:rsidR="001B1CC5" w:rsidRPr="00BA4651" w:rsidRDefault="001B1CC5" w:rsidP="001B1CC5">
      <w:pPr>
        <w:rPr>
          <w:rFonts w:ascii="Tahoma" w:hAnsi="Tahoma" w:cs="Tahoma"/>
          <w:lang w:val="el-GR"/>
        </w:rPr>
      </w:pPr>
    </w:p>
    <w:p w14:paraId="5A6C9841" w14:textId="77777777" w:rsidR="00762EAA" w:rsidRPr="00BA4651" w:rsidRDefault="001968A4" w:rsidP="00762EAA">
      <w:pPr>
        <w:rPr>
          <w:rFonts w:ascii="Tahoma" w:hAnsi="Tahoma" w:cs="Tahoma"/>
          <w:lang w:val="el-GR"/>
        </w:rPr>
      </w:pPr>
      <w:r w:rsidRPr="00BA4651">
        <w:rPr>
          <w:rFonts w:ascii="Tahoma" w:hAnsi="Tahoma" w:cs="Tahoma"/>
          <w:lang w:val="el-GR"/>
        </w:rPr>
        <w:t>Η οικονομική προσφορά συντάσσεται με βάση το κριτήριο ανάθεσης και σύμφωνα με το υπόδειγμα που παρέχεται στο ΠΑΡΑΡΤΗΜΑ</w:t>
      </w:r>
      <w:r w:rsidR="00EB69C8" w:rsidRPr="00BA4651">
        <w:rPr>
          <w:rFonts w:ascii="Tahoma" w:hAnsi="Tahoma" w:cs="Tahoma"/>
          <w:lang w:val="el-GR"/>
        </w:rPr>
        <w:t xml:space="preserve"> </w:t>
      </w:r>
      <w:r w:rsidR="00EB69C8" w:rsidRPr="00BA4651">
        <w:rPr>
          <w:rFonts w:ascii="Tahoma" w:hAnsi="Tahoma" w:cs="Tahoma"/>
          <w:lang w:val="en-US"/>
        </w:rPr>
        <w:t>V</w:t>
      </w:r>
      <w:r w:rsidRPr="00BA4651">
        <w:rPr>
          <w:rFonts w:ascii="Tahoma" w:hAnsi="Tahoma" w:cs="Tahoma"/>
          <w:lang w:val="el-GR"/>
        </w:rPr>
        <w:t xml:space="preserve">  της παρούσας Διακήρυξης και υποβάλλεται ηλεκτρονικά σε μορφή αρχείου .pdf ψηφιακά υπογεγραμμένη, στον Υποφάκελο «Οικονομική Προσφορά». </w:t>
      </w:r>
      <w:r w:rsidR="00762EAA" w:rsidRPr="00BA4651">
        <w:rPr>
          <w:rFonts w:ascii="Tahoma" w:hAnsi="Tahoma" w:cs="Tahoma"/>
          <w:lang w:val="el-GR"/>
        </w:rPr>
        <w:t xml:space="preserve"> </w:t>
      </w:r>
    </w:p>
    <w:p w14:paraId="1319DD2B" w14:textId="77777777" w:rsidR="001B039B" w:rsidRPr="00BA4651" w:rsidRDefault="00E82961" w:rsidP="00E82961">
      <w:pPr>
        <w:rPr>
          <w:rFonts w:ascii="Tahoma" w:hAnsi="Tahoma" w:cs="Tahoma"/>
          <w:lang w:val="el-GR"/>
        </w:rPr>
      </w:pPr>
      <w:r w:rsidRPr="00BA4651">
        <w:rPr>
          <w:rFonts w:ascii="Tahoma" w:hAnsi="Tahoma" w:cs="Tahoma"/>
          <w:lang w:val="el-GR"/>
        </w:rPr>
        <w:t>Οι προσφέροντες υποχρεούνται, με ποινή αποκλεισμού, να εξειδικεύουν σε χωριστό κεφάλαιο της προσφοράς τους τα στοιχεία της παρ. 1 του άρθρου 68 του ν. 3863/2010.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w:t>
      </w:r>
      <w:r w:rsidR="001B039B" w:rsidRPr="00BA4651">
        <w:rPr>
          <w:rFonts w:ascii="Tahoma" w:hAnsi="Tahoma" w:cs="Tahoma"/>
          <w:lang w:val="el-GR"/>
        </w:rPr>
        <w:t xml:space="preserve"> </w:t>
      </w:r>
      <w:r w:rsidRPr="00BA4651">
        <w:rPr>
          <w:rFonts w:ascii="Tahoma" w:hAnsi="Tahoma" w:cs="Tahoma"/>
          <w:lang w:val="el-GR"/>
        </w:rPr>
        <w:t xml:space="preserve">Επιπροσθέτως, υποχρεούνται να επισυνάπτουν στην προσφορά αντίγραφο της συλλογικής σύμβασης εργασίας στην οποία τυχόν υπάγονται οι εργαζόμενοι. </w:t>
      </w:r>
    </w:p>
    <w:p w14:paraId="4322C4F2" w14:textId="77777777" w:rsidR="00762EAA" w:rsidRPr="00BA4651" w:rsidRDefault="00762EAA" w:rsidP="00762EAA">
      <w:pPr>
        <w:rPr>
          <w:rFonts w:ascii="Tahoma" w:hAnsi="Tahoma" w:cs="Tahoma"/>
          <w:lang w:val="el-GR"/>
        </w:rPr>
      </w:pPr>
      <w:r w:rsidRPr="00BA4651">
        <w:rPr>
          <w:rFonts w:ascii="Tahoma" w:hAnsi="Tahoma" w:cs="Tahoma"/>
          <w:lang w:val="el-GR"/>
        </w:rPr>
        <w:t>Η τιμή της παρεχόμενης υπηρεσίας δίνεται  σε ευρώ ανά μονάδα.</w:t>
      </w:r>
    </w:p>
    <w:p w14:paraId="27EA3DF9" w14:textId="77777777" w:rsidR="00762EAA" w:rsidRPr="00BA4651" w:rsidRDefault="00762EAA" w:rsidP="00762EAA">
      <w:pPr>
        <w:rPr>
          <w:rFonts w:ascii="Tahoma" w:hAnsi="Tahoma" w:cs="Tahoma"/>
          <w:lang w:val="el-GR"/>
        </w:rPr>
      </w:pPr>
      <w:r w:rsidRPr="00BA4651">
        <w:rPr>
          <w:rFonts w:ascii="Tahoma" w:hAnsi="Tahoma" w:cs="Tahoma"/>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A4651">
        <w:rPr>
          <w:rStyle w:val="WW-FootnoteReference9"/>
          <w:rFonts w:ascii="Tahoma" w:hAnsi="Tahoma" w:cs="Tahoma"/>
          <w:lang w:val="el-GR" w:eastAsia="el-GR"/>
        </w:rPr>
        <w:footnoteReference w:id="34"/>
      </w:r>
      <w:r w:rsidRPr="00BA4651">
        <w:rPr>
          <w:rStyle w:val="WW-FootnoteReference9"/>
          <w:rFonts w:ascii="Tahoma" w:hAnsi="Tahoma" w:cs="Tahoma"/>
          <w:lang w:val="el-GR" w:eastAsia="el-GR"/>
        </w:rPr>
        <w:t>.</w:t>
      </w:r>
    </w:p>
    <w:p w14:paraId="60584CED" w14:textId="77777777" w:rsidR="00762EAA" w:rsidRPr="00BA4651" w:rsidRDefault="00762EAA" w:rsidP="00762EAA">
      <w:pPr>
        <w:rPr>
          <w:rFonts w:ascii="Tahoma" w:hAnsi="Tahoma" w:cs="Tahoma"/>
          <w:lang w:val="el-GR"/>
        </w:rPr>
      </w:pPr>
      <w:r w:rsidRPr="00BA4651">
        <w:rPr>
          <w:rFonts w:ascii="Tahoma" w:hAnsi="Tahoma" w:cs="Tahoma"/>
          <w:lang w:val="el-GR"/>
        </w:rPr>
        <w:t xml:space="preserve">Οι υπέρ τρίτων κρατήσεις υπόκεινται στο εκάστοτε ισχύον αναλογικό τέλος χαρτοσήμου και </w:t>
      </w:r>
      <w:r w:rsidR="001968A4" w:rsidRPr="00BA4651">
        <w:rPr>
          <w:rFonts w:ascii="Tahoma" w:hAnsi="Tahoma" w:cs="Tahoma"/>
          <w:lang w:val="el-GR"/>
        </w:rPr>
        <w:t>στην επ’ αυτού εισφορά υπέρ ΟΓΑ.</w:t>
      </w:r>
    </w:p>
    <w:p w14:paraId="368C0746" w14:textId="77777777" w:rsidR="00762EAA" w:rsidRPr="00BA4651" w:rsidRDefault="00762EAA" w:rsidP="00762EAA">
      <w:pPr>
        <w:rPr>
          <w:rFonts w:ascii="Tahoma" w:hAnsi="Tahoma" w:cs="Tahoma"/>
          <w:lang w:val="el-GR"/>
        </w:rPr>
      </w:pPr>
      <w:r w:rsidRPr="00BA4651">
        <w:rPr>
          <w:rFonts w:ascii="Tahoma" w:hAnsi="Tahoma" w:cs="Tahoma"/>
          <w:lang w:val="el-GR"/>
        </w:rPr>
        <w:t>Οι προσφερόμενες τιμές είναι σταθερές καθ’ όλη τη διάρκεια της σύμβασης και δεν αναπροσαρμόζονται</w:t>
      </w:r>
    </w:p>
    <w:p w14:paraId="34FFE6D7" w14:textId="77777777" w:rsidR="001968A4" w:rsidRPr="00BA4651" w:rsidRDefault="00762EAA" w:rsidP="00762EAA">
      <w:pPr>
        <w:rPr>
          <w:rFonts w:ascii="Tahoma" w:hAnsi="Tahoma" w:cs="Tahoma"/>
          <w:lang w:val="el-GR"/>
        </w:rPr>
      </w:pPr>
      <w:r w:rsidRPr="00BA4651">
        <w:rPr>
          <w:rFonts w:ascii="Tahoma" w:hAnsi="Tahoma" w:cs="Tahoma"/>
          <w:lang w:val="el-GR"/>
        </w:rPr>
        <w:t xml:space="preserve">Ως απαράδεκτες θα απορρίπτονται προσφορές στις οποίες: </w:t>
      </w:r>
    </w:p>
    <w:p w14:paraId="58479AD9" w14:textId="77777777" w:rsidR="001968A4" w:rsidRPr="00BA4651" w:rsidRDefault="00762EAA" w:rsidP="00762EAA">
      <w:pPr>
        <w:rPr>
          <w:rFonts w:ascii="Tahoma" w:hAnsi="Tahoma" w:cs="Tahoma"/>
          <w:lang w:val="el-GR"/>
        </w:rPr>
      </w:pPr>
      <w:r w:rsidRPr="00BA4651">
        <w:rPr>
          <w:rFonts w:ascii="Tahoma" w:hAnsi="Tahoma" w:cs="Tahoma"/>
          <w:lang w:val="el-GR"/>
        </w:rPr>
        <w:t xml:space="preserve">α) δεν δίνεται τιμή σε ΕΥΡΩ ή καθορίζεται  σχέση ΕΥΡΩ προς ξένο νόμισμα, </w:t>
      </w:r>
    </w:p>
    <w:p w14:paraId="4E0C6161" w14:textId="77777777" w:rsidR="001968A4" w:rsidRPr="00BA4651" w:rsidRDefault="00762EAA" w:rsidP="00762EAA">
      <w:pPr>
        <w:rPr>
          <w:rFonts w:ascii="Tahoma" w:hAnsi="Tahoma" w:cs="Tahoma"/>
          <w:lang w:val="el-GR"/>
        </w:rPr>
      </w:pPr>
      <w:r w:rsidRPr="00BA4651">
        <w:rPr>
          <w:rFonts w:ascii="Tahoma" w:hAnsi="Tahoma" w:cs="Tahoma"/>
          <w:lang w:val="el-GR"/>
        </w:rPr>
        <w:t xml:space="preserve">β) δεν προκύπτει με σαφήνεια η προσφερόμενη τιμή, με την επιφύλαξη του άρθρου 102 του ν. 4412/2016 και </w:t>
      </w:r>
    </w:p>
    <w:p w14:paraId="4C00AB51" w14:textId="77777777" w:rsidR="00762EAA" w:rsidRPr="00BA4651" w:rsidRDefault="00762EAA" w:rsidP="00762EAA">
      <w:pPr>
        <w:rPr>
          <w:rFonts w:ascii="Tahoma" w:hAnsi="Tahoma" w:cs="Tahoma"/>
          <w:lang w:val="el-GR"/>
        </w:rPr>
      </w:pPr>
      <w:r w:rsidRPr="00BA4651">
        <w:rPr>
          <w:rFonts w:ascii="Tahoma" w:hAnsi="Tahoma" w:cs="Tahoma"/>
          <w:lang w:val="el-GR"/>
        </w:rPr>
        <w:t xml:space="preserve">γ) η τιμή υπερβαίνει τον προϋπολογισμό της σύμβασης που καθορίζεται </w:t>
      </w:r>
      <w:r w:rsidR="001968A4" w:rsidRPr="00BA4651">
        <w:rPr>
          <w:rFonts w:ascii="Tahoma" w:hAnsi="Tahoma" w:cs="Tahoma"/>
          <w:lang w:val="el-GR"/>
        </w:rPr>
        <w:t>στην παρούσα</w:t>
      </w:r>
      <w:r w:rsidRPr="00BA4651">
        <w:rPr>
          <w:rFonts w:ascii="Tahoma" w:hAnsi="Tahoma" w:cs="Tahoma"/>
          <w:lang w:val="el-GR"/>
        </w:rPr>
        <w:t xml:space="preserve"> διακήρυξης. </w:t>
      </w:r>
    </w:p>
    <w:p w14:paraId="50B91D8A" w14:textId="77777777" w:rsidR="00762EAA" w:rsidRPr="00BA4651" w:rsidRDefault="00762EAA" w:rsidP="00252E61">
      <w:pPr>
        <w:rPr>
          <w:rFonts w:ascii="Tahoma" w:hAnsi="Tahoma" w:cs="Tahoma"/>
          <w:i/>
          <w:iCs/>
          <w:color w:val="5B9BD5"/>
          <w:lang w:val="el-GR" w:eastAsia="el-GR"/>
        </w:rPr>
      </w:pPr>
      <w:r w:rsidRPr="00BA4651">
        <w:rPr>
          <w:rFonts w:ascii="Tahoma" w:hAnsi="Tahoma" w:cs="Tahoma"/>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68AF0C2D" w14:textId="77777777" w:rsidR="00762EAA" w:rsidRPr="00BA4651" w:rsidRDefault="00762EAA" w:rsidP="00762EAA">
      <w:pPr>
        <w:pStyle w:val="3"/>
        <w:rPr>
          <w:rFonts w:ascii="Tahoma" w:hAnsi="Tahoma" w:cs="Tahoma"/>
          <w:lang w:val="el-GR"/>
        </w:rPr>
      </w:pPr>
      <w:bookmarkStart w:id="49" w:name="_Toc89937032"/>
      <w:r w:rsidRPr="00BA4651">
        <w:rPr>
          <w:rFonts w:ascii="Tahoma" w:hAnsi="Tahoma" w:cs="Tahoma"/>
          <w:lang w:val="el-GR"/>
        </w:rPr>
        <w:t>2.4.5</w:t>
      </w:r>
      <w:r w:rsidRPr="00BA4651">
        <w:rPr>
          <w:rFonts w:ascii="Tahoma" w:hAnsi="Tahoma" w:cs="Tahoma"/>
          <w:lang w:val="el-GR"/>
        </w:rPr>
        <w:tab/>
        <w:t>Χρόνος ισχύος των προσφορών</w:t>
      </w:r>
      <w:bookmarkEnd w:id="49"/>
      <w:r w:rsidRPr="00BA4651">
        <w:rPr>
          <w:rFonts w:ascii="Tahoma" w:hAnsi="Tahoma" w:cs="Tahoma"/>
          <w:lang w:val="el-GR"/>
        </w:rPr>
        <w:t xml:space="preserve"> </w:t>
      </w:r>
    </w:p>
    <w:p w14:paraId="1E72FA68" w14:textId="77777777" w:rsidR="00762EAA" w:rsidRPr="00BA4651" w:rsidRDefault="00762EAA" w:rsidP="00252E61">
      <w:pPr>
        <w:rPr>
          <w:rFonts w:ascii="Tahoma" w:hAnsi="Tahoma" w:cs="Tahoma"/>
          <w:lang w:val="el-GR"/>
        </w:rPr>
      </w:pPr>
      <w:r w:rsidRPr="00BA4651">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00B561CD" w:rsidRPr="00BA4651">
        <w:rPr>
          <w:rFonts w:ascii="Tahoma" w:hAnsi="Tahoma" w:cs="Tahoma"/>
          <w:lang w:val="el-GR" w:eastAsia="el-GR"/>
        </w:rPr>
        <w:t>(12) δώδεκα</w:t>
      </w:r>
      <w:r w:rsidRPr="00BA4651">
        <w:rPr>
          <w:rFonts w:ascii="Tahoma" w:hAnsi="Tahoma" w:cs="Tahoma"/>
          <w:lang w:val="el-GR" w:eastAsia="el-GR"/>
        </w:rPr>
        <w:t xml:space="preserve"> μηνών από </w:t>
      </w:r>
      <w:r w:rsidR="00B561CD" w:rsidRPr="00BA4651">
        <w:rPr>
          <w:rFonts w:ascii="Tahoma" w:hAnsi="Tahoma" w:cs="Tahoma"/>
          <w:lang w:val="el-GR" w:eastAsia="el-GR"/>
        </w:rPr>
        <w:t>την επόμενη της καταληκτικής ημερομηνίας υποβολής τους.</w:t>
      </w:r>
    </w:p>
    <w:p w14:paraId="3BFD3C60" w14:textId="77777777" w:rsidR="00762EAA" w:rsidRPr="00BA4651" w:rsidRDefault="00762EAA" w:rsidP="00762EAA">
      <w:pPr>
        <w:rPr>
          <w:rFonts w:ascii="Tahoma" w:hAnsi="Tahoma" w:cs="Tahoma"/>
          <w:lang w:val="el-GR"/>
        </w:rPr>
      </w:pPr>
      <w:r w:rsidRPr="00BA4651">
        <w:rPr>
          <w:rFonts w:ascii="Tahoma" w:hAnsi="Tahoma" w:cs="Tahoma"/>
          <w:lang w:val="el-GR" w:eastAsia="el-GR"/>
        </w:rPr>
        <w:t>Προσφορά η οποία ορίζει χρόνο ισχύος μικρότερο από τον ανωτέρω προβλεπόμενο απορρίπτεται.</w:t>
      </w:r>
    </w:p>
    <w:p w14:paraId="7D020B7C" w14:textId="77777777" w:rsidR="00762EAA" w:rsidRPr="00BA4651" w:rsidRDefault="00762EAA" w:rsidP="00762EAA">
      <w:pPr>
        <w:rPr>
          <w:rFonts w:ascii="Tahoma" w:hAnsi="Tahoma" w:cs="Tahoma"/>
          <w:lang w:val="el-GR" w:eastAsia="el-GR"/>
        </w:rPr>
      </w:pPr>
      <w:r w:rsidRPr="00BA4651">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BA4651">
        <w:rPr>
          <w:rFonts w:ascii="Tahoma" w:hAnsi="Tahoma" w:cs="Tahoma"/>
          <w:lang w:val="el-GR"/>
        </w:rPr>
        <w:t xml:space="preserve">την παράγραφο </w:t>
      </w:r>
      <w:r w:rsidRPr="00BA4651">
        <w:rPr>
          <w:rFonts w:ascii="Tahoma" w:hAnsi="Tahoma" w:cs="Tahoma"/>
          <w:lang w:val="el-GR" w:eastAsia="el-GR"/>
        </w:rPr>
        <w:t xml:space="preserve">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w:t>
      </w:r>
      <w:r w:rsidRPr="00BA4651">
        <w:rPr>
          <w:rFonts w:ascii="Tahoma" w:hAnsi="Tahoma" w:cs="Tahoma"/>
          <w:lang w:val="el-GR" w:eastAsia="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27F815E" w14:textId="77777777" w:rsidR="00762EAA" w:rsidRPr="00BA4651" w:rsidRDefault="00762EAA" w:rsidP="00762EAA">
      <w:pPr>
        <w:rPr>
          <w:rFonts w:ascii="Tahoma" w:hAnsi="Tahoma" w:cs="Tahoma"/>
          <w:lang w:val="el-GR" w:eastAsia="el-GR"/>
        </w:rPr>
      </w:pPr>
      <w:r w:rsidRPr="00BA4651">
        <w:rPr>
          <w:rFonts w:ascii="Tahoma" w:hAnsi="Tahoma"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0092CD97"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Pr="00BA4651">
        <w:rPr>
          <w:rStyle w:val="00"/>
          <w:rFonts w:ascii="Tahoma" w:hAnsi="Tahoma" w:cs="Tahoma"/>
          <w:lang w:val="el-GR"/>
        </w:rPr>
        <w:footnoteReference w:id="35"/>
      </w:r>
      <w:r w:rsidRPr="00BA4651">
        <w:rPr>
          <w:rFonts w:ascii="Tahoma" w:hAnsi="Tahoma" w:cs="Tahoma"/>
          <w:lang w:val="el-GR"/>
        </w:rPr>
        <w:t>.</w:t>
      </w:r>
    </w:p>
    <w:p w14:paraId="1AE5D68D" w14:textId="77777777" w:rsidR="00762EAA" w:rsidRPr="00BA4651" w:rsidRDefault="00762EAA" w:rsidP="00762EAA">
      <w:pPr>
        <w:pStyle w:val="3"/>
        <w:rPr>
          <w:rFonts w:ascii="Tahoma" w:hAnsi="Tahoma" w:cs="Tahoma"/>
          <w:vertAlign w:val="superscript"/>
          <w:lang w:val="el-GR"/>
        </w:rPr>
      </w:pPr>
      <w:bookmarkStart w:id="50" w:name="_Toc89937033"/>
      <w:r w:rsidRPr="00BA4651">
        <w:rPr>
          <w:rFonts w:ascii="Tahoma" w:hAnsi="Tahoma" w:cs="Tahoma"/>
          <w:lang w:val="el-GR"/>
        </w:rPr>
        <w:t>2.4.6</w:t>
      </w:r>
      <w:r w:rsidRPr="00BA4651">
        <w:rPr>
          <w:rFonts w:ascii="Tahoma" w:hAnsi="Tahoma" w:cs="Tahoma"/>
          <w:lang w:val="el-GR"/>
        </w:rPr>
        <w:tab/>
        <w:t>Λόγοι απόρριψης προσφορών</w:t>
      </w:r>
      <w:r w:rsidRPr="00BA4651">
        <w:rPr>
          <w:rFonts w:ascii="Tahoma" w:hAnsi="Tahoma" w:cs="Tahoma"/>
          <w:vertAlign w:val="superscript"/>
        </w:rPr>
        <w:footnoteReference w:id="36"/>
      </w:r>
      <w:bookmarkEnd w:id="50"/>
    </w:p>
    <w:p w14:paraId="7E6497A4" w14:textId="77777777" w:rsidR="00762EAA" w:rsidRPr="00BA4651" w:rsidRDefault="00762EAA" w:rsidP="00762EAA">
      <w:pPr>
        <w:rPr>
          <w:rFonts w:ascii="Tahoma" w:hAnsi="Tahoma" w:cs="Tahoma"/>
          <w:lang w:val="el-GR"/>
        </w:rPr>
      </w:pPr>
      <w:r w:rsidRPr="00BA4651">
        <w:rPr>
          <w:rFonts w:ascii="Tahoma" w:hAnsi="Tahoma" w:cs="Tahoma"/>
          <w:lang w:val="en-US"/>
        </w:rPr>
        <w:t>H</w:t>
      </w:r>
      <w:r w:rsidRPr="00BA4651">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41A71AA" w14:textId="77777777" w:rsidR="00762EAA" w:rsidRPr="00BA4651" w:rsidRDefault="00986C53" w:rsidP="00762EAA">
      <w:pPr>
        <w:rPr>
          <w:rFonts w:ascii="Tahoma" w:hAnsi="Tahoma" w:cs="Tahoma"/>
          <w:lang w:val="el-GR"/>
        </w:rPr>
      </w:pPr>
      <w:r w:rsidRPr="00BA4651">
        <w:rPr>
          <w:rFonts w:ascii="Tahoma" w:hAnsi="Tahoma" w:cs="Tahoma"/>
          <w:lang w:val="el-GR"/>
        </w:rPr>
        <w:t>1</w:t>
      </w:r>
      <w:r w:rsidR="00762EAA" w:rsidRPr="00BA4651">
        <w:rPr>
          <w:rFonts w:ascii="Tahoma" w:hAnsi="Tahoma" w:cs="Tahoma"/>
          <w:lang w:val="el-GR"/>
        </w:rPr>
        <w:t>)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762EAA" w:rsidRPr="00BA4651">
        <w:rPr>
          <w:rStyle w:val="WW-FootnoteReference7"/>
          <w:rFonts w:ascii="Tahoma" w:hAnsi="Tahoma" w:cs="Tahoma"/>
          <w:lang w:val="el-GR"/>
        </w:rPr>
        <w:footnoteReference w:id="37"/>
      </w:r>
      <w:r w:rsidR="00762EAA" w:rsidRPr="00BA4651">
        <w:rPr>
          <w:rFonts w:ascii="Tahoma" w:hAnsi="Tahoma" w:cs="Tahoma"/>
          <w:lang w:val="el-GR"/>
        </w:rPr>
        <w:t xml:space="preserve"> </w:t>
      </w:r>
    </w:p>
    <w:p w14:paraId="35876B63" w14:textId="77777777" w:rsidR="00762EAA" w:rsidRPr="00BA4651" w:rsidRDefault="00986C53" w:rsidP="00762EAA">
      <w:pPr>
        <w:rPr>
          <w:rFonts w:ascii="Tahoma" w:hAnsi="Tahoma" w:cs="Tahoma"/>
          <w:lang w:val="el-GR"/>
        </w:rPr>
      </w:pPr>
      <w:r w:rsidRPr="00BA4651">
        <w:rPr>
          <w:rFonts w:ascii="Tahoma" w:hAnsi="Tahoma" w:cs="Tahoma"/>
          <w:lang w:val="el-GR"/>
        </w:rPr>
        <w:t>2</w:t>
      </w:r>
      <w:r w:rsidR="00762EAA" w:rsidRPr="00BA4651">
        <w:rPr>
          <w:rFonts w:ascii="Tahoma" w:hAnsi="Tahoma" w:cs="Tahoma"/>
          <w:lang w:val="el-GR"/>
        </w:rPr>
        <w:t>)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272F8CB5" w14:textId="77777777" w:rsidR="00762EAA" w:rsidRPr="00BA4651" w:rsidRDefault="00986C53" w:rsidP="00762EAA">
      <w:pPr>
        <w:rPr>
          <w:rFonts w:ascii="Tahoma" w:hAnsi="Tahoma" w:cs="Tahoma"/>
          <w:lang w:val="el-GR"/>
        </w:rPr>
      </w:pPr>
      <w:r w:rsidRPr="00BA4651">
        <w:rPr>
          <w:rFonts w:ascii="Tahoma" w:hAnsi="Tahoma" w:cs="Tahoma"/>
          <w:lang w:val="el-GR"/>
        </w:rPr>
        <w:t>3</w:t>
      </w:r>
      <w:r w:rsidR="00762EAA" w:rsidRPr="00BA4651">
        <w:rPr>
          <w:rFonts w:ascii="Tahoma" w:hAnsi="Tahoma" w:cs="Tahoma"/>
          <w:lang w:val="el-GR"/>
        </w:rPr>
        <w:t>)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6635CA20"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4)η οποία είναι εναλλακτική προσφορά,</w:t>
      </w:r>
    </w:p>
    <w:p w14:paraId="38982DAE"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5)η οποία υποβάλλεται από έναν προσφέροντα που έχει υποβάλλει δύο ή περισσότερες προσφορές. </w:t>
      </w:r>
      <w:r w:rsidRPr="00BA4651">
        <w:rPr>
          <w:rFonts w:ascii="Tahoma" w:hAnsi="Tahoma" w:cs="Tahoma"/>
          <w:lang w:val="el-GR"/>
        </w:rPr>
        <w:t>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Pr="00BA4651">
        <w:rPr>
          <w:rFonts w:ascii="Tahoma" w:hAnsi="Tahoma" w:cs="Tahoma"/>
          <w:szCs w:val="22"/>
          <w:lang w:val="el-GR"/>
        </w:rPr>
        <w:t>.</w:t>
      </w:r>
    </w:p>
    <w:p w14:paraId="411D2FF2"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6)η οποία είναι υπό αίρεση,</w:t>
      </w:r>
    </w:p>
    <w:p w14:paraId="17C5388C"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7)η οποία θέτει όρο αναπροσαρμογής,</w:t>
      </w:r>
    </w:p>
    <w:p w14:paraId="04172057"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8)για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w:t>
      </w:r>
      <w:r w:rsidRPr="00BA4651">
        <w:rPr>
          <w:rFonts w:ascii="Tahoma" w:hAnsi="Tahoma" w:cs="Tahoma"/>
          <w:szCs w:val="22"/>
          <w:lang w:val="el-GR"/>
        </w:rPr>
        <w:lastRenderedPageBreak/>
        <w:t>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640560B" w14:textId="77777777" w:rsidR="00986C53" w:rsidRPr="00BA4651" w:rsidRDefault="00986C53" w:rsidP="00986C53">
      <w:pPr>
        <w:spacing w:before="120"/>
        <w:rPr>
          <w:rFonts w:ascii="Tahoma" w:hAnsi="Tahoma" w:cs="Tahoma"/>
          <w:szCs w:val="22"/>
          <w:lang w:val="el-GR"/>
        </w:rPr>
      </w:pPr>
      <w:r w:rsidRPr="00BA4651">
        <w:rPr>
          <w:rFonts w:ascii="Tahoma" w:hAnsi="Tahoma" w:cs="Tahoma"/>
          <w:lang w:val="el-GR"/>
        </w:rPr>
        <w:t>9)εφόσον διαπιστωθεί ότι είναι ασυνήθιστα χαμηλή διότι δε συμμορφώνεται με τις ισχύουσες  υποχρεώσεις της παρ. 2 του άρθρου 18 του ν.4412/2016</w:t>
      </w:r>
      <w:r w:rsidRPr="00BA4651">
        <w:rPr>
          <w:rFonts w:ascii="Tahoma" w:hAnsi="Tahoma" w:cs="Tahoma"/>
          <w:szCs w:val="22"/>
          <w:lang w:val="el-GR"/>
        </w:rPr>
        <w:t>,</w:t>
      </w:r>
    </w:p>
    <w:p w14:paraId="6D318C74" w14:textId="77777777" w:rsidR="00986C53" w:rsidRPr="00BA4651" w:rsidRDefault="00986C53" w:rsidP="00986C53">
      <w:pPr>
        <w:spacing w:before="120"/>
        <w:rPr>
          <w:rFonts w:ascii="Tahoma" w:hAnsi="Tahoma" w:cs="Tahoma"/>
          <w:szCs w:val="22"/>
          <w:lang w:val="el-GR"/>
        </w:rPr>
      </w:pPr>
      <w:r w:rsidRPr="00BA4651">
        <w:rPr>
          <w:rFonts w:ascii="Tahoma" w:hAnsi="Tahoma" w:cs="Tahoma"/>
          <w:lang w:val="el-GR"/>
        </w:rPr>
        <w:t>10)η οποία παρουσιάζει αποκλίσεις ως προς τους όρους και τις τεχνικές προδιαγραφές της σύμβασης</w:t>
      </w:r>
      <w:r w:rsidRPr="00BA4651">
        <w:rPr>
          <w:rFonts w:ascii="Tahoma" w:hAnsi="Tahoma" w:cs="Tahoma"/>
          <w:szCs w:val="22"/>
          <w:lang w:val="el-GR"/>
        </w:rPr>
        <w:t>,</w:t>
      </w:r>
    </w:p>
    <w:p w14:paraId="20E641A4"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11)η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C710207" w14:textId="77777777" w:rsidR="00986C53" w:rsidRPr="00BA4651" w:rsidRDefault="00986C53" w:rsidP="00986C53">
      <w:pPr>
        <w:spacing w:before="120"/>
        <w:rPr>
          <w:rFonts w:ascii="Tahoma" w:hAnsi="Tahoma" w:cs="Tahoma"/>
          <w:szCs w:val="22"/>
          <w:lang w:val="el-GR"/>
        </w:rPr>
      </w:pPr>
      <w:r w:rsidRPr="00BA4651">
        <w:rPr>
          <w:rFonts w:ascii="Tahoma" w:hAnsi="Tahoma" w:cs="Tahoma"/>
          <w:szCs w:val="22"/>
          <w:lang w:val="el-GR"/>
        </w:rPr>
        <w:t xml:space="preserve">12)εάν από τα δικαιολογητικά του άρθρου 103 του ν. 4412/2016, που προσκομίζονται από τον προσωρινό ανάδοχο, δεν αποδεικνύεται </w:t>
      </w:r>
      <w:r w:rsidRPr="00BA4651">
        <w:rPr>
          <w:rFonts w:ascii="Tahoma" w:hAnsi="Tahoma" w:cs="Tahoma"/>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56678B07" w14:textId="77777777" w:rsidR="00762EAA" w:rsidRPr="00BA4651" w:rsidRDefault="00986C53" w:rsidP="0083411E">
      <w:pPr>
        <w:spacing w:before="120"/>
        <w:rPr>
          <w:rFonts w:ascii="Tahoma" w:hAnsi="Tahoma" w:cs="Tahoma"/>
          <w:szCs w:val="22"/>
          <w:lang w:val="el-GR"/>
        </w:rPr>
      </w:pPr>
      <w:r w:rsidRPr="00BA4651">
        <w:rPr>
          <w:rFonts w:ascii="Tahoma" w:hAnsi="Tahoma" w:cs="Tahoma"/>
          <w:szCs w:val="22"/>
          <w:lang w:val="el-GR" w:eastAsia="el-GR"/>
        </w:rPr>
        <w:t>13)εάν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BA4651">
        <w:rPr>
          <w:rFonts w:ascii="Tahoma" w:hAnsi="Tahoma" w:cs="Tahoma"/>
          <w:lang w:val="el-GR"/>
        </w:rPr>
        <w:t>.</w:t>
      </w:r>
    </w:p>
    <w:p w14:paraId="5D4D6621" w14:textId="77777777" w:rsidR="00762EAA" w:rsidRPr="00BA4651" w:rsidRDefault="00762EAA" w:rsidP="00762EAA">
      <w:pPr>
        <w:pStyle w:val="1"/>
        <w:tabs>
          <w:tab w:val="left" w:pos="567"/>
        </w:tabs>
        <w:ind w:left="567" w:hanging="567"/>
        <w:rPr>
          <w:rFonts w:ascii="Tahoma" w:hAnsi="Tahoma" w:cs="Tahoma"/>
          <w:lang w:val="el-GR"/>
        </w:rPr>
      </w:pPr>
      <w:bookmarkStart w:id="51" w:name="_Toc89937034"/>
      <w:r w:rsidRPr="00BA4651">
        <w:rPr>
          <w:rFonts w:ascii="Tahoma" w:hAnsi="Tahoma" w:cs="Tahoma"/>
          <w:lang w:val="el-GR"/>
        </w:rPr>
        <w:lastRenderedPageBreak/>
        <w:t>3.</w:t>
      </w:r>
      <w:r w:rsidRPr="00BA4651">
        <w:rPr>
          <w:rFonts w:ascii="Tahoma" w:hAnsi="Tahoma" w:cs="Tahoma"/>
          <w:lang w:val="el-GR"/>
        </w:rPr>
        <w:tab/>
        <w:t>ΔΙΕΝΕΡΓΕΙΑ ΔΙΑΔΙΚΑΣΙΑΣ - ΑΞΙΟΛΟΓΗΣΗ ΠΡΟΣΦΟΡΩΝ</w:t>
      </w:r>
      <w:bookmarkEnd w:id="51"/>
      <w:r w:rsidRPr="00BA4651">
        <w:rPr>
          <w:rFonts w:ascii="Tahoma" w:hAnsi="Tahoma" w:cs="Tahoma"/>
          <w:lang w:val="el-GR"/>
        </w:rPr>
        <w:t xml:space="preserve">  </w:t>
      </w:r>
    </w:p>
    <w:p w14:paraId="7D53F0FA" w14:textId="77777777" w:rsidR="00762EAA" w:rsidRPr="00BA4651" w:rsidRDefault="00762EAA" w:rsidP="00762EAA">
      <w:pPr>
        <w:keepNext/>
        <w:pBdr>
          <w:bottom w:val="single" w:sz="8" w:space="1" w:color="000080"/>
        </w:pBdr>
        <w:tabs>
          <w:tab w:val="left" w:pos="567"/>
        </w:tabs>
        <w:spacing w:before="240" w:after="60"/>
        <w:ind w:left="567" w:hanging="567"/>
        <w:textAlignment w:val="baseline"/>
        <w:outlineLvl w:val="1"/>
        <w:rPr>
          <w:rFonts w:ascii="Tahoma" w:hAnsi="Tahoma" w:cs="Tahoma"/>
          <w:b/>
          <w:color w:val="002060"/>
          <w:kern w:val="1"/>
          <w:sz w:val="24"/>
          <w:szCs w:val="22"/>
          <w:lang w:val="el-GR" w:eastAsia="ar-SA"/>
        </w:rPr>
      </w:pPr>
      <w:bookmarkStart w:id="52" w:name="__RefHeading___Toc13752319"/>
      <w:r w:rsidRPr="00BA4651">
        <w:rPr>
          <w:rFonts w:ascii="Tahoma" w:hAnsi="Tahoma" w:cs="Tahoma"/>
          <w:b/>
          <w:color w:val="002060"/>
          <w:sz w:val="24"/>
          <w:szCs w:val="22"/>
          <w:lang w:val="el-GR" w:eastAsia="ar-SA"/>
        </w:rPr>
        <w:t xml:space="preserve">3.1 </w:t>
      </w:r>
      <w:r w:rsidRPr="00BA4651">
        <w:rPr>
          <w:rFonts w:ascii="Tahoma" w:hAnsi="Tahoma" w:cs="Tahoma"/>
          <w:b/>
          <w:color w:val="002060"/>
          <w:sz w:val="24"/>
          <w:szCs w:val="22"/>
          <w:lang w:val="el-GR" w:eastAsia="ar-SA"/>
        </w:rPr>
        <w:tab/>
        <w:t>Αποσφράγιση και αξιολόγηση προσφορών</w:t>
      </w:r>
      <w:bookmarkEnd w:id="52"/>
      <w:r w:rsidRPr="00BA4651">
        <w:rPr>
          <w:rFonts w:ascii="Tahoma" w:hAnsi="Tahoma" w:cs="Tahoma"/>
          <w:b/>
          <w:color w:val="002060"/>
          <w:sz w:val="24"/>
          <w:szCs w:val="22"/>
          <w:lang w:val="el-GR" w:eastAsia="ar-SA"/>
        </w:rPr>
        <w:t xml:space="preserve"> </w:t>
      </w:r>
    </w:p>
    <w:p w14:paraId="1850A3BB" w14:textId="77777777" w:rsidR="00762EAA" w:rsidRPr="00BA4651" w:rsidRDefault="00762EAA" w:rsidP="00762EAA">
      <w:pPr>
        <w:keepNext/>
        <w:spacing w:before="240" w:after="60"/>
        <w:ind w:left="567" w:hanging="567"/>
        <w:outlineLvl w:val="2"/>
        <w:rPr>
          <w:rFonts w:ascii="Tahoma" w:hAnsi="Tahoma" w:cs="Tahoma"/>
          <w:b/>
          <w:bCs/>
          <w:kern w:val="1"/>
          <w:szCs w:val="26"/>
          <w:lang w:val="el-GR" w:eastAsia="ar-SA"/>
        </w:rPr>
      </w:pPr>
      <w:bookmarkStart w:id="53" w:name="__RefHeading___Toc13752320"/>
      <w:bookmarkEnd w:id="53"/>
      <w:r w:rsidRPr="00BA4651">
        <w:rPr>
          <w:rFonts w:ascii="Tahoma" w:hAnsi="Tahoma" w:cs="Tahoma"/>
          <w:b/>
          <w:bCs/>
          <w:kern w:val="1"/>
          <w:szCs w:val="26"/>
          <w:lang w:val="el-GR" w:eastAsia="ar-SA"/>
        </w:rPr>
        <w:t>3.1.1</w:t>
      </w:r>
      <w:r w:rsidRPr="00BA4651">
        <w:rPr>
          <w:rFonts w:ascii="Tahoma" w:hAnsi="Tahoma" w:cs="Tahoma"/>
          <w:b/>
          <w:bCs/>
          <w:kern w:val="1"/>
          <w:szCs w:val="26"/>
          <w:lang w:val="el-GR" w:eastAsia="ar-SA"/>
        </w:rPr>
        <w:tab/>
        <w:t>Ηλεκτρονική αποσφράγιση προσφορών</w:t>
      </w:r>
    </w:p>
    <w:p w14:paraId="68A5E89D"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kern w:val="1"/>
          <w:lang w:val="el-GR" w:eastAsia="ar-SA"/>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w:t>
      </w:r>
      <w:r w:rsidRPr="00BA4651">
        <w:rPr>
          <w:rFonts w:ascii="Tahoma" w:hAnsi="Tahoma" w:cs="Tahoma"/>
          <w:kern w:val="1"/>
          <w:vertAlign w:val="superscript"/>
          <w:lang w:val="el-GR" w:eastAsia="ar-SA"/>
        </w:rPr>
        <w:footnoteReference w:id="38"/>
      </w:r>
      <w:r w:rsidRPr="00BA4651">
        <w:rPr>
          <w:rFonts w:ascii="Tahoma" w:hAnsi="Tahoma" w:cs="Tahoma"/>
          <w:kern w:val="1"/>
          <w:lang w:val="el-GR" w:eastAsia="ar-SA"/>
        </w:rPr>
        <w:t xml:space="preserve">, </w:t>
      </w:r>
      <w:r w:rsidRPr="00BA4651">
        <w:rPr>
          <w:rFonts w:ascii="Tahoma" w:hAnsi="Tahoma" w:cs="Tahoma"/>
          <w:b/>
          <w:kern w:val="1"/>
          <w:lang w:val="el-GR" w:eastAsia="ar-SA"/>
        </w:rPr>
        <w:t>εφεξής Επιτροπή Διαγωνισμού</w:t>
      </w:r>
      <w:r w:rsidRPr="00BA4651">
        <w:rPr>
          <w:rFonts w:ascii="Tahoma" w:hAnsi="Tahoma"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BA4651">
        <w:rPr>
          <w:rFonts w:ascii="Tahoma" w:hAnsi="Tahoma" w:cs="Tahoma"/>
          <w:kern w:val="1"/>
          <w:lang w:val="el-GR"/>
        </w:rPr>
        <w:t>ακολουθώντας τα εξής στάδια:</w:t>
      </w:r>
    </w:p>
    <w:p w14:paraId="3FD9CB44" w14:textId="629531F9" w:rsidR="006D0A02" w:rsidRPr="00BA4651" w:rsidRDefault="00762EAA" w:rsidP="006D0A02">
      <w:pPr>
        <w:pStyle w:val="afb"/>
        <w:numPr>
          <w:ilvl w:val="0"/>
          <w:numId w:val="18"/>
        </w:numPr>
        <w:textAlignment w:val="baseline"/>
        <w:rPr>
          <w:rFonts w:ascii="Tahoma" w:hAnsi="Tahoma" w:cs="Tahoma"/>
          <w:kern w:val="1"/>
          <w:lang w:val="el-GR" w:eastAsia="ar-SA"/>
        </w:rPr>
      </w:pPr>
      <w:r w:rsidRPr="00BA4651">
        <w:rPr>
          <w:rFonts w:ascii="Tahoma" w:hAnsi="Tahoma" w:cs="Tahoma"/>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6D0A02" w:rsidRPr="00BA4651">
        <w:rPr>
          <w:rFonts w:ascii="Tahoma" w:hAnsi="Tahoma" w:cs="Tahoma"/>
          <w:b/>
          <w:kern w:val="1"/>
          <w:lang w:val="el-GR" w:eastAsia="ar-SA"/>
        </w:rPr>
        <w:t>τέσσερις (4) εργάσιμες ημέρες</w:t>
      </w:r>
      <w:r w:rsidR="006D0A02" w:rsidRPr="00BA4651">
        <w:rPr>
          <w:rFonts w:ascii="Tahoma" w:hAnsi="Tahoma" w:cs="Tahoma"/>
          <w:kern w:val="1"/>
          <w:lang w:val="el-GR" w:eastAsia="ar-SA"/>
        </w:rPr>
        <w:t xml:space="preserve"> μετά την καταληκτική ημερομηνία προσφορών ήτοι </w:t>
      </w:r>
      <w:r w:rsidR="0032233D" w:rsidRPr="0032233D">
        <w:rPr>
          <w:rFonts w:ascii="Tahoma" w:hAnsi="Tahoma" w:cs="Tahoma"/>
          <w:b/>
          <w:kern w:val="1"/>
          <w:lang w:val="el-GR" w:eastAsia="ar-SA"/>
        </w:rPr>
        <w:t>21</w:t>
      </w:r>
      <w:r w:rsidR="006D0A02" w:rsidRPr="0032233D">
        <w:rPr>
          <w:rFonts w:ascii="Tahoma" w:hAnsi="Tahoma" w:cs="Tahoma"/>
          <w:b/>
          <w:kern w:val="1"/>
          <w:lang w:val="el-GR" w:eastAsia="ar-SA"/>
        </w:rPr>
        <w:t>-</w:t>
      </w:r>
      <w:r w:rsidR="0032233D" w:rsidRPr="0032233D">
        <w:rPr>
          <w:rFonts w:ascii="Tahoma" w:hAnsi="Tahoma" w:cs="Tahoma"/>
          <w:b/>
          <w:kern w:val="1"/>
          <w:lang w:val="el-GR" w:eastAsia="ar-SA"/>
        </w:rPr>
        <w:t>01</w:t>
      </w:r>
      <w:r w:rsidR="006D0A02" w:rsidRPr="0032233D">
        <w:rPr>
          <w:rFonts w:ascii="Tahoma" w:hAnsi="Tahoma" w:cs="Tahoma"/>
          <w:b/>
          <w:kern w:val="1"/>
          <w:lang w:val="el-GR" w:eastAsia="ar-SA"/>
        </w:rPr>
        <w:t>-</w:t>
      </w:r>
      <w:r w:rsidR="0032233D" w:rsidRPr="0032233D">
        <w:rPr>
          <w:rFonts w:ascii="Tahoma" w:hAnsi="Tahoma" w:cs="Tahoma"/>
          <w:b/>
          <w:kern w:val="1"/>
          <w:lang w:val="el-GR" w:eastAsia="ar-SA"/>
        </w:rPr>
        <w:t>202</w:t>
      </w:r>
      <w:r w:rsidR="00AF2ABB">
        <w:rPr>
          <w:rFonts w:ascii="Tahoma" w:hAnsi="Tahoma" w:cs="Tahoma"/>
          <w:b/>
          <w:kern w:val="1"/>
          <w:lang w:val="el-GR" w:eastAsia="ar-SA"/>
        </w:rPr>
        <w:t>2</w:t>
      </w:r>
      <w:r w:rsidR="006D0A02" w:rsidRPr="0032233D">
        <w:rPr>
          <w:rFonts w:ascii="Tahoma" w:hAnsi="Tahoma" w:cs="Tahoma"/>
          <w:kern w:val="1"/>
          <w:lang w:val="el-GR" w:eastAsia="ar-SA"/>
        </w:rPr>
        <w:t xml:space="preserve"> και ώρα </w:t>
      </w:r>
      <w:r w:rsidR="0032233D" w:rsidRPr="0032233D">
        <w:rPr>
          <w:rFonts w:ascii="Tahoma" w:hAnsi="Tahoma" w:cs="Tahoma"/>
          <w:b/>
          <w:kern w:val="1"/>
          <w:lang w:val="el-GR" w:eastAsia="ar-SA"/>
        </w:rPr>
        <w:t>14</w:t>
      </w:r>
      <w:r w:rsidR="006D0A02" w:rsidRPr="0032233D">
        <w:rPr>
          <w:rFonts w:ascii="Tahoma" w:hAnsi="Tahoma" w:cs="Tahoma"/>
          <w:b/>
          <w:kern w:val="1"/>
          <w:lang w:val="el-GR" w:eastAsia="ar-SA"/>
        </w:rPr>
        <w:t>:</w:t>
      </w:r>
      <w:r w:rsidR="0032233D" w:rsidRPr="0032233D">
        <w:rPr>
          <w:rFonts w:ascii="Tahoma" w:hAnsi="Tahoma" w:cs="Tahoma"/>
          <w:b/>
          <w:kern w:val="1"/>
          <w:lang w:val="el-GR" w:eastAsia="ar-SA"/>
        </w:rPr>
        <w:t>00</w:t>
      </w:r>
      <w:r w:rsidR="006D0A02" w:rsidRPr="0032233D">
        <w:rPr>
          <w:rFonts w:ascii="Tahoma" w:hAnsi="Tahoma" w:cs="Tahoma"/>
          <w:kern w:val="1"/>
          <w:lang w:val="el-GR" w:eastAsia="ar-SA"/>
        </w:rPr>
        <w:t>.</w:t>
      </w:r>
      <w:r w:rsidR="006D0A02" w:rsidRPr="00BA4651">
        <w:rPr>
          <w:rFonts w:ascii="Tahoma" w:hAnsi="Tahoma" w:cs="Tahoma"/>
          <w:kern w:val="1"/>
          <w:lang w:val="el-GR" w:eastAsia="ar-SA"/>
        </w:rPr>
        <w:t xml:space="preserve">  </w:t>
      </w:r>
    </w:p>
    <w:p w14:paraId="2157CFB0" w14:textId="77777777" w:rsidR="00762EAA" w:rsidRPr="00BA4651" w:rsidRDefault="00762EAA" w:rsidP="006D0A02">
      <w:pPr>
        <w:widowControl w:val="0"/>
        <w:spacing w:after="60"/>
        <w:textAlignment w:val="baseline"/>
        <w:rPr>
          <w:rFonts w:ascii="Tahoma" w:hAnsi="Tahoma" w:cs="Tahoma"/>
          <w:kern w:val="1"/>
          <w:lang w:val="el-GR" w:eastAsia="ar-SA"/>
        </w:rPr>
      </w:pPr>
      <w:r w:rsidRPr="00BA4651">
        <w:rPr>
          <w:rFonts w:ascii="Tahoma" w:hAnsi="Tahoma" w:cs="Tahoma"/>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40C76090" w14:textId="77777777" w:rsidR="00762EAA" w:rsidRPr="00BA4651" w:rsidRDefault="00762EAA" w:rsidP="00762EAA">
      <w:pPr>
        <w:textAlignment w:val="baseline"/>
        <w:rPr>
          <w:rFonts w:ascii="Tahoma" w:hAnsi="Tahoma" w:cs="Tahoma"/>
          <w:kern w:val="1"/>
          <w:lang w:val="el-GR" w:eastAsia="ar-SA"/>
        </w:rPr>
      </w:pPr>
    </w:p>
    <w:p w14:paraId="3BD0550C" w14:textId="77777777" w:rsidR="0031065F" w:rsidRPr="00BA4651" w:rsidRDefault="00762EAA" w:rsidP="0031065F">
      <w:pPr>
        <w:pStyle w:val="afb"/>
        <w:keepNext/>
        <w:numPr>
          <w:ilvl w:val="2"/>
          <w:numId w:val="5"/>
        </w:numPr>
        <w:spacing w:before="240" w:after="60"/>
        <w:outlineLvl w:val="2"/>
        <w:rPr>
          <w:rFonts w:ascii="Tahoma" w:hAnsi="Tahoma" w:cs="Tahoma"/>
          <w:b/>
          <w:bCs/>
          <w:szCs w:val="26"/>
          <w:lang w:val="el-GR" w:eastAsia="ar-SA"/>
        </w:rPr>
      </w:pPr>
      <w:bookmarkStart w:id="54" w:name="__RefHeading___Toc13752321"/>
      <w:bookmarkEnd w:id="54"/>
      <w:r w:rsidRPr="00BA4651">
        <w:rPr>
          <w:rFonts w:ascii="Tahoma" w:hAnsi="Tahoma" w:cs="Tahoma"/>
          <w:b/>
          <w:bCs/>
          <w:szCs w:val="26"/>
          <w:lang w:val="el-GR" w:eastAsia="ar-SA"/>
        </w:rPr>
        <w:t>Αξιολόγηση προσφορών</w:t>
      </w:r>
    </w:p>
    <w:p w14:paraId="425B73F1"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b/>
          <w:kern w:val="1"/>
          <w:lang w:val="el-GR" w:eastAsia="ar-SA"/>
        </w:rPr>
        <w:t>3.1.2.1</w:t>
      </w:r>
      <w:r w:rsidRPr="00BA4651">
        <w:rPr>
          <w:rFonts w:ascii="Tahoma" w:hAnsi="Tahoma" w:cs="Tahoma"/>
          <w:kern w:val="1"/>
          <w:lang w:val="el-GR" w:eastAsia="ar-S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497BC270" w14:textId="77777777" w:rsidR="00762EAA" w:rsidRPr="00BA4651" w:rsidRDefault="00762EAA" w:rsidP="00762EAA">
      <w:pPr>
        <w:textAlignment w:val="baseline"/>
        <w:rPr>
          <w:rFonts w:ascii="Tahoma" w:hAnsi="Tahoma" w:cs="Tahoma"/>
          <w:kern w:val="1"/>
          <w:lang w:val="el-GR" w:eastAsia="ar-SA"/>
        </w:rPr>
      </w:pPr>
      <w:r w:rsidRPr="00BA4651">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BA4651">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BA4651">
        <w:rPr>
          <w:rFonts w:ascii="Tahoma" w:hAnsi="Tahoma"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BDF0D05" w14:textId="77777777" w:rsidR="00762EAA" w:rsidRPr="00BA4651" w:rsidRDefault="00762EAA" w:rsidP="00762EAA">
      <w:pPr>
        <w:textAlignment w:val="baseline"/>
        <w:rPr>
          <w:rFonts w:ascii="Tahoma" w:eastAsia="Calibri" w:hAnsi="Tahoma" w:cs="Tahoma"/>
          <w:i/>
          <w:iCs/>
          <w:color w:val="5B9BD5"/>
          <w:kern w:val="1"/>
          <w:lang w:val="el-GR" w:eastAsia="el-GR"/>
        </w:rPr>
      </w:pPr>
      <w:r w:rsidRPr="00BA4651">
        <w:rPr>
          <w:rFonts w:ascii="Tahoma" w:hAnsi="Tahoma" w:cs="Tahoma"/>
          <w:kern w:val="1"/>
          <w:lang w:val="el-GR"/>
        </w:rPr>
        <w:t>Ειδικότερα :</w:t>
      </w:r>
    </w:p>
    <w:p w14:paraId="2703337D" w14:textId="77777777" w:rsidR="00762EAA" w:rsidRPr="00BA4651" w:rsidRDefault="00762EAA" w:rsidP="00762EAA">
      <w:pPr>
        <w:suppressAutoHyphens w:val="0"/>
        <w:autoSpaceDE w:val="0"/>
        <w:autoSpaceDN w:val="0"/>
        <w:adjustRightInd w:val="0"/>
        <w:spacing w:after="0"/>
        <w:rPr>
          <w:rFonts w:ascii="Tahoma" w:hAnsi="Tahoma" w:cs="Tahoma"/>
          <w:strike/>
          <w:kern w:val="1"/>
          <w:lang w:val="el-GR"/>
        </w:rPr>
      </w:pPr>
      <w:r w:rsidRPr="00BA4651">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0DAFE81"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C626844"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lastRenderedPageBreak/>
        <w:t>Κατά της εν λόγω απόφασης χωρεί προδικαστική προσφυγή, σύμφωνα με τα οριζόμενα στην παράγραφο 3.4 της παρούσας.</w:t>
      </w:r>
    </w:p>
    <w:p w14:paraId="5646C488"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3EE6859"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p>
    <w:p w14:paraId="1C262176"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r w:rsidRPr="00BA4651">
        <w:rPr>
          <w:rFonts w:ascii="Tahoma" w:hAnsi="Tahoma"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r w:rsidRPr="00BA4651">
        <w:rPr>
          <w:rStyle w:val="ad"/>
          <w:rFonts w:ascii="Tahoma" w:hAnsi="Tahoma" w:cs="Tahoma"/>
          <w:kern w:val="1"/>
          <w:lang w:val="el-GR"/>
        </w:rPr>
        <w:footnoteReference w:id="39"/>
      </w:r>
      <w:r w:rsidRPr="00BA4651">
        <w:rPr>
          <w:rFonts w:ascii="Tahoma" w:hAnsi="Tahoma" w:cs="Tahoma"/>
          <w:kern w:val="1"/>
          <w:lang w:val="el-GR"/>
        </w:rPr>
        <w:t>.</w:t>
      </w:r>
    </w:p>
    <w:p w14:paraId="7DDE5A8B" w14:textId="77777777" w:rsidR="00762EAA" w:rsidRPr="00BA4651" w:rsidRDefault="00762EAA" w:rsidP="00762EAA">
      <w:pPr>
        <w:suppressAutoHyphens w:val="0"/>
        <w:autoSpaceDE w:val="0"/>
        <w:autoSpaceDN w:val="0"/>
        <w:adjustRightInd w:val="0"/>
        <w:spacing w:after="0"/>
        <w:rPr>
          <w:rFonts w:ascii="Tahoma" w:hAnsi="Tahoma" w:cs="Tahoma"/>
          <w:kern w:val="1"/>
          <w:lang w:val="el-GR"/>
        </w:rPr>
      </w:pPr>
    </w:p>
    <w:p w14:paraId="56448CEB"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EDEE81E" w14:textId="77777777" w:rsidR="00762EAA" w:rsidRPr="00BA4651" w:rsidRDefault="00762EAA" w:rsidP="00762EAA">
      <w:pPr>
        <w:textAlignment w:val="baseline"/>
        <w:rPr>
          <w:rFonts w:ascii="Tahoma" w:hAnsi="Tahoma" w:cs="Tahoma"/>
          <w:kern w:val="1"/>
          <w:lang w:val="el-GR" w:eastAsia="el-GR"/>
        </w:rPr>
      </w:pPr>
      <w:r w:rsidRPr="00BA4651">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BA4651">
        <w:rPr>
          <w:rFonts w:ascii="Tahoma" w:hAnsi="Tahoma" w:cs="Tahoma"/>
          <w:lang w:val="el-GR"/>
        </w:rPr>
        <w:t xml:space="preserve"> </w:t>
      </w:r>
      <w:r w:rsidRPr="00BA4651">
        <w:rPr>
          <w:rFonts w:ascii="Tahoma" w:hAnsi="Tahoma" w:cs="Tahoma"/>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r w:rsidR="00F77582" w:rsidRPr="00BA4651">
        <w:rPr>
          <w:rFonts w:ascii="Tahoma" w:hAnsi="Tahoma" w:cs="Tahoma"/>
          <w:kern w:val="1"/>
          <w:lang w:val="el-GR"/>
        </w:rPr>
        <w:t>.</w:t>
      </w:r>
    </w:p>
    <w:p w14:paraId="687B8B15"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BA4651">
        <w:rPr>
          <w:rFonts w:ascii="Tahoma" w:hAnsi="Tahoma" w:cs="Tahoma"/>
          <w:kern w:val="1"/>
          <w:lang w:val="el-GR"/>
        </w:rPr>
        <w:footnoteReference w:id="40"/>
      </w:r>
      <w:r w:rsidRPr="00BA4651">
        <w:rPr>
          <w:rFonts w:ascii="Tahoma" w:hAnsi="Tahoma" w:cs="Tahoma"/>
          <w:kern w:val="1"/>
          <w:lang w:val="el-GR"/>
        </w:rPr>
        <w:t xml:space="preserve">  Επισημαίνεται ότι τα αποτελέσματα της κλήρωσης ενσωματώνονται ομοίως </w:t>
      </w:r>
      <w:r w:rsidR="00F77582" w:rsidRPr="00BA4651">
        <w:rPr>
          <w:rFonts w:ascii="Tahoma" w:hAnsi="Tahoma" w:cs="Tahoma"/>
          <w:kern w:val="1"/>
          <w:lang w:val="el-GR"/>
        </w:rPr>
        <w:t>στην ως κατωτέρω ενιαία απόφαση.</w:t>
      </w:r>
    </w:p>
    <w:p w14:paraId="669389B5"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516BFDE" w14:textId="77777777" w:rsidR="00762EAA" w:rsidRPr="00BA4651" w:rsidRDefault="00762EAA" w:rsidP="00762EAA">
      <w:pPr>
        <w:textAlignment w:val="baseline"/>
        <w:rPr>
          <w:rFonts w:ascii="Tahoma" w:hAnsi="Tahoma" w:cs="Tahoma"/>
          <w:kern w:val="1"/>
          <w:lang w:val="el-GR"/>
        </w:rPr>
      </w:pPr>
      <w:r w:rsidRPr="00BA4651">
        <w:rPr>
          <w:rFonts w:ascii="Tahoma" w:hAnsi="Tahoma" w:cs="Tahoma"/>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14CB7CB2" w14:textId="77777777" w:rsidR="00762EAA" w:rsidRPr="00BA4651" w:rsidRDefault="00762EAA" w:rsidP="00762EAA">
      <w:pPr>
        <w:pStyle w:val="20"/>
        <w:rPr>
          <w:rFonts w:ascii="Tahoma" w:hAnsi="Tahoma" w:cs="Tahoma"/>
          <w:lang w:val="el-GR"/>
        </w:rPr>
      </w:pPr>
      <w:bookmarkStart w:id="55" w:name="__RefHeading___Toc491950129"/>
      <w:bookmarkStart w:id="56" w:name="_Toc89937035"/>
      <w:bookmarkEnd w:id="55"/>
      <w:r w:rsidRPr="00BA4651">
        <w:rPr>
          <w:rFonts w:ascii="Tahoma" w:hAnsi="Tahoma" w:cs="Tahoma"/>
          <w:lang w:val="el-GR"/>
        </w:rPr>
        <w:lastRenderedPageBreak/>
        <w:t>3.2</w:t>
      </w:r>
      <w:r w:rsidRPr="00BA4651">
        <w:rPr>
          <w:rFonts w:ascii="Tahoma" w:hAnsi="Tahoma" w:cs="Tahoma"/>
          <w:lang w:val="el-GR"/>
        </w:rPr>
        <w:tab/>
        <w:t>Πρόσκληση υποβολής δικαιολογητικών προσωρινού αναδόχου - Δικαιολογητικά προσωρινού αναδόχου</w:t>
      </w:r>
      <w:bookmarkEnd w:id="56"/>
    </w:p>
    <w:p w14:paraId="5D7B725B"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3DF0804" w14:textId="77777777" w:rsidR="00762EAA" w:rsidRPr="00BA4651" w:rsidRDefault="00762EAA" w:rsidP="00762EAA">
      <w:pPr>
        <w:rPr>
          <w:rFonts w:ascii="Tahoma" w:hAnsi="Tahoma" w:cs="Tahoma"/>
          <w:color w:val="000000"/>
          <w:lang w:val="el-GR" w:eastAsia="ar-SA"/>
        </w:rPr>
      </w:pPr>
      <w:r w:rsidRPr="00BA4651">
        <w:rPr>
          <w:rFonts w:ascii="Tahoma" w:hAnsi="Tahoma"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E435E10" w14:textId="77777777" w:rsidR="00762EAA" w:rsidRPr="00BA4651" w:rsidRDefault="00762EAA" w:rsidP="00762EAA">
      <w:pPr>
        <w:rPr>
          <w:rFonts w:ascii="Tahoma" w:hAnsi="Tahoma" w:cs="Tahoma"/>
          <w:strike/>
          <w:lang w:val="el-GR" w:eastAsia="ar-SA"/>
        </w:rPr>
      </w:pPr>
      <w:r w:rsidRPr="00BA4651">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BA4651">
        <w:rPr>
          <w:rFonts w:ascii="Tahoma" w:hAnsi="Tahoma" w:cs="Tahoma"/>
          <w:color w:val="000000"/>
          <w:lang w:val="el-GR" w:eastAsia="ar-SA"/>
        </w:rPr>
        <w:t>, σύμφωνα με τα προβλεπόμενα στις διατάξεις της ως άνω παραγράφου 2.4.2.5</w:t>
      </w:r>
      <w:r w:rsidRPr="00BA4651">
        <w:rPr>
          <w:rFonts w:ascii="Tahoma" w:hAnsi="Tahoma" w:cs="Tahoma"/>
          <w:lang w:val="el-GR" w:eastAsia="ar-SA"/>
        </w:rPr>
        <w:t xml:space="preserve">. </w:t>
      </w:r>
    </w:p>
    <w:p w14:paraId="797C7921"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73FE7CA"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9AC1384"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9756E58"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916F312"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077CFDB"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F6DE7FD"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BA4651">
        <w:rPr>
          <w:rFonts w:ascii="Tahoma" w:hAnsi="Tahoma" w:cs="Tahoma"/>
          <w:i/>
          <w:color w:val="5B9BD5"/>
          <w:lang w:val="el-GR" w:eastAsia="el-GR"/>
        </w:rPr>
        <w:t xml:space="preserve"> </w:t>
      </w:r>
      <w:r w:rsidRPr="00BA4651">
        <w:rPr>
          <w:rFonts w:ascii="Tahoma" w:hAnsi="Tahoma"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w:t>
      </w:r>
      <w:r w:rsidRPr="00BA4651">
        <w:rPr>
          <w:rFonts w:ascii="Tahoma" w:hAnsi="Tahoma" w:cs="Tahoma"/>
          <w:vertAlign w:val="superscript"/>
          <w:lang w:val="el-GR" w:eastAsia="ar-SA"/>
        </w:rPr>
        <w:footnoteReference w:id="41"/>
      </w:r>
      <w:r w:rsidRPr="00BA4651">
        <w:rPr>
          <w:rFonts w:ascii="Tahoma" w:hAnsi="Tahoma" w:cs="Tahoma"/>
          <w:lang w:val="el-GR" w:eastAsia="ar-SA"/>
        </w:rPr>
        <w:t xml:space="preserve">. </w:t>
      </w:r>
    </w:p>
    <w:p w14:paraId="4669B02C"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Αν κανένας από τους προσφέροντες δεν υποβάλλει αληθή ή ακριβή δήλωση </w:t>
      </w:r>
      <w:r w:rsidRPr="00BA4651">
        <w:rPr>
          <w:rFonts w:ascii="Tahoma" w:hAnsi="Tahoma" w:cs="Tahoma"/>
          <w:b/>
          <w:lang w:val="el-GR" w:eastAsia="ar-SA"/>
        </w:rPr>
        <w:t>ή</w:t>
      </w:r>
      <w:r w:rsidRPr="00BA4651">
        <w:rPr>
          <w:rFonts w:ascii="Tahoma" w:hAnsi="Tahoma" w:cs="Tahoma"/>
          <w:lang w:val="el-GR" w:eastAsia="ar-SA"/>
        </w:rPr>
        <w:t xml:space="preserve"> δεν προσκομίσει ένα ή περισσότερα από τα απαιτούμενα έγγραφα και δικαιολογητικά </w:t>
      </w:r>
      <w:r w:rsidRPr="00BA4651">
        <w:rPr>
          <w:rFonts w:ascii="Tahoma" w:hAnsi="Tahoma" w:cs="Tahoma"/>
          <w:b/>
          <w:lang w:val="el-GR" w:eastAsia="ar-SA"/>
        </w:rPr>
        <w:t>ή</w:t>
      </w:r>
      <w:r w:rsidRPr="00BA4651">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F986AF7"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4C5D8B" w14:textId="77777777" w:rsidR="00762EAA" w:rsidRPr="00BA4651" w:rsidRDefault="00762EAA" w:rsidP="00762EAA">
      <w:pPr>
        <w:pStyle w:val="20"/>
        <w:rPr>
          <w:rFonts w:ascii="Tahoma" w:hAnsi="Tahoma" w:cs="Tahoma"/>
          <w:lang w:val="el-GR"/>
        </w:rPr>
      </w:pPr>
      <w:bookmarkStart w:id="57" w:name="_Toc89937036"/>
      <w:r w:rsidRPr="00BA4651">
        <w:rPr>
          <w:rFonts w:ascii="Tahoma" w:hAnsi="Tahoma" w:cs="Tahoma"/>
          <w:lang w:val="el-GR"/>
        </w:rPr>
        <w:t>3.3</w:t>
      </w:r>
      <w:r w:rsidRPr="00BA4651">
        <w:rPr>
          <w:rFonts w:ascii="Tahoma" w:hAnsi="Tahoma" w:cs="Tahoma"/>
          <w:lang w:val="el-GR"/>
        </w:rPr>
        <w:tab/>
        <w:t>Κατακύρωση - σύναψη σύμβασης</w:t>
      </w:r>
      <w:bookmarkEnd w:id="57"/>
      <w:r w:rsidRPr="00BA4651">
        <w:rPr>
          <w:rFonts w:ascii="Tahoma" w:hAnsi="Tahoma" w:cs="Tahoma"/>
          <w:lang w:val="el-GR"/>
        </w:rPr>
        <w:t xml:space="preserve"> </w:t>
      </w:r>
    </w:p>
    <w:p w14:paraId="0DAD9935" w14:textId="77777777" w:rsidR="00762EAA" w:rsidRPr="00BA4651" w:rsidRDefault="00762EAA" w:rsidP="00762EAA">
      <w:pPr>
        <w:rPr>
          <w:rFonts w:ascii="Tahoma" w:hAnsi="Tahoma" w:cs="Tahoma"/>
          <w:lang w:val="el-GR" w:eastAsia="ar-SA"/>
        </w:rPr>
      </w:pPr>
      <w:r w:rsidRPr="00BA4651">
        <w:rPr>
          <w:rFonts w:ascii="Tahoma" w:hAnsi="Tahoma" w:cs="Tahoma"/>
          <w:b/>
          <w:lang w:val="el-GR" w:eastAsia="ar-SA"/>
        </w:rPr>
        <w:t xml:space="preserve">3.3.1. </w:t>
      </w:r>
      <w:r w:rsidRPr="00BA4651">
        <w:rPr>
          <w:rFonts w:ascii="Tahoma" w:hAnsi="Tahoma" w:cs="Tahoma"/>
          <w:lang w:val="el-GR"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57DB3588" w14:textId="77777777" w:rsidR="00762EAA" w:rsidRPr="00BA4651" w:rsidRDefault="00762EAA" w:rsidP="00762EAA">
      <w:pPr>
        <w:rPr>
          <w:rFonts w:ascii="Tahoma" w:hAnsi="Tahoma" w:cs="Tahoma"/>
          <w:lang w:val="el-GR" w:eastAsia="ar-SA"/>
        </w:rPr>
      </w:pPr>
      <w:r w:rsidRPr="00BA4651">
        <w:rPr>
          <w:rFonts w:ascii="Tahoma" w:hAnsi="Tahoma" w:cs="Tahoma"/>
          <w:color w:val="000000"/>
          <w:szCs w:val="22"/>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sidRPr="00BA4651">
        <w:rPr>
          <w:rFonts w:ascii="Tahoma" w:hAnsi="Tahoma" w:cs="Tahoma"/>
          <w:lang w:val="el-GR" w:eastAsia="ar-SA"/>
        </w:rPr>
        <w:t xml:space="preserve"> </w:t>
      </w:r>
    </w:p>
    <w:p w14:paraId="0FA193DA" w14:textId="77777777" w:rsidR="00762EAA" w:rsidRPr="00BA4651" w:rsidRDefault="00762EAA" w:rsidP="00847463">
      <w:pPr>
        <w:rPr>
          <w:rFonts w:ascii="Tahoma" w:hAnsi="Tahoma" w:cs="Tahoma"/>
          <w:lang w:val="el-GR" w:eastAsia="ar-SA"/>
        </w:rPr>
      </w:pPr>
      <w:r w:rsidRPr="00BA4651">
        <w:rPr>
          <w:rFonts w:ascii="Tahoma" w:hAnsi="Tahoma" w:cs="Tahoma"/>
          <w:lang w:val="el-GR"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BA4651">
        <w:rPr>
          <w:rFonts w:ascii="Tahoma" w:hAnsi="Tahoma" w:cs="Tahoma"/>
          <w:lang w:val="el-GR"/>
        </w:rPr>
        <w:t>με ενέργειες της αναθέτουσας αρχής</w:t>
      </w:r>
      <w:r w:rsidRPr="00BA4651">
        <w:rPr>
          <w:rStyle w:val="ad"/>
          <w:rFonts w:ascii="Tahoma" w:hAnsi="Tahoma" w:cs="Tahoma"/>
          <w:lang w:val="el-GR"/>
        </w:rPr>
        <w:footnoteReference w:id="42"/>
      </w:r>
      <w:r w:rsidRPr="00BA4651">
        <w:rPr>
          <w:rFonts w:ascii="Tahoma" w:hAnsi="Tahoma" w:cs="Tahoma"/>
          <w:lang w:val="el-GR"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r w:rsidRPr="00BA4651">
        <w:rPr>
          <w:rFonts w:ascii="Tahoma" w:hAnsi="Tahoma" w:cs="Tahoma"/>
          <w:vertAlign w:val="superscript"/>
          <w:lang w:val="el-GR" w:eastAsia="ar-SA"/>
        </w:rPr>
        <w:footnoteReference w:id="43"/>
      </w:r>
    </w:p>
    <w:p w14:paraId="44B1C5D2" w14:textId="77777777" w:rsidR="00762EAA" w:rsidRPr="00BA4651" w:rsidRDefault="00762EAA" w:rsidP="00762EAA">
      <w:pPr>
        <w:rPr>
          <w:rFonts w:ascii="Tahoma" w:hAnsi="Tahoma" w:cs="Tahoma"/>
          <w:lang w:val="el-GR" w:eastAsia="ar-SA"/>
        </w:rPr>
      </w:pPr>
      <w:r w:rsidRPr="00BA4651">
        <w:rPr>
          <w:rFonts w:ascii="Tahoma" w:hAnsi="Tahoma" w:cs="Tahoma"/>
          <w:b/>
          <w:lang w:val="el-GR" w:eastAsia="ar-SA"/>
        </w:rPr>
        <w:t>3.3.2.</w:t>
      </w:r>
      <w:r w:rsidRPr="00BA4651">
        <w:rPr>
          <w:rFonts w:ascii="Tahoma" w:hAnsi="Tahoma" w:cs="Tahoma"/>
          <w:lang w:val="el-GR" w:eastAsia="ar-SA"/>
        </w:rPr>
        <w:t xml:space="preserve"> Η απόφαση κατακύρωσης καθίσταται οριστική, εφόσον συντρέξουν οι ακόλουθες προϋποθέσεις σωρευτικά:</w:t>
      </w:r>
    </w:p>
    <w:p w14:paraId="72FEE8E5"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BA4651">
        <w:rPr>
          <w:rFonts w:ascii="Tahoma" w:hAnsi="Tahoma"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383990B4"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BA4651">
        <w:rPr>
          <w:rFonts w:ascii="Tahoma" w:hAnsi="Tahoma" w:cs="Tahoma"/>
          <w:lang w:val="el-GR" w:eastAsia="ar-SA"/>
        </w:rPr>
        <w:lastRenderedPageBreak/>
        <w:t>αίτησης, με την επιφύλαξη της χορήγησης προσωρινής διαταγής, σύμφωνα με όσα ορίζονται  στο τελευταίο εδάφιο της </w:t>
      </w:r>
      <w:hyperlink r:id="rId31" w:anchor="art372_4" w:history="1">
        <w:r w:rsidRPr="00BA4651">
          <w:rPr>
            <w:rFonts w:ascii="Tahoma" w:hAnsi="Tahoma" w:cs="Tahoma"/>
            <w:lang w:val="el-GR" w:eastAsia="ar-SA"/>
          </w:rPr>
          <w:t>παρ.</w:t>
        </w:r>
      </w:hyperlink>
      <w:hyperlink r:id="rId32" w:anchor="art372_4" w:history="1"/>
      <w:hyperlink r:id="rId33" w:anchor="art372_4" w:history="1">
        <w:r w:rsidRPr="00BA4651">
          <w:rPr>
            <w:rFonts w:ascii="Tahoma" w:hAnsi="Tahoma" w:cs="Tahoma"/>
            <w:lang w:val="el-GR" w:eastAsia="ar-SA"/>
          </w:rPr>
          <w:t xml:space="preserve"> 4 του άρθρου 372</w:t>
        </w:r>
      </w:hyperlink>
      <w:r w:rsidRPr="00BA4651">
        <w:rPr>
          <w:rFonts w:ascii="Tahoma" w:hAnsi="Tahoma" w:cs="Tahoma"/>
          <w:lang w:val="el-GR" w:eastAsia="ar-SA"/>
        </w:rPr>
        <w:t xml:space="preserve"> του ν. 4412/2016,</w:t>
      </w:r>
    </w:p>
    <w:p w14:paraId="13711871"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74C372BA"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BA4651">
        <w:rPr>
          <w:rFonts w:ascii="Tahoma" w:hAnsi="Tahoma" w:cs="Tahoma"/>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4" w:history="1">
        <w:r w:rsidRPr="00BA4651">
          <w:rPr>
            <w:rFonts w:ascii="Tahoma" w:hAnsi="Tahoma" w:cs="Tahoma"/>
            <w:lang w:val="el-GR" w:eastAsia="ar-SA"/>
          </w:rPr>
          <w:t>άρθρο 79Α</w:t>
        </w:r>
      </w:hyperlink>
      <w:r w:rsidRPr="00BA4651">
        <w:rPr>
          <w:rFonts w:ascii="Tahoma" w:hAnsi="Tahoma" w:cs="Tahoma"/>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5" w:anchor="art104" w:history="1">
        <w:r w:rsidRPr="00BA4651">
          <w:rPr>
            <w:rFonts w:ascii="Tahoma" w:hAnsi="Tahoma" w:cs="Tahoma"/>
            <w:lang w:val="el-GR" w:eastAsia="ar-SA"/>
          </w:rPr>
          <w:t>άρθρου 104</w:t>
        </w:r>
      </w:hyperlink>
      <w:r w:rsidRPr="00BA4651">
        <w:rPr>
          <w:rFonts w:ascii="Tahoma" w:hAnsi="Tahoma" w:cs="Tahoma"/>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091534F2"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p>
    <w:p w14:paraId="0D9CE6A2"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BA4651">
        <w:rPr>
          <w:rFonts w:ascii="Tahoma" w:hAnsi="Tahoma" w:cs="Tahoma"/>
          <w:szCs w:val="22"/>
          <w:lang w:val="el-GR" w:eastAsia="ar-SA"/>
        </w:rPr>
        <w:t xml:space="preserve"> </w:t>
      </w:r>
      <w:r w:rsidRPr="00BA4651">
        <w:rPr>
          <w:rFonts w:ascii="Tahoma" w:hAnsi="Tahoma"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748899A"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A4651">
        <w:rPr>
          <w:rFonts w:ascii="Tahoma" w:hAnsi="Tahoma" w:cs="Tahoma"/>
          <w:vertAlign w:val="superscript"/>
          <w:lang w:val="el-GR" w:eastAsia="ar-SA"/>
        </w:rPr>
        <w:footnoteReference w:id="44"/>
      </w:r>
    </w:p>
    <w:p w14:paraId="14D3ADFE" w14:textId="77777777" w:rsidR="00762EAA" w:rsidRPr="00BA4651" w:rsidRDefault="00762EAA" w:rsidP="00762EAA">
      <w:pPr>
        <w:rPr>
          <w:rFonts w:ascii="Tahoma" w:hAnsi="Tahoma" w:cs="Tahoma"/>
          <w:lang w:val="el-GR" w:eastAsia="ar-SA"/>
        </w:rPr>
      </w:pPr>
      <w:r w:rsidRPr="00BA4651">
        <w:rPr>
          <w:rFonts w:ascii="Tahoma" w:hAnsi="Tahoma"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A4651">
        <w:rPr>
          <w:rFonts w:ascii="Tahoma" w:hAnsi="Tahoma" w:cs="Tahoma"/>
          <w:vertAlign w:val="superscript"/>
          <w:lang w:val="el-GR" w:eastAsia="ar-SA"/>
        </w:rPr>
        <w:footnoteReference w:id="45"/>
      </w:r>
    </w:p>
    <w:p w14:paraId="17C6A2F9" w14:textId="77777777" w:rsidR="00762EAA" w:rsidRPr="00BA4651" w:rsidRDefault="00762EAA" w:rsidP="00762EAA">
      <w:pPr>
        <w:pStyle w:val="-HTML"/>
        <w:jc w:val="both"/>
        <w:rPr>
          <w:rFonts w:ascii="Tahoma" w:hAnsi="Tahoma" w:cs="Tahoma"/>
        </w:rPr>
      </w:pPr>
    </w:p>
    <w:p w14:paraId="3A66D8B0" w14:textId="77777777" w:rsidR="00762EAA" w:rsidRPr="00BA4651" w:rsidRDefault="00762EAA" w:rsidP="00762EAA">
      <w:pPr>
        <w:pStyle w:val="20"/>
        <w:rPr>
          <w:rFonts w:ascii="Tahoma" w:hAnsi="Tahoma" w:cs="Tahoma"/>
          <w:lang w:val="el-GR"/>
        </w:rPr>
      </w:pPr>
      <w:bookmarkStart w:id="58" w:name="_Toc89937037"/>
      <w:r w:rsidRPr="00BA4651">
        <w:rPr>
          <w:rFonts w:ascii="Tahoma" w:hAnsi="Tahoma" w:cs="Tahoma"/>
          <w:lang w:val="el-GR"/>
        </w:rPr>
        <w:t>3.4</w:t>
      </w:r>
      <w:r w:rsidRPr="00BA4651">
        <w:rPr>
          <w:rFonts w:ascii="Tahoma" w:hAnsi="Tahoma" w:cs="Tahoma"/>
          <w:lang w:val="el-GR"/>
        </w:rPr>
        <w:tab/>
        <w:t>Προδικαστικές Προσφυγές - Προσωρινή και Οριστική Δικαστική Προστασία</w:t>
      </w:r>
      <w:bookmarkEnd w:id="58"/>
    </w:p>
    <w:p w14:paraId="1693B48D"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Pr="00BA4651">
        <w:rPr>
          <w:rStyle w:val="ad"/>
          <w:rFonts w:ascii="Tahoma" w:hAnsi="Tahoma" w:cs="Tahoma"/>
          <w:color w:val="000000"/>
          <w:lang w:val="el-GR"/>
        </w:rPr>
        <w:footnoteReference w:id="46"/>
      </w:r>
      <w:r w:rsidRPr="00BA4651">
        <w:rPr>
          <w:rFonts w:ascii="Tahoma" w:hAnsi="Tahoma" w:cs="Tahoma"/>
          <w:color w:val="000000"/>
          <w:lang w:val="el-GR"/>
        </w:rPr>
        <w:t xml:space="preserve"> .</w:t>
      </w:r>
    </w:p>
    <w:p w14:paraId="3B824C2E"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0B15B1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EFFC3FC"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50EA3D1"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DAF59C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BA4651">
        <w:rPr>
          <w:rStyle w:val="ad"/>
          <w:rFonts w:ascii="Tahoma" w:hAnsi="Tahoma" w:cs="Tahoma"/>
          <w:color w:val="000000"/>
          <w:lang w:val="el-GR"/>
        </w:rPr>
        <w:footnoteReference w:id="47"/>
      </w:r>
      <w:r w:rsidRPr="00BA4651">
        <w:rPr>
          <w:rFonts w:ascii="Tahoma" w:hAnsi="Tahoma" w:cs="Tahoma"/>
          <w:color w:val="000000"/>
          <w:lang w:val="el-GR"/>
        </w:rPr>
        <w:t xml:space="preserve"> .</w:t>
      </w:r>
    </w:p>
    <w:p w14:paraId="1B13DA66"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BA4651">
        <w:rPr>
          <w:rStyle w:val="ad"/>
          <w:rFonts w:ascii="Tahoma" w:hAnsi="Tahoma" w:cs="Tahoma"/>
          <w:color w:val="000000"/>
          <w:lang w:val="el-GR"/>
        </w:rPr>
        <w:footnoteReference w:id="48"/>
      </w:r>
      <w:r w:rsidRPr="00BA4651">
        <w:rPr>
          <w:rFonts w:ascii="Tahoma" w:hAnsi="Tahoma" w:cs="Tahoma"/>
          <w:color w:val="000000"/>
          <w:lang w:val="el-GR"/>
        </w:rPr>
        <w:t>.</w:t>
      </w:r>
    </w:p>
    <w:p w14:paraId="63AE29E2"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BA4651">
        <w:rPr>
          <w:rFonts w:ascii="Tahoma" w:hAnsi="Tahoma" w:cs="Tahoma"/>
          <w:lang w:val="el-GR"/>
        </w:rPr>
        <w:t xml:space="preserve"> </w:t>
      </w:r>
      <w:r w:rsidRPr="00BA4651">
        <w:rPr>
          <w:rFonts w:ascii="Tahoma" w:hAnsi="Tahoma" w:cs="Tahoma"/>
          <w:color w:val="000000"/>
          <w:lang w:val="el-GR"/>
        </w:rPr>
        <w:t>σύμφωνα με το άρθρο 18 της Κ.Υ.Α. Προμήθειες και Υπηρεσίες.</w:t>
      </w:r>
    </w:p>
    <w:p w14:paraId="2B89B119"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C5BD86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4A8AF7AF"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04CDADA"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Μετά την, κατά τα ως άνω, ηλεκτρονική κατάθεση της προδικαστικής προσφυγής η αναθέτουσα αρχή,</w:t>
      </w:r>
      <w:r w:rsidRPr="00BA4651">
        <w:rPr>
          <w:rFonts w:ascii="Tahoma" w:hAnsi="Tahoma" w:cs="Tahoma"/>
          <w:lang w:val="el-GR"/>
        </w:rPr>
        <w:t xml:space="preserve"> </w:t>
      </w:r>
      <w:r w:rsidRPr="00BA4651">
        <w:rPr>
          <w:rFonts w:ascii="Tahoma" w:hAnsi="Tahoma" w:cs="Tahoma"/>
          <w:color w:val="000000"/>
          <w:lang w:val="el-GR"/>
        </w:rPr>
        <w:t xml:space="preserve"> μέσω της λειτουργίας «Επικοινωνία»  : </w:t>
      </w:r>
    </w:p>
    <w:p w14:paraId="2F74B4B7"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2B4589F4"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 xml:space="preserve">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w:t>
      </w:r>
      <w:r w:rsidRPr="00BA4651">
        <w:rPr>
          <w:rFonts w:ascii="Tahoma" w:hAnsi="Tahoma" w:cs="Tahoma"/>
          <w:color w:val="000000"/>
          <w:lang w:val="el-GR"/>
        </w:rPr>
        <w:lastRenderedPageBreak/>
        <w:t>παραθέσει αρχική ή συμπληρωματική αιτιολογία για την υποστήριξη της προσβαλλόμενης με την προδικαστική προσφυγή πράξης.</w:t>
      </w:r>
    </w:p>
    <w:p w14:paraId="25CA1555"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4A1207D" w14:textId="77777777" w:rsidR="00762EAA" w:rsidRPr="00BA4651" w:rsidRDefault="00762EAA" w:rsidP="00762EAA">
      <w:pPr>
        <w:rPr>
          <w:rFonts w:ascii="Tahoma" w:hAnsi="Tahoma" w:cs="Tahoma"/>
          <w:color w:val="000000"/>
          <w:lang w:val="el-GR"/>
        </w:rPr>
      </w:pPr>
      <w:r w:rsidRPr="00BA4651">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468479B" w14:textId="77777777" w:rsidR="00762EAA" w:rsidRPr="00BA4651" w:rsidRDefault="00762EAA" w:rsidP="00762EAA">
      <w:pPr>
        <w:widowControl w:val="0"/>
        <w:suppressAutoHyphens w:val="0"/>
        <w:spacing w:before="120" w:line="240" w:lineRule="atLeast"/>
        <w:textAlignment w:val="baseline"/>
        <w:rPr>
          <w:rFonts w:ascii="Tahoma" w:hAnsi="Tahoma" w:cs="Tahoma"/>
          <w:b/>
          <w:color w:val="000000"/>
          <w:lang w:val="el-GR" w:eastAsia="ar-SA"/>
        </w:rPr>
      </w:pPr>
      <w:r w:rsidRPr="00BA4651">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F8FEA3C" w14:textId="77777777" w:rsidR="00762EAA" w:rsidRPr="00BA4651" w:rsidRDefault="00762EAA" w:rsidP="00762EAA">
      <w:pPr>
        <w:widowControl w:val="0"/>
        <w:suppressAutoHyphens w:val="0"/>
        <w:spacing w:before="120" w:line="240" w:lineRule="atLeast"/>
        <w:textAlignment w:val="baseline"/>
        <w:rPr>
          <w:rFonts w:ascii="Tahoma" w:hAnsi="Tahoma" w:cs="Tahoma"/>
          <w:color w:val="000000"/>
          <w:lang w:val="el-GR" w:eastAsia="ar-SA"/>
        </w:rPr>
      </w:pPr>
      <w:r w:rsidRPr="00BA4651">
        <w:rPr>
          <w:rFonts w:ascii="Tahoma" w:hAnsi="Tahoma" w:cs="Tahoma"/>
          <w:b/>
          <w:color w:val="000000"/>
          <w:lang w:val="el-GR" w:eastAsia="ar-SA"/>
        </w:rPr>
        <w:t>Β.</w:t>
      </w:r>
      <w:r w:rsidRPr="00BA4651">
        <w:rPr>
          <w:rFonts w:ascii="Tahoma" w:hAnsi="Tahoma" w:cs="Tahoma"/>
          <w:color w:val="000000"/>
          <w:lang w:val="el-GR" w:eastAsia="ar-SA"/>
        </w:rPr>
        <w:t xml:space="preserve">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ΑΕΠΠ και την ακύρωσή της ενώπιον του α</w:t>
      </w:r>
      <w:r w:rsidR="00847463" w:rsidRPr="00BA4651">
        <w:rPr>
          <w:rFonts w:ascii="Tahoma" w:hAnsi="Tahoma" w:cs="Tahoma"/>
          <w:color w:val="000000"/>
          <w:lang w:val="el-GR" w:eastAsia="ar-SA"/>
        </w:rPr>
        <w:t xml:space="preserve">ρμοδίου Διοικητικού Δικαστηρίου. </w:t>
      </w:r>
      <w:r w:rsidRPr="00BA4651">
        <w:rPr>
          <w:rFonts w:ascii="Tahoma" w:hAnsi="Tahoma" w:cs="Tahoma"/>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7F19F355"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Με την απόφαση της ΑΕΠΠ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219907AE"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BA4651">
        <w:rPr>
          <w:rStyle w:val="ad"/>
          <w:rFonts w:ascii="Tahoma" w:hAnsi="Tahoma" w:cs="Tahoma"/>
          <w:color w:val="000000"/>
          <w:lang w:val="el-GR"/>
        </w:rPr>
        <w:footnoteReference w:id="49"/>
      </w:r>
    </w:p>
    <w:p w14:paraId="06C8652C"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BA4651">
        <w:rPr>
          <w:rFonts w:ascii="Tahoma" w:hAnsi="Tahoma" w:cs="Tahoma"/>
          <w:color w:val="000000"/>
          <w:lang w:val="el-GR"/>
        </w:rPr>
        <w:t>.</w:t>
      </w:r>
      <w:r w:rsidRPr="00BA4651">
        <w:rPr>
          <w:rStyle w:val="ad"/>
          <w:rFonts w:ascii="Tahoma" w:hAnsi="Tahoma" w:cs="Tahoma"/>
          <w:color w:val="000000"/>
          <w:lang w:val="el-GR"/>
        </w:rPr>
        <w:footnoteReference w:id="50"/>
      </w:r>
    </w:p>
    <w:p w14:paraId="50DDFCFC"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F3F2BA2"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579C8C1" w14:textId="77777777" w:rsidR="00762EAA" w:rsidRPr="00BA4651" w:rsidRDefault="00762EAA" w:rsidP="00762EAA">
      <w:pPr>
        <w:widowControl w:val="0"/>
        <w:tabs>
          <w:tab w:val="num" w:pos="720"/>
        </w:tabs>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Pr="00BA4651">
        <w:rPr>
          <w:rFonts w:ascii="Tahoma" w:hAnsi="Tahoma" w:cs="Tahoma"/>
          <w:color w:val="000000"/>
          <w:lang w:val="el-GR" w:eastAsia="ar-SA"/>
        </w:rPr>
        <w:lastRenderedPageBreak/>
        <w:t>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BA4651">
        <w:rPr>
          <w:rFonts w:ascii="Tahoma" w:hAnsi="Tahoma" w:cs="Tahoma"/>
          <w:color w:val="000000"/>
          <w:lang w:val="el-GR"/>
        </w:rPr>
        <w:t>.</w:t>
      </w:r>
      <w:r w:rsidRPr="00BA4651">
        <w:rPr>
          <w:rStyle w:val="ad"/>
          <w:rFonts w:ascii="Tahoma" w:hAnsi="Tahoma" w:cs="Tahoma"/>
          <w:color w:val="000000"/>
          <w:lang w:val="el-GR"/>
        </w:rPr>
        <w:footnoteReference w:id="51"/>
      </w:r>
      <w:r w:rsidRPr="00BA4651">
        <w:rPr>
          <w:rFonts w:ascii="Tahoma" w:hAnsi="Tahoma"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0C178B54"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E48C89D" w14:textId="77777777" w:rsidR="00762EAA" w:rsidRPr="00BA4651" w:rsidRDefault="00762EAA" w:rsidP="00762EAA">
      <w:pPr>
        <w:widowControl w:val="0"/>
        <w:spacing w:before="120" w:line="240" w:lineRule="atLeast"/>
        <w:textAlignment w:val="baseline"/>
        <w:rPr>
          <w:rFonts w:ascii="Tahoma" w:hAnsi="Tahoma" w:cs="Tahoma"/>
          <w:color w:val="000000"/>
          <w:lang w:val="el-GR" w:eastAsia="ar-SA"/>
        </w:rPr>
      </w:pPr>
      <w:r w:rsidRPr="00BA4651">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9452A97" w14:textId="77777777" w:rsidR="00762EAA" w:rsidRPr="00BA4651" w:rsidRDefault="00762EAA" w:rsidP="00762EAA">
      <w:pPr>
        <w:widowControl w:val="0"/>
        <w:tabs>
          <w:tab w:val="left" w:pos="1021"/>
          <w:tab w:val="left" w:pos="1276"/>
          <w:tab w:val="left" w:pos="1588"/>
          <w:tab w:val="left" w:pos="2155"/>
          <w:tab w:val="left" w:pos="2722"/>
          <w:tab w:val="left" w:pos="3289"/>
        </w:tabs>
        <w:spacing w:after="0"/>
        <w:rPr>
          <w:rFonts w:ascii="Tahoma" w:hAnsi="Tahoma" w:cs="Tahoma"/>
          <w:color w:val="000000"/>
          <w:lang w:val="el-GR" w:eastAsia="ar-SA"/>
        </w:rPr>
      </w:pPr>
      <w:r w:rsidRPr="00BA4651">
        <w:rPr>
          <w:rFonts w:ascii="Tahoma" w:hAnsi="Tahoma"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7D7FD0EC" w14:textId="77777777" w:rsidR="00762EAA" w:rsidRPr="00BA4651" w:rsidRDefault="00762EAA" w:rsidP="00762EAA">
      <w:pPr>
        <w:rPr>
          <w:rFonts w:ascii="Tahoma" w:hAnsi="Tahoma" w:cs="Tahoma"/>
          <w:color w:val="000000"/>
          <w:lang w:val="el-GR"/>
        </w:rPr>
      </w:pPr>
    </w:p>
    <w:p w14:paraId="2B7EE76B" w14:textId="77777777" w:rsidR="00762EAA" w:rsidRPr="00BA4651" w:rsidRDefault="00762EAA" w:rsidP="00762EAA">
      <w:pPr>
        <w:pStyle w:val="20"/>
        <w:rPr>
          <w:rFonts w:ascii="Tahoma" w:hAnsi="Tahoma" w:cs="Tahoma"/>
          <w:lang w:val="el-GR"/>
        </w:rPr>
      </w:pPr>
      <w:bookmarkStart w:id="59" w:name="_Toc89937038"/>
      <w:r w:rsidRPr="00BA4651">
        <w:rPr>
          <w:rFonts w:ascii="Tahoma" w:hAnsi="Tahoma" w:cs="Tahoma"/>
          <w:lang w:val="el-GR"/>
        </w:rPr>
        <w:t>3.5</w:t>
      </w:r>
      <w:r w:rsidRPr="00BA4651">
        <w:rPr>
          <w:rFonts w:ascii="Tahoma" w:hAnsi="Tahoma" w:cs="Tahoma"/>
          <w:lang w:val="el-GR"/>
        </w:rPr>
        <w:tab/>
        <w:t>Ματαίωση Διαδικασίας</w:t>
      </w:r>
      <w:bookmarkEnd w:id="59"/>
    </w:p>
    <w:p w14:paraId="3E80CD1C" w14:textId="77777777" w:rsidR="00762EAA" w:rsidRPr="00BA4651" w:rsidRDefault="00762EAA" w:rsidP="00762EAA">
      <w:pPr>
        <w:rPr>
          <w:rFonts w:ascii="Tahoma" w:hAnsi="Tahoma" w:cs="Tahoma"/>
          <w:lang w:val="el-GR"/>
        </w:rPr>
      </w:pPr>
      <w:r w:rsidRPr="00BA4651">
        <w:rPr>
          <w:rFonts w:ascii="Tahoma" w:hAnsi="Tahoma"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E4991D2" w14:textId="77777777" w:rsidR="00762EAA" w:rsidRPr="00BA4651" w:rsidRDefault="00762EAA" w:rsidP="00762EAA">
      <w:pPr>
        <w:rPr>
          <w:rFonts w:ascii="Tahoma" w:hAnsi="Tahoma" w:cs="Tahoma"/>
          <w:lang w:val="el-GR"/>
        </w:rPr>
      </w:pPr>
      <w:r w:rsidRPr="00BA4651">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176C1FA6" w14:textId="77777777" w:rsidR="00762EAA" w:rsidRPr="00BA4651" w:rsidRDefault="00762EAA" w:rsidP="00762EAA">
      <w:pPr>
        <w:rPr>
          <w:rFonts w:ascii="Tahoma" w:hAnsi="Tahoma" w:cs="Tahoma"/>
          <w:lang w:val="el-GR"/>
        </w:rPr>
      </w:pPr>
      <w:r w:rsidRPr="00BA4651">
        <w:rPr>
          <w:rFonts w:ascii="Tahoma" w:hAnsi="Tahoma"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2A06EE9C" w14:textId="77777777" w:rsidR="00762EAA" w:rsidRPr="00BA4651" w:rsidRDefault="00762EAA" w:rsidP="00762EAA">
      <w:pPr>
        <w:pStyle w:val="1"/>
        <w:rPr>
          <w:rFonts w:ascii="Tahoma" w:hAnsi="Tahoma" w:cs="Tahoma"/>
          <w:lang w:val="el-GR"/>
        </w:rPr>
      </w:pPr>
      <w:bookmarkStart w:id="60" w:name="_Toc89937039"/>
      <w:r w:rsidRPr="00BA4651">
        <w:rPr>
          <w:rFonts w:ascii="Tahoma" w:hAnsi="Tahoma" w:cs="Tahoma"/>
          <w:lang w:val="el-GR"/>
        </w:rPr>
        <w:lastRenderedPageBreak/>
        <w:t>4.</w:t>
      </w:r>
      <w:r w:rsidRPr="00BA4651">
        <w:rPr>
          <w:rFonts w:ascii="Tahoma" w:hAnsi="Tahoma" w:cs="Tahoma"/>
          <w:lang w:val="el-GR"/>
        </w:rPr>
        <w:tab/>
        <w:t>ΟΡΟΙ ΕΚΤΕΛΕΣΗΣ ΤΗΣ ΣΥΜΒΑΣΗΣ</w:t>
      </w:r>
      <w:bookmarkEnd w:id="60"/>
      <w:r w:rsidRPr="00BA4651">
        <w:rPr>
          <w:rFonts w:ascii="Tahoma" w:hAnsi="Tahoma" w:cs="Tahoma"/>
          <w:lang w:val="el-GR"/>
        </w:rPr>
        <w:t xml:space="preserve"> </w:t>
      </w:r>
    </w:p>
    <w:p w14:paraId="66FC9F33" w14:textId="77777777" w:rsidR="00762EAA" w:rsidRPr="00BA4651" w:rsidRDefault="00762EAA" w:rsidP="00762EAA">
      <w:pPr>
        <w:pStyle w:val="20"/>
        <w:rPr>
          <w:rFonts w:ascii="Tahoma" w:hAnsi="Tahoma" w:cs="Tahoma"/>
          <w:lang w:val="el-GR"/>
        </w:rPr>
      </w:pPr>
      <w:bookmarkStart w:id="61" w:name="_Toc89937040"/>
      <w:r w:rsidRPr="00BA4651">
        <w:rPr>
          <w:rFonts w:ascii="Tahoma" w:hAnsi="Tahoma" w:cs="Tahoma"/>
          <w:lang w:val="el-GR"/>
        </w:rPr>
        <w:t>4.1</w:t>
      </w:r>
      <w:r w:rsidRPr="00BA4651">
        <w:rPr>
          <w:rFonts w:ascii="Tahoma" w:hAnsi="Tahoma" w:cs="Tahoma"/>
          <w:lang w:val="el-GR"/>
        </w:rPr>
        <w:tab/>
        <w:t>Εγγυήσεις  (καλής εκτέλεσης, προκαταβολής)</w:t>
      </w:r>
      <w:bookmarkEnd w:id="61"/>
    </w:p>
    <w:p w14:paraId="04746124" w14:textId="77777777" w:rsidR="00762EAA" w:rsidRPr="00BA4651" w:rsidRDefault="00762EAA" w:rsidP="00762EAA">
      <w:pPr>
        <w:rPr>
          <w:rFonts w:ascii="Tahoma" w:hAnsi="Tahoma" w:cs="Tahoma"/>
          <w:lang w:val="el-GR"/>
        </w:rPr>
      </w:pPr>
      <w:r w:rsidRPr="00BA4651">
        <w:rPr>
          <w:rFonts w:ascii="Tahoma" w:hAnsi="Tahoma" w:cs="Tahoma"/>
          <w:lang w:val="el-GR"/>
        </w:rPr>
        <w:t xml:space="preserve">Εγγύηση καλής εκτέλεσης και εγγύηση προκαταβολής </w:t>
      </w:r>
    </w:p>
    <w:p w14:paraId="7FBF4DFC" w14:textId="77777777" w:rsidR="00AB55FF" w:rsidRPr="00BA4651" w:rsidRDefault="00762EAA" w:rsidP="00762EAA">
      <w:pPr>
        <w:rPr>
          <w:rFonts w:ascii="Tahoma" w:hAnsi="Tahoma" w:cs="Tahoma"/>
          <w:lang w:val="el-GR"/>
        </w:rPr>
      </w:pPr>
      <w:r w:rsidRPr="00BA4651">
        <w:rPr>
          <w:rFonts w:ascii="Tahoma" w:hAnsi="Tahoma" w:cs="Tahoma"/>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ή του τμήματος αυτής, χωρίς να συμπεριλαμβάνονται τα δικαιώματα προαίρεσης  και η οποία κατατίθεται μέχρι και την  υπογραφή του συμφωνητικού.</w:t>
      </w:r>
    </w:p>
    <w:p w14:paraId="691FA751" w14:textId="77777777" w:rsidR="00300C36" w:rsidRPr="00BA4651" w:rsidRDefault="00762EAA" w:rsidP="00762EAA">
      <w:pPr>
        <w:rPr>
          <w:rFonts w:ascii="Tahoma" w:hAnsi="Tahoma" w:cs="Tahoma"/>
          <w:lang w:val="el-GR"/>
        </w:rPr>
      </w:pPr>
      <w:r w:rsidRPr="00BA4651">
        <w:rPr>
          <w:rFonts w:ascii="Tahoma" w:hAnsi="Tahoma" w:cs="Tahoma"/>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7E62C87B" w14:textId="77777777" w:rsidR="00762EAA" w:rsidRPr="00BA4651" w:rsidRDefault="00762EAA" w:rsidP="00762EAA">
      <w:pPr>
        <w:rPr>
          <w:rFonts w:ascii="Tahoma" w:hAnsi="Tahoma" w:cs="Tahoma"/>
          <w:lang w:val="el-GR"/>
        </w:rPr>
      </w:pPr>
      <w:r w:rsidRPr="00BA4651">
        <w:rPr>
          <w:rFonts w:ascii="Tahoma" w:hAnsi="Tahoma" w:cs="Tahoma"/>
          <w:lang w:val="el-GR"/>
        </w:rPr>
        <w:t>Το περιεχόμενό της είναι σύμφωνο με το υπόδειγμα που περιλαμβάνεται στο Παράρτημα</w:t>
      </w:r>
      <w:r w:rsidR="00D06D7E" w:rsidRPr="00BA4651">
        <w:rPr>
          <w:rFonts w:ascii="Tahoma" w:hAnsi="Tahoma" w:cs="Tahoma"/>
          <w:lang w:val="en-US"/>
        </w:rPr>
        <w:t>VI</w:t>
      </w:r>
      <w:r w:rsidRPr="00BA4651">
        <w:rPr>
          <w:rFonts w:ascii="Tahoma" w:hAnsi="Tahoma" w:cs="Tahoma"/>
          <w:lang w:val="el-GR"/>
        </w:rPr>
        <w:t xml:space="preserve"> της </w:t>
      </w:r>
      <w:r w:rsidR="00300C36" w:rsidRPr="00BA4651">
        <w:rPr>
          <w:rFonts w:ascii="Tahoma" w:hAnsi="Tahoma" w:cs="Tahoma"/>
          <w:lang w:val="el-GR"/>
        </w:rPr>
        <w:t xml:space="preserve"> παρούσας </w:t>
      </w:r>
      <w:r w:rsidRPr="00BA4651">
        <w:rPr>
          <w:rFonts w:ascii="Tahoma" w:hAnsi="Tahoma" w:cs="Tahoma"/>
          <w:lang w:val="el-GR"/>
        </w:rPr>
        <w:t>Διακήρυξης και τα οριζόμενα στο άρθρο 72 του ν. 4412/2016.</w:t>
      </w:r>
    </w:p>
    <w:p w14:paraId="2EB212C4" w14:textId="77777777" w:rsidR="00762EAA" w:rsidRPr="00BA4651" w:rsidRDefault="00762EAA" w:rsidP="00762EAA">
      <w:pPr>
        <w:rPr>
          <w:rFonts w:ascii="Tahoma" w:hAnsi="Tahoma" w:cs="Tahoma"/>
          <w:lang w:val="el-GR"/>
        </w:rPr>
      </w:pPr>
      <w:r w:rsidRPr="00BA4651">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086BB41" w14:textId="77777777" w:rsidR="00762EAA" w:rsidRPr="00BA4651" w:rsidRDefault="00762EAA" w:rsidP="00762EAA">
      <w:pPr>
        <w:rPr>
          <w:rFonts w:ascii="Tahoma" w:hAnsi="Tahoma" w:cs="Tahoma"/>
          <w:lang w:val="el-GR"/>
        </w:rPr>
      </w:pPr>
      <w:r w:rsidRPr="00BA4651">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BCA5C1E" w14:textId="77777777" w:rsidR="00762EAA" w:rsidRPr="00BA4651" w:rsidRDefault="00762EAA" w:rsidP="00762EAA">
      <w:pPr>
        <w:rPr>
          <w:rFonts w:ascii="Tahoma" w:hAnsi="Tahoma" w:cs="Tahoma"/>
          <w:lang w:val="el-GR"/>
        </w:rPr>
      </w:pPr>
      <w:r w:rsidRPr="00BA4651">
        <w:rPr>
          <w:rFonts w:ascii="Tahoma" w:hAnsi="Tahoma" w:cs="Tahoma"/>
          <w:lang w:val="el-GR"/>
        </w:rPr>
        <w:t>Η</w:t>
      </w:r>
      <w:r w:rsidR="00B95612" w:rsidRPr="00BA4651">
        <w:rPr>
          <w:rFonts w:ascii="Tahoma" w:hAnsi="Tahoma" w:cs="Tahoma"/>
          <w:lang w:val="el-GR"/>
        </w:rPr>
        <w:t xml:space="preserve"> εγγύηση</w:t>
      </w:r>
      <w:r w:rsidRPr="00BA4651">
        <w:rPr>
          <w:rFonts w:ascii="Tahoma" w:hAnsi="Tahoma" w:cs="Tahoma"/>
          <w:lang w:val="el-GR"/>
        </w:rPr>
        <w:t xml:space="preserve"> κα</w:t>
      </w:r>
      <w:r w:rsidR="00B95612" w:rsidRPr="00BA4651">
        <w:rPr>
          <w:rFonts w:ascii="Tahoma" w:hAnsi="Tahoma" w:cs="Tahoma"/>
          <w:lang w:val="el-GR"/>
        </w:rPr>
        <w:t>λής εκτέλεσης επιστρέφεται στο σύνολό της</w:t>
      </w:r>
      <w:r w:rsidRPr="00BA4651">
        <w:rPr>
          <w:rFonts w:ascii="Tahoma" w:hAnsi="Tahoma" w:cs="Tahoma"/>
          <w:lang w:val="el-GR"/>
        </w:rPr>
        <w:t xml:space="preserve"> μετά από την ποσοτική και ποιοτική παραλαβή του συνόλου του αντικειμένου της σύμβασης.</w:t>
      </w:r>
    </w:p>
    <w:p w14:paraId="2D3CCAE2" w14:textId="77777777" w:rsidR="00762EAA" w:rsidRPr="00BA4651" w:rsidRDefault="00762EAA" w:rsidP="00762EAA">
      <w:pPr>
        <w:rPr>
          <w:rFonts w:ascii="Tahoma" w:hAnsi="Tahoma" w:cs="Tahoma"/>
          <w:lang w:val="el-GR"/>
        </w:rPr>
      </w:pPr>
      <w:r w:rsidRPr="00BA4651">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r w:rsidR="00B95612" w:rsidRPr="00BA4651">
        <w:rPr>
          <w:rFonts w:ascii="Tahoma" w:hAnsi="Tahoma" w:cs="Tahoma"/>
          <w:lang w:val="el-GR"/>
        </w:rPr>
        <w:t>.</w:t>
      </w:r>
      <w:r w:rsidRPr="00BA4651">
        <w:rPr>
          <w:rFonts w:ascii="Tahoma" w:hAnsi="Tahoma" w:cs="Tahoma"/>
          <w:lang w:val="el-GR"/>
        </w:rPr>
        <w:t xml:space="preserve"> </w:t>
      </w:r>
    </w:p>
    <w:p w14:paraId="10401932" w14:textId="77777777" w:rsidR="00762EAA" w:rsidRPr="00BA4651" w:rsidRDefault="00762EAA" w:rsidP="00762EAA">
      <w:pPr>
        <w:pStyle w:val="20"/>
        <w:rPr>
          <w:rFonts w:ascii="Tahoma" w:hAnsi="Tahoma" w:cs="Tahoma"/>
          <w:lang w:val="el-GR"/>
        </w:rPr>
      </w:pPr>
      <w:bookmarkStart w:id="62" w:name="_Toc89937041"/>
      <w:r w:rsidRPr="00BA4651">
        <w:rPr>
          <w:rFonts w:ascii="Tahoma" w:hAnsi="Tahoma" w:cs="Tahoma"/>
          <w:lang w:val="el-GR"/>
        </w:rPr>
        <w:t xml:space="preserve">4.2 </w:t>
      </w:r>
      <w:r w:rsidRPr="00BA4651">
        <w:rPr>
          <w:rFonts w:ascii="Tahoma" w:hAnsi="Tahoma" w:cs="Tahoma"/>
          <w:lang w:val="el-GR"/>
        </w:rPr>
        <w:tab/>
        <w:t>Συμβατικό Πλαίσιο - Εφαρμοστέα Νομοθεσία</w:t>
      </w:r>
      <w:bookmarkEnd w:id="62"/>
      <w:r w:rsidRPr="00BA4651">
        <w:rPr>
          <w:rFonts w:ascii="Tahoma" w:hAnsi="Tahoma" w:cs="Tahoma"/>
          <w:lang w:val="el-GR"/>
        </w:rPr>
        <w:t xml:space="preserve"> </w:t>
      </w:r>
    </w:p>
    <w:p w14:paraId="06134585" w14:textId="77777777" w:rsidR="00762EAA" w:rsidRPr="00BA4651" w:rsidRDefault="00762EAA" w:rsidP="00762EAA">
      <w:pPr>
        <w:rPr>
          <w:rFonts w:ascii="Tahoma" w:hAnsi="Tahoma" w:cs="Tahoma"/>
          <w:lang w:val="el-GR"/>
        </w:rPr>
      </w:pPr>
      <w:r w:rsidRPr="00BA4651">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C5EB531" w14:textId="77777777" w:rsidR="00762EAA" w:rsidRPr="00BA4651" w:rsidRDefault="00762EAA" w:rsidP="00762EAA">
      <w:pPr>
        <w:pStyle w:val="20"/>
        <w:rPr>
          <w:rFonts w:ascii="Tahoma" w:hAnsi="Tahoma" w:cs="Tahoma"/>
          <w:lang w:val="el-GR"/>
        </w:rPr>
      </w:pPr>
      <w:bookmarkStart w:id="63" w:name="_Toc89937042"/>
      <w:r w:rsidRPr="00BA4651">
        <w:rPr>
          <w:rFonts w:ascii="Tahoma" w:hAnsi="Tahoma" w:cs="Tahoma"/>
          <w:lang w:val="el-GR"/>
        </w:rPr>
        <w:t>4.3</w:t>
      </w:r>
      <w:r w:rsidRPr="00BA4651">
        <w:rPr>
          <w:rFonts w:ascii="Tahoma" w:hAnsi="Tahoma" w:cs="Tahoma"/>
          <w:lang w:val="el-GR"/>
        </w:rPr>
        <w:tab/>
        <w:t>Όροι εκτέλεσης της σύμβασης</w:t>
      </w:r>
      <w:bookmarkEnd w:id="63"/>
    </w:p>
    <w:p w14:paraId="4859E348" w14:textId="77777777" w:rsidR="00CD76E0" w:rsidRPr="00BA4651" w:rsidRDefault="00762EAA"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rPr>
      </w:pPr>
      <w:r w:rsidRPr="00BA4651">
        <w:rPr>
          <w:rFonts w:ascii="Tahoma" w:hAnsi="Tahoma" w:cs="Tahoma"/>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36" w:anchor="pararthma_A_X" w:history="1">
        <w:r w:rsidRPr="00BA4651">
          <w:rPr>
            <w:rStyle w:val="-"/>
            <w:rFonts w:ascii="Tahoma" w:hAnsi="Tahoma" w:cs="Tahoma"/>
            <w:color w:val="auto"/>
            <w:lang w:val="el-GR"/>
          </w:rPr>
          <w:t>Παράρτημα X του Προσαρτήματος Α΄</w:t>
        </w:r>
      </w:hyperlink>
      <w:r w:rsidRPr="00BA4651">
        <w:rPr>
          <w:rFonts w:ascii="Tahoma" w:hAnsi="Tahoma" w:cs="Tahoma"/>
          <w:lang w:val="el-GR"/>
        </w:rPr>
        <w:t>.</w:t>
      </w:r>
    </w:p>
    <w:p w14:paraId="3B7109C3" w14:textId="77777777" w:rsidR="00CD76E0" w:rsidRPr="00BA4651" w:rsidRDefault="00CD76E0"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rPr>
      </w:pPr>
    </w:p>
    <w:p w14:paraId="7A90580D" w14:textId="77777777" w:rsidR="00CD76E0" w:rsidRPr="00BA4651" w:rsidRDefault="00CD76E0" w:rsidP="00CD7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u w:val="single"/>
          <w:lang w:val="el-GR"/>
        </w:rPr>
      </w:pPr>
      <w:r w:rsidRPr="00BA4651">
        <w:rPr>
          <w:rFonts w:ascii="Tahoma" w:hAnsi="Tahoma" w:cs="Tahoma"/>
          <w:u w:val="single"/>
          <w:lang w:val="el-GR"/>
        </w:rPr>
        <w:t xml:space="preserve">Ειδικά στις συμβάσεις παροχής υπηρεσιών </w:t>
      </w:r>
      <w:r w:rsidR="00100A5C" w:rsidRPr="00BA4651">
        <w:rPr>
          <w:rFonts w:ascii="Tahoma" w:hAnsi="Tahoma" w:cs="Tahoma"/>
          <w:u w:val="single"/>
          <w:lang w:val="el-GR"/>
        </w:rPr>
        <w:t>καθαριότητας</w:t>
      </w:r>
      <w:r w:rsidRPr="00BA4651">
        <w:rPr>
          <w:rFonts w:ascii="Tahoma" w:hAnsi="Tahoma" w:cs="Tahoma"/>
          <w:u w:val="single"/>
          <w:lang w:val="el-GR"/>
        </w:rPr>
        <w:t>, περιλαμβάνονται, επιπλέον του όρου του πρώτου εδαφίου, και τα στοιχεία που αναφέρονται στις περιπτώσεις α΄ έως στ΄ της παρ. 1 του άρθρου 68 του ν. 3863/2010 (Α΄ 115), όπως εκάστοτε ισχύει, καθώς και ο ειδικός όρος τη</w:t>
      </w:r>
      <w:r w:rsidR="00100A5C" w:rsidRPr="00BA4651">
        <w:rPr>
          <w:rFonts w:ascii="Tahoma" w:hAnsi="Tahoma" w:cs="Tahoma"/>
          <w:u w:val="single"/>
          <w:lang w:val="el-GR"/>
        </w:rPr>
        <w:t>ς παραγράφου 3 του ίδιου άρθρου, όπως τροποποιήθηκε και ισχύει με τις διατάξεις και τις απαιτήσεις του Αρθ.22 του Ν.4144/2013 (ΦΕΚ/Α/88)</w:t>
      </w:r>
      <w:r w:rsidR="00D53CE3" w:rsidRPr="00BA4651">
        <w:rPr>
          <w:rFonts w:ascii="Tahoma" w:hAnsi="Tahoma" w:cs="Tahoma"/>
          <w:u w:val="single"/>
          <w:lang w:val="el-GR"/>
        </w:rPr>
        <w:t>.</w:t>
      </w:r>
    </w:p>
    <w:p w14:paraId="0E8EDF3D" w14:textId="77777777" w:rsidR="00CD76E0" w:rsidRPr="00BA4651" w:rsidRDefault="00CD76E0" w:rsidP="00762EAA">
      <w:pPr>
        <w:rPr>
          <w:rFonts w:ascii="Tahoma" w:eastAsia="Calibri" w:hAnsi="Tahoma" w:cs="Tahoma"/>
          <w:lang w:val="el-GR"/>
        </w:rPr>
      </w:pPr>
    </w:p>
    <w:p w14:paraId="1A16EC06"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C6952E1" w14:textId="77777777" w:rsidR="00762EAA" w:rsidRPr="00BA4651" w:rsidRDefault="00762EAA" w:rsidP="000C58C1">
      <w:pPr>
        <w:tabs>
          <w:tab w:val="center" w:pos="4819"/>
        </w:tabs>
        <w:suppressAutoHyphens w:val="0"/>
        <w:spacing w:after="0"/>
        <w:rPr>
          <w:rFonts w:ascii="Tahoma" w:eastAsia="Calibri" w:hAnsi="Tahoma" w:cs="Tahoma"/>
          <w:lang w:val="el-GR"/>
        </w:rPr>
      </w:pPr>
      <w:r w:rsidRPr="00BA4651">
        <w:rPr>
          <w:rFonts w:ascii="Tahoma" w:eastAsia="Calibri" w:hAnsi="Tahoma" w:cs="Tahoma"/>
          <w:lang w:val="el-GR"/>
        </w:rPr>
        <w:lastRenderedPageBreak/>
        <w:t xml:space="preserve">4.3.2. Ο ανάδοχος δεσμεύεται ότι: </w:t>
      </w:r>
    </w:p>
    <w:p w14:paraId="6F9D847C" w14:textId="77777777" w:rsidR="00B95612" w:rsidRPr="00BA4651" w:rsidRDefault="00B95612" w:rsidP="000C58C1">
      <w:pPr>
        <w:tabs>
          <w:tab w:val="center" w:pos="4819"/>
        </w:tabs>
        <w:suppressAutoHyphens w:val="0"/>
        <w:spacing w:after="0"/>
        <w:rPr>
          <w:rFonts w:ascii="Tahoma" w:eastAsia="Calibri" w:hAnsi="Tahoma" w:cs="Tahoma"/>
          <w:lang w:val="el-GR"/>
        </w:rPr>
      </w:pPr>
    </w:p>
    <w:p w14:paraId="08F087E7"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E9A7054"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BA4651">
        <w:rPr>
          <w:rFonts w:ascii="Tahoma" w:eastAsia="Calibri" w:hAnsi="Tahoma" w:cs="Tahoma"/>
          <w:vertAlign w:val="superscript"/>
          <w:lang w:val="el-GR"/>
        </w:rPr>
        <w:footnoteReference w:id="52"/>
      </w:r>
      <w:r w:rsidRPr="00BA4651">
        <w:rPr>
          <w:rFonts w:ascii="Tahoma" w:eastAsia="Calibri" w:hAnsi="Tahoma" w:cs="Tahoma"/>
          <w:vertAlign w:val="superscript"/>
          <w:lang w:val="el-GR"/>
        </w:rPr>
        <w:t xml:space="preserve"> </w:t>
      </w:r>
      <w:r w:rsidRPr="00BA4651">
        <w:rPr>
          <w:rFonts w:ascii="Tahoma" w:eastAsia="Calibri" w:hAnsi="Tahoma" w:cs="Tahoma"/>
          <w:lang w:val="el-GR"/>
        </w:rPr>
        <w:t xml:space="preserve">. </w:t>
      </w:r>
    </w:p>
    <w:p w14:paraId="55D3FDF6" w14:textId="77777777" w:rsidR="00762EAA" w:rsidRPr="00BA4651" w:rsidRDefault="00762EAA" w:rsidP="00762EAA">
      <w:pPr>
        <w:rPr>
          <w:rFonts w:ascii="Tahoma" w:eastAsia="Calibri" w:hAnsi="Tahoma" w:cs="Tahoma"/>
          <w:lang w:val="el-GR"/>
        </w:rPr>
      </w:pPr>
      <w:r w:rsidRPr="00BA4651">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w:t>
      </w:r>
      <w:r w:rsidR="006D52FE" w:rsidRPr="00BA4651">
        <w:rPr>
          <w:rFonts w:ascii="Tahoma" w:eastAsia="Calibri" w:hAnsi="Tahoma" w:cs="Tahoma"/>
          <w:lang w:val="el-GR"/>
        </w:rPr>
        <w:t xml:space="preserve">υ όσο και των υπεργολάβων του. </w:t>
      </w:r>
    </w:p>
    <w:p w14:paraId="40C2B017" w14:textId="77777777" w:rsidR="00762EAA" w:rsidRPr="00BA4651" w:rsidRDefault="00762EAA" w:rsidP="00762EAA">
      <w:pPr>
        <w:pStyle w:val="20"/>
        <w:rPr>
          <w:rFonts w:ascii="Tahoma" w:hAnsi="Tahoma" w:cs="Tahoma"/>
          <w:lang w:val="el-GR"/>
        </w:rPr>
      </w:pPr>
      <w:bookmarkStart w:id="64" w:name="_Toc89937043"/>
      <w:r w:rsidRPr="00BA4651">
        <w:rPr>
          <w:rFonts w:ascii="Tahoma" w:hAnsi="Tahoma" w:cs="Tahoma"/>
          <w:lang w:val="el-GR"/>
        </w:rPr>
        <w:t>4.4</w:t>
      </w:r>
      <w:r w:rsidRPr="00BA4651">
        <w:rPr>
          <w:rFonts w:ascii="Tahoma" w:hAnsi="Tahoma" w:cs="Tahoma"/>
          <w:lang w:val="el-GR"/>
        </w:rPr>
        <w:tab/>
        <w:t>Υπεργολαβία</w:t>
      </w:r>
      <w:bookmarkEnd w:id="64"/>
    </w:p>
    <w:p w14:paraId="07EA4783"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4.4.1. </w:t>
      </w:r>
      <w:r w:rsidRPr="00BA4651">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C6284F" w14:textId="77777777" w:rsidR="00F0690B" w:rsidRPr="00BA4651" w:rsidRDefault="00F0690B" w:rsidP="00762EAA">
      <w:pPr>
        <w:rPr>
          <w:rFonts w:ascii="Tahoma" w:hAnsi="Tahoma" w:cs="Tahoma"/>
          <w:lang w:val="el-GR"/>
        </w:rPr>
      </w:pPr>
      <w:r w:rsidRPr="00BA4651">
        <w:rPr>
          <w:rFonts w:ascii="Tahoma" w:hAnsi="Tahoma" w:cs="Tahoma"/>
          <w:lang w:val="el-GR"/>
        </w:rPr>
        <w:t xml:space="preserve">Ειδικότερα στις δημόσιες συμβάσεις παροχής υπηρεσιών </w:t>
      </w:r>
      <w:r w:rsidR="00D53CE3" w:rsidRPr="00BA4651">
        <w:rPr>
          <w:rFonts w:ascii="Tahoma" w:hAnsi="Tahoma" w:cs="Tahoma"/>
          <w:lang w:val="el-GR"/>
        </w:rPr>
        <w:t>καθαριότητας</w:t>
      </w:r>
      <w:r w:rsidRPr="00BA4651">
        <w:rPr>
          <w:rFonts w:ascii="Tahoma" w:hAnsi="Tahoma" w:cs="Tahoma"/>
          <w:lang w:val="el-GR"/>
        </w:rPr>
        <w:t xml:space="preserve">, ο ανάδοχός  που αναθέτει την εκτέλεση του έργου ή μέρος του έργου σε υπεργολάβο, υποχρεούται άμεσα να ενημερώνει εγγράφως την αναθέτουσα αρχή. Ο ανάδοχός και ο υπεργολάβος ευθύνονται αλληλεγγύως και εις </w:t>
      </w:r>
      <w:r w:rsidR="00DF0E32" w:rsidRPr="00BA4651">
        <w:rPr>
          <w:rFonts w:ascii="Tahoma" w:hAnsi="Tahoma" w:cs="Tahoma"/>
          <w:lang w:val="el-GR"/>
        </w:rPr>
        <w:t>ολόκληρο</w:t>
      </w:r>
      <w:r w:rsidRPr="00BA4651">
        <w:rPr>
          <w:rFonts w:ascii="Tahoma" w:hAnsi="Tahoma" w:cs="Tahoma"/>
          <w:lang w:val="el-GR"/>
        </w:rPr>
        <w:t>, έναντι των εργαζομένων για την καταβολή των πάσης φύσεως αποδοχών και ασφαλιστικών εισφορών.</w:t>
      </w:r>
    </w:p>
    <w:p w14:paraId="6A052F9F" w14:textId="77777777" w:rsidR="00762EAA" w:rsidRPr="00BA4651" w:rsidRDefault="00762EAA" w:rsidP="00762EAA">
      <w:pPr>
        <w:rPr>
          <w:rFonts w:ascii="Tahoma" w:hAnsi="Tahoma" w:cs="Tahoma"/>
          <w:lang w:val="el-GR"/>
        </w:rPr>
      </w:pPr>
      <w:r w:rsidRPr="00BA4651">
        <w:rPr>
          <w:rFonts w:ascii="Tahoma" w:hAnsi="Tahoma" w:cs="Tahoma"/>
          <w:b/>
          <w:bCs/>
          <w:lang w:val="el-GR"/>
        </w:rPr>
        <w:t xml:space="preserve">4.4.2. </w:t>
      </w:r>
      <w:r w:rsidRPr="00BA4651">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BA4651">
        <w:rPr>
          <w:rFonts w:ascii="Tahoma" w:hAnsi="Tahoma" w:cs="Tahoma"/>
          <w:szCs w:val="22"/>
          <w:lang w:val="el-GR"/>
        </w:rPr>
        <w:t>προσκομίζοντας τα σχετικά συμφωνητικά/δηλώσεις συνεργασίας</w:t>
      </w:r>
      <w:r w:rsidRPr="00BA4651">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400C731" w14:textId="77777777" w:rsidR="00762EAA" w:rsidRPr="00BA4651" w:rsidRDefault="00762EAA" w:rsidP="00762EAA">
      <w:pPr>
        <w:rPr>
          <w:rFonts w:ascii="Tahoma" w:hAnsi="Tahoma" w:cs="Tahoma"/>
          <w:lang w:val="el-GR"/>
        </w:rPr>
      </w:pPr>
      <w:r w:rsidRPr="00BA4651">
        <w:rPr>
          <w:rFonts w:ascii="Tahoma" w:hAnsi="Tahoma" w:cs="Tahoma"/>
          <w:b/>
          <w:bCs/>
          <w:lang w:val="el-GR"/>
        </w:rPr>
        <w:t>4.4.3.</w:t>
      </w:r>
      <w:r w:rsidRPr="00BA4651">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BA4651">
        <w:rPr>
          <w:rFonts w:ascii="Tahoma" w:hAnsi="Tahoma" w:cs="Tahoma"/>
          <w:lang w:val="el-GR"/>
        </w:rPr>
        <w:lastRenderedPageBreak/>
        <w:t xml:space="preserve">επαληθεύσει τους ως άνω λόγους και για τμήμα ή τμήματα της σύμβασης που υπολείπονται του ως άνω ποσοστού. </w:t>
      </w:r>
    </w:p>
    <w:p w14:paraId="0CE69A3D" w14:textId="77777777" w:rsidR="00762EAA" w:rsidRPr="00BA4651" w:rsidRDefault="00762EAA" w:rsidP="00762EAA">
      <w:pPr>
        <w:rPr>
          <w:rFonts w:ascii="Tahoma" w:hAnsi="Tahoma" w:cs="Tahoma"/>
          <w:lang w:val="el-GR"/>
        </w:rPr>
      </w:pPr>
      <w:r w:rsidRPr="00BA4651">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5B7DE2C" w14:textId="77777777" w:rsidR="00762EAA" w:rsidRPr="00BA4651" w:rsidRDefault="00762EAA" w:rsidP="00762EAA">
      <w:pPr>
        <w:pStyle w:val="20"/>
        <w:rPr>
          <w:rFonts w:ascii="Tahoma" w:hAnsi="Tahoma" w:cs="Tahoma"/>
          <w:lang w:val="el-GR"/>
        </w:rPr>
      </w:pPr>
      <w:bookmarkStart w:id="65" w:name="_Toc89937044"/>
      <w:r w:rsidRPr="00BA4651">
        <w:rPr>
          <w:rFonts w:ascii="Tahoma" w:hAnsi="Tahoma" w:cs="Tahoma"/>
          <w:lang w:val="el-GR"/>
        </w:rPr>
        <w:t>4.5</w:t>
      </w:r>
      <w:r w:rsidRPr="00BA4651">
        <w:rPr>
          <w:rFonts w:ascii="Tahoma" w:hAnsi="Tahoma" w:cs="Tahoma"/>
          <w:lang w:val="el-GR"/>
        </w:rPr>
        <w:tab/>
        <w:t>Τροποποίηση σύμβασης κατά τη διάρκειά της</w:t>
      </w:r>
      <w:bookmarkEnd w:id="65"/>
    </w:p>
    <w:p w14:paraId="79D2E073" w14:textId="77777777" w:rsidR="00A15668" w:rsidRPr="00BA4651" w:rsidRDefault="00762EAA" w:rsidP="00762EAA">
      <w:pPr>
        <w:rPr>
          <w:rFonts w:ascii="Tahoma" w:hAnsi="Tahoma" w:cs="Tahoma"/>
          <w:lang w:val="el-GR"/>
        </w:rPr>
      </w:pPr>
      <w:r w:rsidRPr="00BA4651">
        <w:rPr>
          <w:rFonts w:ascii="Tahoma" w:hAnsi="Tahoma" w:cs="Tahoma"/>
          <w:lang w:val="el-GR"/>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αναθέτουσας αρχής </w:t>
      </w:r>
    </w:p>
    <w:p w14:paraId="29F98AE6" w14:textId="77777777" w:rsidR="00762EAA" w:rsidRPr="00BA4651" w:rsidRDefault="00762EAA" w:rsidP="00762EAA">
      <w:pPr>
        <w:rPr>
          <w:rFonts w:ascii="Tahoma" w:hAnsi="Tahoma" w:cs="Tahoma"/>
          <w:lang w:val="el-GR"/>
        </w:rPr>
      </w:pPr>
      <w:r w:rsidRPr="00BA4651">
        <w:rPr>
          <w:rFonts w:ascii="Tahoma" w:hAnsi="Tahoma" w:cs="Tahoma"/>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BA4651">
        <w:rPr>
          <w:rFonts w:ascii="Tahoma" w:hAnsi="Tahoma" w:cs="Tahoma"/>
          <w:vertAlign w:val="superscript"/>
          <w:lang w:val="el-GR"/>
        </w:rPr>
        <w:footnoteReference w:id="53"/>
      </w:r>
      <w:r w:rsidRPr="00BA4651">
        <w:rPr>
          <w:rFonts w:ascii="Tahoma" w:hAnsi="Tahoma" w:cs="Tahoma"/>
          <w:vertAlign w:val="superscript"/>
          <w:lang w:val="el-GR"/>
        </w:rPr>
        <w:t>.</w:t>
      </w:r>
      <w:r w:rsidRPr="00BA4651">
        <w:rPr>
          <w:rFonts w:ascii="Tahoma" w:hAnsi="Tahoma" w:cs="Tahoma"/>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5525B6A" w14:textId="77777777" w:rsidR="00E03E59" w:rsidRPr="00BA4651" w:rsidRDefault="00E03E59" w:rsidP="00762EAA">
      <w:pPr>
        <w:rPr>
          <w:rFonts w:ascii="Tahoma" w:hAnsi="Tahoma" w:cs="Tahoma"/>
          <w:lang w:val="el-GR"/>
        </w:rPr>
      </w:pPr>
    </w:p>
    <w:p w14:paraId="2389E4C0" w14:textId="77777777" w:rsidR="00E03E59" w:rsidRPr="00BA4651" w:rsidRDefault="00E03E59" w:rsidP="00E03E59">
      <w:pPr>
        <w:spacing w:line="276" w:lineRule="auto"/>
        <w:rPr>
          <w:rFonts w:ascii="Tahoma" w:hAnsi="Tahoma" w:cs="Tahoma"/>
          <w:szCs w:val="22"/>
          <w:lang w:val="el-GR"/>
        </w:rPr>
      </w:pPr>
      <w:r w:rsidRPr="00BA4651">
        <w:rPr>
          <w:rFonts w:ascii="Tahoma" w:hAnsi="Tahoma" w:cs="Tahoma"/>
          <w:b/>
          <w:color w:val="002060"/>
          <w:szCs w:val="22"/>
          <w:lang w:val="el-GR"/>
        </w:rPr>
        <w:t>4.5.1</w:t>
      </w:r>
      <w:r w:rsidRPr="00BA4651">
        <w:rPr>
          <w:rFonts w:ascii="Tahoma" w:hAnsi="Tahoma" w:cs="Tahoma"/>
          <w:b/>
          <w:color w:val="002060"/>
          <w:szCs w:val="22"/>
          <w:lang w:val="el-GR"/>
        </w:rPr>
        <w:tab/>
        <w:t>Δικαιώματα προαίρεσης</w:t>
      </w:r>
      <w:r w:rsidRPr="00BA4651">
        <w:rPr>
          <w:rFonts w:ascii="Tahoma" w:hAnsi="Tahoma" w:cs="Tahoma"/>
          <w:szCs w:val="22"/>
          <w:lang w:val="el-GR"/>
        </w:rPr>
        <w:t xml:space="preserve"> </w:t>
      </w:r>
    </w:p>
    <w:p w14:paraId="7C195B29" w14:textId="77777777" w:rsidR="00E03E59" w:rsidRPr="00BA4651" w:rsidRDefault="00E03E59" w:rsidP="00E03E59">
      <w:pPr>
        <w:spacing w:line="276" w:lineRule="auto"/>
        <w:rPr>
          <w:rFonts w:ascii="Tahoma" w:hAnsi="Tahoma" w:cs="Tahoma"/>
          <w:szCs w:val="22"/>
          <w:lang w:val="el-GR"/>
        </w:rPr>
      </w:pPr>
      <w:r w:rsidRPr="00BA4651">
        <w:rPr>
          <w:rFonts w:ascii="Tahoma" w:hAnsi="Tahoma"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73CB23AF" w14:textId="77777777" w:rsidR="00E03E59" w:rsidRPr="00BA4651" w:rsidRDefault="00E03E59" w:rsidP="00277F49">
      <w:pPr>
        <w:rPr>
          <w:rFonts w:ascii="Tahoma" w:hAnsi="Tahoma" w:cs="Tahoma"/>
          <w:szCs w:val="22"/>
          <w:lang w:val="el-GR"/>
        </w:rPr>
      </w:pPr>
      <w:r w:rsidRPr="00BA4651">
        <w:rPr>
          <w:rFonts w:ascii="Tahoma" w:hAnsi="Tahoma" w:cs="Tahoma"/>
          <w:szCs w:val="22"/>
          <w:lang w:val="el-GR"/>
        </w:rPr>
        <w:t>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έως του ποσοστού εκατό τοις εκατό (100%) του προϋπολογισμού του</w:t>
      </w:r>
      <w:r w:rsidR="00277F49" w:rsidRPr="00BA4651">
        <w:rPr>
          <w:rFonts w:ascii="Tahoma" w:hAnsi="Tahoma" w:cs="Tahoma"/>
          <w:szCs w:val="22"/>
          <w:lang w:val="el-GR"/>
        </w:rPr>
        <w:t xml:space="preserve"> έργου και με χρονοδιάγραμμα υλοποίησης έως δώδεκα (12)  μήνες από την άσκησή του.</w:t>
      </w:r>
    </w:p>
    <w:p w14:paraId="5324F113" w14:textId="77777777" w:rsidR="00E03E59" w:rsidRPr="00BA4651" w:rsidRDefault="00E03E59" w:rsidP="00277F49">
      <w:pPr>
        <w:spacing w:line="276" w:lineRule="auto"/>
        <w:rPr>
          <w:rFonts w:ascii="Tahoma" w:hAnsi="Tahoma" w:cs="Tahoma"/>
          <w:lang w:val="el-GR"/>
        </w:rPr>
      </w:pPr>
      <w:r w:rsidRPr="00BA4651">
        <w:rPr>
          <w:rFonts w:ascii="Tahoma" w:hAnsi="Tahoma"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4B415386" w14:textId="77777777" w:rsidR="00762EAA" w:rsidRPr="00BA4651" w:rsidRDefault="00762EAA" w:rsidP="00762EAA">
      <w:pPr>
        <w:pStyle w:val="20"/>
        <w:rPr>
          <w:rFonts w:ascii="Tahoma" w:hAnsi="Tahoma" w:cs="Tahoma"/>
          <w:lang w:val="el-GR"/>
        </w:rPr>
      </w:pPr>
      <w:bookmarkStart w:id="66" w:name="_Toc89937045"/>
      <w:r w:rsidRPr="00BA4651">
        <w:rPr>
          <w:rFonts w:ascii="Tahoma" w:hAnsi="Tahoma" w:cs="Tahoma"/>
          <w:lang w:val="el-GR"/>
        </w:rPr>
        <w:t>4.6</w:t>
      </w:r>
      <w:r w:rsidRPr="00BA4651">
        <w:rPr>
          <w:rFonts w:ascii="Tahoma" w:hAnsi="Tahoma" w:cs="Tahoma"/>
          <w:lang w:val="el-GR"/>
        </w:rPr>
        <w:tab/>
        <w:t>Δικαίωμα μονομερούς λύσης της σύμβασης</w:t>
      </w:r>
      <w:bookmarkEnd w:id="66"/>
    </w:p>
    <w:p w14:paraId="242E0B8E" w14:textId="77777777" w:rsidR="00762EAA" w:rsidRPr="00BA4651" w:rsidRDefault="00762EAA" w:rsidP="00762EAA">
      <w:pPr>
        <w:rPr>
          <w:rFonts w:ascii="Tahoma" w:hAnsi="Tahoma" w:cs="Tahoma"/>
          <w:lang w:val="el-GR"/>
        </w:rPr>
      </w:pPr>
      <w:r w:rsidRPr="00BA4651">
        <w:rPr>
          <w:rFonts w:ascii="Tahoma" w:hAnsi="Tahoma" w:cs="Tahoma"/>
          <w:b/>
          <w:bCs/>
          <w:lang w:val="el-GR"/>
        </w:rPr>
        <w:t>4.6.1.</w:t>
      </w:r>
      <w:r w:rsidRPr="00BA4651">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57E1231" w14:textId="77777777" w:rsidR="00762EAA" w:rsidRPr="00BA4651" w:rsidRDefault="00762EAA" w:rsidP="00762EAA">
      <w:pPr>
        <w:rPr>
          <w:rFonts w:ascii="Tahoma" w:hAnsi="Tahoma" w:cs="Tahoma"/>
          <w:lang w:val="el-GR"/>
        </w:rPr>
      </w:pPr>
      <w:r w:rsidRPr="00BA4651">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08C9FD8" w14:textId="77777777" w:rsidR="00762EAA" w:rsidRPr="00BA4651" w:rsidRDefault="00762EAA" w:rsidP="00762EAA">
      <w:pPr>
        <w:rPr>
          <w:rFonts w:ascii="Tahoma" w:hAnsi="Tahoma" w:cs="Tahoma"/>
          <w:lang w:val="el-GR"/>
        </w:rPr>
      </w:pPr>
      <w:r w:rsidRPr="00BA4651">
        <w:rPr>
          <w:rFonts w:ascii="Tahoma" w:hAnsi="Tahoma" w:cs="Tahoma"/>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DDCE43B"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E2C7F34"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C18CA93"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E205DB1" w14:textId="77777777" w:rsidR="00762EAA" w:rsidRPr="00BA4651" w:rsidRDefault="00762EAA" w:rsidP="00762EAA">
      <w:pPr>
        <w:rPr>
          <w:rFonts w:ascii="Tahoma" w:hAnsi="Tahoma" w:cs="Tahoma"/>
          <w:szCs w:val="22"/>
          <w:lang w:val="el-GR"/>
        </w:rPr>
      </w:pPr>
      <w:r w:rsidRPr="00BA4651">
        <w:rPr>
          <w:rFonts w:ascii="Tahoma" w:hAnsi="Tahoma"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1AB7258C" w14:textId="77777777" w:rsidR="00762EAA" w:rsidRPr="00BA4651" w:rsidRDefault="00762EAA" w:rsidP="00762EAA">
      <w:pPr>
        <w:rPr>
          <w:rFonts w:ascii="Tahoma" w:hAnsi="Tahoma" w:cs="Tahoma"/>
          <w:strike/>
          <w:lang w:val="el-GR"/>
        </w:rPr>
      </w:pPr>
    </w:p>
    <w:p w14:paraId="7F2821F4" w14:textId="77777777" w:rsidR="00762EAA" w:rsidRPr="00BA4651" w:rsidRDefault="00762EAA" w:rsidP="00762EAA">
      <w:pPr>
        <w:rPr>
          <w:rFonts w:ascii="Tahoma" w:hAnsi="Tahoma" w:cs="Tahoma"/>
          <w:lang w:val="el-GR"/>
        </w:rPr>
      </w:pPr>
    </w:p>
    <w:p w14:paraId="41AB9363" w14:textId="77777777" w:rsidR="00762EAA" w:rsidRPr="00BA4651" w:rsidRDefault="00762EAA" w:rsidP="00762EAA">
      <w:pPr>
        <w:rPr>
          <w:rFonts w:ascii="Tahoma" w:hAnsi="Tahoma" w:cs="Tahoma"/>
          <w:lang w:val="el-GR"/>
        </w:rPr>
      </w:pPr>
    </w:p>
    <w:p w14:paraId="6E421FA5" w14:textId="77777777" w:rsidR="00762EAA" w:rsidRPr="00BA4651" w:rsidRDefault="00762EAA" w:rsidP="00762EAA">
      <w:pPr>
        <w:rPr>
          <w:rFonts w:ascii="Tahoma" w:hAnsi="Tahoma" w:cs="Tahoma"/>
          <w:lang w:val="el-GR"/>
        </w:rPr>
      </w:pPr>
    </w:p>
    <w:p w14:paraId="79C4DF3E" w14:textId="77777777" w:rsidR="00762EAA" w:rsidRPr="00BA4651" w:rsidRDefault="00762EAA" w:rsidP="00762EAA">
      <w:pPr>
        <w:pStyle w:val="1"/>
        <w:rPr>
          <w:rFonts w:ascii="Tahoma" w:hAnsi="Tahoma" w:cs="Tahoma"/>
          <w:lang w:val="el-GR"/>
        </w:rPr>
      </w:pPr>
      <w:bookmarkStart w:id="67" w:name="_Toc89937046"/>
      <w:r w:rsidRPr="00BA4651">
        <w:rPr>
          <w:rFonts w:ascii="Tahoma" w:hAnsi="Tahoma" w:cs="Tahoma"/>
          <w:lang w:val="el-GR"/>
        </w:rPr>
        <w:lastRenderedPageBreak/>
        <w:t>5.</w:t>
      </w:r>
      <w:r w:rsidRPr="00BA4651">
        <w:rPr>
          <w:rFonts w:ascii="Tahoma" w:hAnsi="Tahoma" w:cs="Tahoma"/>
          <w:lang w:val="el-GR"/>
        </w:rPr>
        <w:tab/>
        <w:t>ΕΙΔΙΚΟΙ ΟΡΟΙ ΕΚΤΕΛΕΣΗΣ ΤΗΣ ΣΥΜΒΑΣΗΣ</w:t>
      </w:r>
      <w:bookmarkEnd w:id="67"/>
      <w:r w:rsidRPr="00BA4651">
        <w:rPr>
          <w:rFonts w:ascii="Tahoma" w:hAnsi="Tahoma" w:cs="Tahoma"/>
          <w:lang w:val="el-GR"/>
        </w:rPr>
        <w:t xml:space="preserve"> </w:t>
      </w:r>
    </w:p>
    <w:p w14:paraId="10B559B8" w14:textId="77777777" w:rsidR="00762EAA" w:rsidRPr="00BA4651" w:rsidRDefault="00762EAA" w:rsidP="00762EAA">
      <w:pPr>
        <w:pStyle w:val="20"/>
        <w:rPr>
          <w:rFonts w:ascii="Tahoma" w:hAnsi="Tahoma" w:cs="Tahoma"/>
          <w:lang w:val="el-GR"/>
        </w:rPr>
      </w:pPr>
      <w:bookmarkStart w:id="68" w:name="_Toc89937047"/>
      <w:r w:rsidRPr="00BA4651">
        <w:rPr>
          <w:rFonts w:ascii="Tahoma" w:hAnsi="Tahoma" w:cs="Tahoma"/>
          <w:lang w:val="el-GR"/>
        </w:rPr>
        <w:t>5.1</w:t>
      </w:r>
      <w:r w:rsidRPr="00BA4651">
        <w:rPr>
          <w:rFonts w:ascii="Tahoma" w:hAnsi="Tahoma" w:cs="Tahoma"/>
          <w:lang w:val="el-GR"/>
        </w:rPr>
        <w:tab/>
        <w:t>Τρόπος πληρωμής</w:t>
      </w:r>
      <w:bookmarkEnd w:id="68"/>
    </w:p>
    <w:p w14:paraId="183F95A1" w14:textId="77777777" w:rsidR="00F32303" w:rsidRPr="00BA4651" w:rsidRDefault="00F32303" w:rsidP="00F32303">
      <w:pPr>
        <w:rPr>
          <w:rFonts w:ascii="Tahoma" w:hAnsi="Tahoma" w:cs="Tahoma"/>
          <w:b/>
          <w:szCs w:val="22"/>
          <w:lang w:val="el-GR"/>
        </w:rPr>
      </w:pPr>
      <w:r w:rsidRPr="00BA4651">
        <w:rPr>
          <w:rFonts w:ascii="Tahoma" w:hAnsi="Tahoma" w:cs="Tahoma"/>
          <w:b/>
          <w:szCs w:val="22"/>
          <w:lang w:val="el-GR"/>
        </w:rPr>
        <w:t>5.1.1</w:t>
      </w:r>
      <w:r w:rsidRPr="00BA4651">
        <w:rPr>
          <w:rFonts w:ascii="Tahoma" w:hAnsi="Tahoma" w:cs="Tahoma"/>
          <w:szCs w:val="22"/>
          <w:lang w:val="el-GR"/>
        </w:rPr>
        <w:t xml:space="preserve">. Η πληρωμή του αναδόχου θα πραγματοποιηθεί σε ισόποσες μηνιαίες δόσεις κατόπιν της έκδοσης τιμολογίου και μετά την έγκριση και παραλαβή των παραδοτέων της σύμβασης από την αρμόδια επιτροπή κατά το Κεφάλαιο 6.1.1. της παρούσας.  </w:t>
      </w:r>
    </w:p>
    <w:p w14:paraId="5A5BF44A"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14B79A92"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 xml:space="preserve">5.1.2. Toν Ανάδοχο βαρύνουν </w:t>
      </w:r>
      <w:r w:rsidRPr="00BA465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A4651">
        <w:rPr>
          <w:rFonts w:ascii="Tahoma" w:hAnsi="Tahoma" w:cs="Tahoma"/>
          <w:szCs w:val="22"/>
          <w:lang w:val="el-GR"/>
        </w:rPr>
        <w:t xml:space="preserve">ακόλουθες κρατήσεις: </w:t>
      </w:r>
    </w:p>
    <w:p w14:paraId="62B184CA"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4F402A99"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BAF1B07"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7ACC784" w14:textId="77777777" w:rsidR="00F32303" w:rsidRPr="00BA4651" w:rsidRDefault="00F32303" w:rsidP="00F32303">
      <w:pPr>
        <w:rPr>
          <w:rFonts w:ascii="Tahoma" w:hAnsi="Tahoma" w:cs="Tahoma"/>
          <w:szCs w:val="22"/>
          <w:lang w:val="el-GR"/>
        </w:rPr>
      </w:pPr>
      <w:r w:rsidRPr="00BA4651">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A6EE30C" w14:textId="77777777" w:rsidR="00762EAA" w:rsidRPr="00BA4651" w:rsidRDefault="00762EAA" w:rsidP="00762EAA">
      <w:pPr>
        <w:pStyle w:val="20"/>
        <w:rPr>
          <w:rFonts w:ascii="Tahoma" w:hAnsi="Tahoma" w:cs="Tahoma"/>
          <w:lang w:val="el-GR"/>
        </w:rPr>
      </w:pPr>
      <w:bookmarkStart w:id="69" w:name="_Toc89937048"/>
      <w:r w:rsidRPr="00BA4651">
        <w:rPr>
          <w:rFonts w:ascii="Tahoma" w:hAnsi="Tahoma" w:cs="Tahoma"/>
          <w:lang w:val="el-GR"/>
        </w:rPr>
        <w:t>5.2</w:t>
      </w:r>
      <w:r w:rsidRPr="00BA4651">
        <w:rPr>
          <w:rFonts w:ascii="Tahoma" w:hAnsi="Tahoma" w:cs="Tahoma"/>
          <w:lang w:val="el-GR"/>
        </w:rPr>
        <w:tab/>
        <w:t>Κήρυξη οικονομικού φορέα εκπτώτου - Κυρώσεις</w:t>
      </w:r>
      <w:bookmarkEnd w:id="69"/>
      <w:r w:rsidRPr="00BA4651">
        <w:rPr>
          <w:rFonts w:ascii="Tahoma" w:hAnsi="Tahoma" w:cs="Tahoma"/>
          <w:lang w:val="el-GR"/>
        </w:rPr>
        <w:t xml:space="preserve"> </w:t>
      </w:r>
    </w:p>
    <w:p w14:paraId="0B094A3C"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b/>
          <w:bCs/>
          <w:lang w:val="el-GR"/>
        </w:rPr>
        <w:t>5.2.1.</w:t>
      </w:r>
      <w:r w:rsidRPr="00BA4651">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w:t>
      </w:r>
      <w:r w:rsidRPr="00BA4651">
        <w:rPr>
          <w:rFonts w:ascii="Tahoma" w:hAnsi="Tahoma" w:cs="Tahoma"/>
          <w:lang w:val="el-GR"/>
        </w:rPr>
        <w:t xml:space="preserve"> </w:t>
      </w:r>
    </w:p>
    <w:p w14:paraId="7E719179"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α) στην περίπτωση της παρ. 7 του άρθρου 105 περί κατακύρωσης και σύναψης σύμβασης</w:t>
      </w:r>
    </w:p>
    <w:p w14:paraId="65E6B934"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F5BEF9B"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και την παράγραφο </w:t>
      </w:r>
      <w:r w:rsidR="00ED65D6" w:rsidRPr="00BA4651">
        <w:rPr>
          <w:rFonts w:ascii="Tahoma" w:eastAsia="SimSun" w:hAnsi="Tahoma" w:cs="Tahoma"/>
          <w:szCs w:val="22"/>
          <w:lang w:val="el-GR"/>
        </w:rPr>
        <w:t xml:space="preserve">5.2.2 </w:t>
      </w:r>
      <w:r w:rsidRPr="00BA4651">
        <w:rPr>
          <w:rFonts w:ascii="Tahoma" w:eastAsia="SimSun" w:hAnsi="Tahoma" w:cs="Tahoma"/>
          <w:szCs w:val="22"/>
          <w:lang w:val="el-GR"/>
        </w:rPr>
        <w:t>της παρούσας, με την επιφύλαξη της επόμενης παραγράφου.</w:t>
      </w:r>
    </w:p>
    <w:p w14:paraId="650406D7"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F32303" w:rsidRPr="00BA4651">
        <w:rPr>
          <w:rFonts w:ascii="Tahoma" w:eastAsia="SimSun" w:hAnsi="Tahoma" w:cs="Tahoma"/>
          <w:szCs w:val="22"/>
          <w:lang w:val="el-GR"/>
        </w:rPr>
        <w:t xml:space="preserve">δεκαπέντε(15) </w:t>
      </w:r>
      <w:r w:rsidRPr="00BA4651">
        <w:rPr>
          <w:rFonts w:ascii="Tahoma" w:eastAsia="SimSun" w:hAnsi="Tahoma" w:cs="Tahoma"/>
          <w:szCs w:val="22"/>
          <w:lang w:val="el-GR"/>
        </w:rPr>
        <w:t>ημερών από την κοινοποίηση της ανωτέρω όχλησης.</w:t>
      </w:r>
      <w:r w:rsidRPr="00BA4651">
        <w:rPr>
          <w:rFonts w:ascii="Tahoma" w:hAnsi="Tahoma" w:cs="Tahoma"/>
          <w:lang w:val="el-GR"/>
        </w:rPr>
        <w:t xml:space="preserve"> </w:t>
      </w:r>
      <w:r w:rsidRPr="00BA4651">
        <w:rPr>
          <w:rFonts w:ascii="Tahoma" w:eastAsia="SimSun" w:hAnsi="Tahoma"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8757C5" w14:textId="77777777" w:rsidR="00762EAA" w:rsidRPr="00BA4651" w:rsidRDefault="00762EAA" w:rsidP="00762EAA">
      <w:pPr>
        <w:suppressAutoHyphens w:val="0"/>
        <w:autoSpaceDE w:val="0"/>
        <w:rPr>
          <w:rFonts w:ascii="Tahoma" w:eastAsia="SimSun" w:hAnsi="Tahoma" w:cs="Tahoma"/>
          <w:szCs w:val="22"/>
          <w:lang w:val="el-GR"/>
        </w:rPr>
      </w:pPr>
      <w:r w:rsidRPr="00BA4651">
        <w:rPr>
          <w:rFonts w:ascii="Tahoma" w:eastAsia="SimSun" w:hAnsi="Tahoma" w:cs="Tahoma"/>
          <w:szCs w:val="22"/>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13F0F75" w14:textId="77777777" w:rsidR="00762EAA" w:rsidRPr="00BA4651" w:rsidRDefault="00762EAA" w:rsidP="00762EAA">
      <w:pPr>
        <w:suppressAutoHyphens w:val="0"/>
        <w:autoSpaceDE w:val="0"/>
        <w:rPr>
          <w:rFonts w:ascii="Tahoma" w:eastAsia="SimSun" w:hAnsi="Tahoma" w:cs="Tahoma"/>
          <w:spacing w:val="5"/>
          <w:szCs w:val="22"/>
          <w:lang w:val="el-GR"/>
        </w:rPr>
      </w:pPr>
      <w:r w:rsidRPr="00BA4651">
        <w:rPr>
          <w:rFonts w:ascii="Tahoma" w:eastAsia="SimSun" w:hAnsi="Tahoma" w:cs="Tahoma"/>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40F51D" w14:textId="77777777" w:rsidR="00762EAA" w:rsidRPr="00BA4651" w:rsidRDefault="00762EAA" w:rsidP="00762EAA">
      <w:pPr>
        <w:suppressAutoHyphens w:val="0"/>
        <w:autoSpaceDE w:val="0"/>
        <w:rPr>
          <w:rFonts w:ascii="Tahoma" w:eastAsia="SimSun" w:hAnsi="Tahoma" w:cs="Tahoma"/>
          <w:spacing w:val="5"/>
          <w:szCs w:val="22"/>
          <w:lang w:val="el-GR"/>
        </w:rPr>
      </w:pPr>
      <w:r w:rsidRPr="00BA4651">
        <w:rPr>
          <w:rFonts w:ascii="Tahoma" w:eastAsia="SimSun" w:hAnsi="Tahoma" w:cs="Tahoma"/>
          <w:spacing w:val="5"/>
          <w:szCs w:val="22"/>
          <w:lang w:val="el-GR"/>
        </w:rPr>
        <w:t>α) ολική κατάπτωση της εγγύησης καλής εκτέλεσης της σύμβασης,</w:t>
      </w:r>
    </w:p>
    <w:p w14:paraId="26082BE2"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w:t>
      </w:r>
      <w:r w:rsidR="005A429B" w:rsidRPr="00BA4651">
        <w:rPr>
          <w:rFonts w:ascii="Tahoma" w:hAnsi="Tahoma" w:cs="Tahoma"/>
          <w:szCs w:val="22"/>
          <w:lang w:val="el-GR"/>
        </w:rPr>
        <w:t>ού φορέα από δημόσιες συμβάσεις.</w:t>
      </w:r>
    </w:p>
    <w:p w14:paraId="2288487B" w14:textId="77777777" w:rsidR="00ED65D6" w:rsidRPr="00BA4651" w:rsidRDefault="00762EAA" w:rsidP="00ED65D6">
      <w:pPr>
        <w:suppressAutoHyphens w:val="0"/>
        <w:autoSpaceDE w:val="0"/>
        <w:spacing w:after="0"/>
        <w:rPr>
          <w:rFonts w:ascii="Tahoma" w:eastAsia="SimSun" w:hAnsi="Tahoma" w:cs="Tahoma"/>
          <w:szCs w:val="22"/>
          <w:lang w:val="el-GR"/>
        </w:rPr>
      </w:pPr>
      <w:r w:rsidRPr="00BA4651">
        <w:rPr>
          <w:rFonts w:ascii="Tahoma" w:hAnsi="Tahoma" w:cs="Tahoma"/>
          <w:b/>
          <w:bCs/>
          <w:szCs w:val="22"/>
          <w:lang w:val="el-GR"/>
        </w:rPr>
        <w:t>5.2.2.</w:t>
      </w:r>
      <w:r w:rsidRPr="00BA4651">
        <w:rPr>
          <w:rFonts w:ascii="Tahoma" w:hAnsi="Tahoma" w:cs="Tahoma"/>
          <w:szCs w:val="22"/>
          <w:lang w:val="el-GR"/>
        </w:rPr>
        <w:t xml:space="preserve">  </w:t>
      </w:r>
      <w:bookmarkStart w:id="70" w:name="__RefHeading___Toc213_1659156176"/>
      <w:bookmarkEnd w:id="70"/>
      <w:r w:rsidR="00ED65D6" w:rsidRPr="00BA4651">
        <w:rPr>
          <w:rFonts w:ascii="Tahoma" w:eastAsia="SimSun"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6151662E" w14:textId="77777777" w:rsidR="00ED65D6" w:rsidRPr="00BA4651" w:rsidRDefault="00ED65D6" w:rsidP="00ED65D6">
      <w:pPr>
        <w:suppressAutoHyphens w:val="0"/>
        <w:autoSpaceDE w:val="0"/>
        <w:jc w:val="left"/>
        <w:rPr>
          <w:rFonts w:ascii="Tahoma" w:eastAsia="SimSun" w:hAnsi="Tahoma" w:cs="Tahoma"/>
          <w:szCs w:val="22"/>
          <w:lang w:val="el-GR"/>
        </w:rPr>
      </w:pPr>
      <w:r w:rsidRPr="00BA4651">
        <w:rPr>
          <w:rFonts w:ascii="Tahoma" w:eastAsia="SimSun" w:hAnsi="Tahoma" w:cs="Tahoma"/>
          <w:szCs w:val="22"/>
          <w:lang w:val="el-GR"/>
        </w:rPr>
        <w:t>Οι ποινικές ρήτρες υπολογίζονται ως εξής:</w:t>
      </w:r>
    </w:p>
    <w:p w14:paraId="0AC9E834"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DDBF2B"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BFBE23D" w14:textId="77777777" w:rsidR="00ED65D6" w:rsidRPr="00BA4651" w:rsidRDefault="00ED65D6" w:rsidP="00ED65D6">
      <w:pPr>
        <w:suppressAutoHyphens w:val="0"/>
        <w:autoSpaceDE w:val="0"/>
        <w:rPr>
          <w:rFonts w:ascii="Tahoma" w:eastAsia="SimSun" w:hAnsi="Tahoma" w:cs="Tahoma"/>
          <w:szCs w:val="22"/>
          <w:lang w:val="el-GR"/>
        </w:rPr>
      </w:pPr>
      <w:r w:rsidRPr="00BA465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922FD54" w14:textId="77777777" w:rsidR="00ED65D6" w:rsidRPr="00BA4651" w:rsidRDefault="00ED65D6" w:rsidP="00ED65D6">
      <w:pPr>
        <w:suppressAutoHyphens w:val="0"/>
        <w:autoSpaceDE w:val="0"/>
        <w:jc w:val="left"/>
        <w:rPr>
          <w:rFonts w:ascii="Tahoma" w:eastAsia="SimSun" w:hAnsi="Tahoma" w:cs="Tahoma"/>
          <w:szCs w:val="22"/>
          <w:lang w:val="el-GR"/>
        </w:rPr>
      </w:pPr>
      <w:r w:rsidRPr="00BA4651">
        <w:rPr>
          <w:rFonts w:ascii="Tahoma" w:eastAsia="SimSun" w:hAnsi="Tahoma" w:cs="Tahoma"/>
          <w:szCs w:val="22"/>
          <w:lang w:val="el-GR"/>
        </w:rPr>
        <w:t>Το ποσό των ποινικών ρητρών αφαιρείται/συμψηφίζεται από/με την αμοιβή του αναδόχου.</w:t>
      </w:r>
    </w:p>
    <w:p w14:paraId="3E5D37B6" w14:textId="77777777" w:rsidR="00ED65D6" w:rsidRPr="00BA4651" w:rsidRDefault="00ED65D6" w:rsidP="00ED65D6">
      <w:pPr>
        <w:suppressAutoHyphens w:val="0"/>
        <w:autoSpaceDE w:val="0"/>
        <w:rPr>
          <w:rFonts w:ascii="Tahoma" w:hAnsi="Tahoma" w:cs="Tahoma"/>
          <w:szCs w:val="22"/>
          <w:lang w:val="el-GR"/>
        </w:rPr>
      </w:pPr>
      <w:r w:rsidRPr="00BA4651">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192F23CD" w14:textId="77777777" w:rsidR="00762EAA" w:rsidRPr="00BA4651" w:rsidRDefault="00762EAA" w:rsidP="00ED65D6">
      <w:pPr>
        <w:pStyle w:val="-HTML"/>
        <w:jc w:val="both"/>
        <w:rPr>
          <w:rFonts w:ascii="Tahoma" w:hAnsi="Tahoma" w:cs="Tahoma"/>
        </w:rPr>
      </w:pPr>
    </w:p>
    <w:p w14:paraId="407D2B6A" w14:textId="77777777" w:rsidR="00762EAA" w:rsidRPr="00BA4651" w:rsidRDefault="00762EAA" w:rsidP="00762EAA">
      <w:pPr>
        <w:pStyle w:val="20"/>
        <w:suppressAutoHyphens w:val="0"/>
        <w:autoSpaceDE w:val="0"/>
        <w:rPr>
          <w:rFonts w:ascii="Tahoma" w:hAnsi="Tahoma" w:cs="Tahoma"/>
          <w:lang w:val="el-GR"/>
        </w:rPr>
      </w:pPr>
      <w:bookmarkStart w:id="71" w:name="_Toc89937049"/>
      <w:r w:rsidRPr="00BA4651">
        <w:rPr>
          <w:rFonts w:ascii="Tahoma" w:hAnsi="Tahoma" w:cs="Tahoma"/>
          <w:lang w:val="el-GR"/>
        </w:rPr>
        <w:t>5.3</w:t>
      </w:r>
      <w:r w:rsidRPr="00BA4651">
        <w:rPr>
          <w:rFonts w:ascii="Tahoma" w:hAnsi="Tahoma" w:cs="Tahoma"/>
          <w:lang w:val="el-GR"/>
        </w:rPr>
        <w:tab/>
        <w:t>Διοικητικές προσφυγές κατά τη διαδικασία εκτέλεσης των συμβάσεων</w:t>
      </w:r>
      <w:bookmarkEnd w:id="71"/>
    </w:p>
    <w:p w14:paraId="1CF76756" w14:textId="77777777" w:rsidR="00762EAA" w:rsidRPr="00BA4651" w:rsidRDefault="00762EAA" w:rsidP="00762EAA">
      <w:pPr>
        <w:suppressAutoHyphens w:val="0"/>
        <w:autoSpaceDE w:val="0"/>
        <w:rPr>
          <w:rFonts w:ascii="Tahoma" w:hAnsi="Tahoma" w:cs="Tahoma"/>
          <w:lang w:val="el-GR"/>
        </w:rPr>
      </w:pPr>
      <w:r w:rsidRPr="00BA4651">
        <w:rPr>
          <w:rFonts w:ascii="Tahoma" w:hAnsi="Tahoma" w:cs="Tahoma"/>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A44224F" w14:textId="77777777" w:rsidR="00762EAA" w:rsidRPr="00BA4651" w:rsidRDefault="00762EAA" w:rsidP="00762EAA">
      <w:pPr>
        <w:rPr>
          <w:rFonts w:ascii="Tahoma" w:hAnsi="Tahoma" w:cs="Tahoma"/>
          <w:b/>
          <w:color w:val="002060"/>
          <w:sz w:val="24"/>
          <w:szCs w:val="22"/>
          <w:lang w:val="el-GR"/>
        </w:rPr>
      </w:pPr>
    </w:p>
    <w:p w14:paraId="02E52943" w14:textId="77777777" w:rsidR="00762EAA" w:rsidRPr="00BA4651" w:rsidRDefault="00762EAA" w:rsidP="00762EAA">
      <w:pPr>
        <w:pStyle w:val="20"/>
        <w:suppressAutoHyphens w:val="0"/>
        <w:autoSpaceDE w:val="0"/>
        <w:rPr>
          <w:rFonts w:ascii="Tahoma" w:hAnsi="Tahoma" w:cs="Tahoma"/>
          <w:lang w:val="el-GR"/>
        </w:rPr>
      </w:pPr>
      <w:bookmarkStart w:id="72" w:name="_Toc89937050"/>
      <w:r w:rsidRPr="00BA4651">
        <w:rPr>
          <w:rFonts w:ascii="Tahoma" w:hAnsi="Tahoma" w:cs="Tahoma"/>
          <w:lang w:val="el-GR"/>
        </w:rPr>
        <w:lastRenderedPageBreak/>
        <w:t>5.4</w:t>
      </w:r>
      <w:r w:rsidRPr="00BA4651">
        <w:rPr>
          <w:rFonts w:ascii="Tahoma" w:hAnsi="Tahoma" w:cs="Tahoma"/>
          <w:lang w:val="el-GR"/>
        </w:rPr>
        <w:tab/>
        <w:t>Δικαστική επίλυση διαφορών</w:t>
      </w:r>
      <w:bookmarkEnd w:id="72"/>
    </w:p>
    <w:p w14:paraId="2C6CACC8" w14:textId="77777777" w:rsidR="00762EAA" w:rsidRPr="00BA4651" w:rsidRDefault="00762EAA" w:rsidP="00762EAA">
      <w:pPr>
        <w:rPr>
          <w:rFonts w:ascii="Tahoma" w:hAnsi="Tahoma" w:cs="Tahoma"/>
          <w:b/>
          <w:sz w:val="24"/>
          <w:lang w:val="el-GR"/>
        </w:rPr>
      </w:pPr>
      <w:r w:rsidRPr="00BA4651">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BA4651">
        <w:rPr>
          <w:rFonts w:ascii="Tahoma" w:hAnsi="Tahoma" w:cs="Tahoma"/>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BA4651">
        <w:rPr>
          <w:rStyle w:val="00"/>
          <w:rFonts w:ascii="Tahoma" w:hAnsi="Tahoma" w:cs="Tahoma"/>
          <w:lang w:val="el-GR"/>
        </w:rPr>
        <w:footnoteReference w:id="54"/>
      </w:r>
      <w:r w:rsidRPr="00BA4651">
        <w:rPr>
          <w:rFonts w:ascii="Tahoma" w:hAnsi="Tahoma" w:cs="Tahoma"/>
          <w:lang w:val="el-GR"/>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02D4C66" w14:textId="77777777" w:rsidR="00762EAA" w:rsidRPr="00BA4651" w:rsidRDefault="00762EAA" w:rsidP="00762EAA">
      <w:pPr>
        <w:suppressAutoHyphens w:val="0"/>
        <w:autoSpaceDE w:val="0"/>
        <w:rPr>
          <w:rFonts w:ascii="Tahoma" w:hAnsi="Tahoma" w:cs="Tahoma"/>
          <w:lang w:val="el-GR"/>
        </w:rPr>
      </w:pPr>
    </w:p>
    <w:p w14:paraId="44D8CA6F" w14:textId="77777777" w:rsidR="00762EAA" w:rsidRPr="00BA4651" w:rsidRDefault="00762EAA" w:rsidP="00762EAA">
      <w:pPr>
        <w:rPr>
          <w:rFonts w:ascii="Tahoma" w:hAnsi="Tahoma" w:cs="Tahoma"/>
          <w:lang w:val="el-GR"/>
        </w:rPr>
      </w:pPr>
    </w:p>
    <w:p w14:paraId="4BDAD4F2" w14:textId="77777777" w:rsidR="00762EAA" w:rsidRPr="00BA4651" w:rsidRDefault="00762EAA" w:rsidP="00762EAA">
      <w:pPr>
        <w:pStyle w:val="1"/>
        <w:tabs>
          <w:tab w:val="left" w:pos="851"/>
        </w:tabs>
        <w:ind w:left="851" w:hanging="851"/>
        <w:rPr>
          <w:rFonts w:ascii="Tahoma" w:hAnsi="Tahoma" w:cs="Tahoma"/>
          <w:lang w:val="el-GR"/>
        </w:rPr>
      </w:pPr>
      <w:bookmarkStart w:id="74" w:name="_Toc89937051"/>
      <w:r w:rsidRPr="00BA4651">
        <w:rPr>
          <w:rFonts w:ascii="Tahoma" w:hAnsi="Tahoma" w:cs="Tahoma"/>
          <w:lang w:val="el-GR"/>
        </w:rPr>
        <w:lastRenderedPageBreak/>
        <w:t>6.</w:t>
      </w:r>
      <w:r w:rsidRPr="00BA4651">
        <w:rPr>
          <w:rFonts w:ascii="Tahoma" w:hAnsi="Tahoma" w:cs="Tahoma"/>
          <w:lang w:val="el-GR"/>
        </w:rPr>
        <w:tab/>
        <w:t>ΧΡΟΝΟΣ ΚΑΙ ΤΡΟΠΟΣ ΕΚΤΕΛΕΣΗΣ</w:t>
      </w:r>
      <w:bookmarkEnd w:id="74"/>
      <w:r w:rsidRPr="00BA4651">
        <w:rPr>
          <w:rFonts w:ascii="Tahoma" w:hAnsi="Tahoma" w:cs="Tahoma"/>
          <w:lang w:val="el-GR"/>
        </w:rPr>
        <w:t xml:space="preserve"> </w:t>
      </w:r>
    </w:p>
    <w:p w14:paraId="252832D7" w14:textId="77777777" w:rsidR="00762EAA" w:rsidRPr="00BA4651" w:rsidRDefault="00762EAA" w:rsidP="00762EAA">
      <w:pPr>
        <w:pStyle w:val="20"/>
        <w:rPr>
          <w:rFonts w:ascii="Tahoma" w:hAnsi="Tahoma" w:cs="Tahoma"/>
          <w:lang w:val="el-GR"/>
        </w:rPr>
      </w:pPr>
      <w:bookmarkStart w:id="75" w:name="_Toc89937052"/>
      <w:r w:rsidRPr="00BA4651">
        <w:rPr>
          <w:rFonts w:ascii="Tahoma" w:hAnsi="Tahoma" w:cs="Tahoma"/>
          <w:lang w:val="el-GR"/>
        </w:rPr>
        <w:t xml:space="preserve">6.1 </w:t>
      </w:r>
      <w:r w:rsidRPr="00BA4651">
        <w:rPr>
          <w:rFonts w:ascii="Tahoma" w:hAnsi="Tahoma" w:cs="Tahoma"/>
          <w:lang w:val="el-GR"/>
        </w:rPr>
        <w:tab/>
        <w:t>Παρακολούθηση της σύμβασης</w:t>
      </w:r>
      <w:bookmarkEnd w:id="75"/>
      <w:r w:rsidRPr="00BA4651">
        <w:rPr>
          <w:rFonts w:ascii="Tahoma" w:hAnsi="Tahoma" w:cs="Tahoma"/>
          <w:lang w:val="el-GR"/>
        </w:rPr>
        <w:t xml:space="preserve"> </w:t>
      </w:r>
    </w:p>
    <w:p w14:paraId="12331D4D" w14:textId="77777777" w:rsidR="00B33BEA" w:rsidRPr="00BA4651" w:rsidRDefault="00B33BEA" w:rsidP="00B33BEA">
      <w:pPr>
        <w:rPr>
          <w:rFonts w:ascii="Tahoma" w:hAnsi="Tahoma" w:cs="Tahoma"/>
          <w:szCs w:val="22"/>
          <w:lang w:val="el-GR"/>
        </w:rPr>
      </w:pPr>
      <w:bookmarkStart w:id="76" w:name="_Hlk9421248"/>
      <w:r w:rsidRPr="00BA4651">
        <w:rPr>
          <w:rFonts w:ascii="Tahoma" w:hAnsi="Tahoma" w:cs="Tahoma"/>
          <w:b/>
          <w:bCs/>
          <w:szCs w:val="22"/>
          <w:lang w:val="el-GR"/>
        </w:rPr>
        <w:t>6.1.1.</w:t>
      </w:r>
      <w:r w:rsidRPr="00BA4651">
        <w:rPr>
          <w:rFonts w:ascii="Tahoma" w:hAnsi="Tahoma" w:cs="Tahoma"/>
          <w:szCs w:val="22"/>
          <w:lang w:val="el-GR"/>
        </w:rPr>
        <w:t>Η παρακολούθηση της εκτέλεσης της σύμβασης και η διοίκηση αυτής θα διενεργηθεί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DF7D97B" w14:textId="77777777" w:rsidR="00B33BEA" w:rsidRPr="00BA4651" w:rsidRDefault="00B33BEA" w:rsidP="00B33BEA">
      <w:pPr>
        <w:rPr>
          <w:rFonts w:ascii="Tahoma" w:hAnsi="Tahoma" w:cs="Tahoma"/>
          <w:lang w:val="el-GR"/>
        </w:rPr>
      </w:pPr>
      <w:r w:rsidRPr="00BA4651">
        <w:rPr>
          <w:rFonts w:ascii="Tahoma" w:hAnsi="Tahoma" w:cs="Tahoma"/>
          <w:b/>
          <w:lang w:val="el-GR"/>
        </w:rPr>
        <w:t xml:space="preserve">6.1.2. </w:t>
      </w:r>
      <w:r w:rsidRPr="00BA4651">
        <w:rPr>
          <w:rFonts w:ascii="Tahoma" w:hAnsi="Tahoma"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385F1A9A" w14:textId="77777777" w:rsidR="00B33BEA" w:rsidRPr="00BA4651" w:rsidRDefault="00B33BEA" w:rsidP="00B33BEA">
      <w:pPr>
        <w:rPr>
          <w:rFonts w:ascii="Tahoma" w:hAnsi="Tahoma" w:cs="Tahoma"/>
          <w:lang w:val="el-GR"/>
        </w:rPr>
      </w:pPr>
      <w:r w:rsidRPr="00BA4651">
        <w:rPr>
          <w:rFonts w:ascii="Tahoma" w:hAnsi="Tahoma"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338C5465" w14:textId="77777777" w:rsidR="00B33BEA" w:rsidRPr="00BA4651" w:rsidRDefault="00B33BEA" w:rsidP="00B33BEA">
      <w:pPr>
        <w:rPr>
          <w:rFonts w:ascii="Tahoma" w:hAnsi="Tahoma" w:cs="Tahoma"/>
          <w:lang w:val="el-GR"/>
        </w:rPr>
      </w:pPr>
      <w:r w:rsidRPr="00BA4651">
        <w:rPr>
          <w:rFonts w:ascii="Tahoma" w:hAnsi="Tahoma" w:cs="Tahoma"/>
          <w:b/>
          <w:lang w:val="el-GR"/>
        </w:rPr>
        <w:t>6.1.3.</w:t>
      </w:r>
      <w:r w:rsidRPr="00BA4651">
        <w:rPr>
          <w:rFonts w:ascii="Tahoma" w:hAnsi="Tahoma"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76"/>
    <w:p w14:paraId="298E875A" w14:textId="77777777" w:rsidR="00CF0BC8" w:rsidRPr="00BA4651" w:rsidRDefault="00CF0BC8" w:rsidP="00762EAA">
      <w:pPr>
        <w:rPr>
          <w:rFonts w:ascii="Tahoma" w:hAnsi="Tahoma" w:cs="Tahoma"/>
          <w:lang w:val="el-GR"/>
        </w:rPr>
      </w:pPr>
      <w:r w:rsidRPr="00BA4651">
        <w:rPr>
          <w:rFonts w:ascii="Tahoma" w:hAnsi="Tahoma" w:cs="Tahoma"/>
          <w:b/>
          <w:lang w:val="el-GR"/>
        </w:rPr>
        <w:t>6.1.4</w:t>
      </w:r>
      <w:r w:rsidRPr="00BA4651">
        <w:rPr>
          <w:rFonts w:ascii="Tahoma" w:hAnsi="Tahoma" w:cs="Tahoma"/>
          <w:lang w:val="el-GR"/>
        </w:rPr>
        <w:t xml:space="preserve"> Η επιτροπή παρακολούθησης καλής εκτέλεσης του έργου παροχής υπηρεσιών </w:t>
      </w:r>
      <w:r w:rsidR="00B33BEA" w:rsidRPr="00BA4651">
        <w:rPr>
          <w:rFonts w:ascii="Tahoma" w:hAnsi="Tahoma" w:cs="Tahoma"/>
          <w:lang w:val="el-GR"/>
        </w:rPr>
        <w:t>καθαριότητας</w:t>
      </w:r>
      <w:r w:rsidRPr="00BA4651">
        <w:rPr>
          <w:rFonts w:ascii="Tahoma" w:hAnsi="Tahoma" w:cs="Tahoma"/>
          <w:highlight w:val="magenta"/>
          <w:lang w:val="el-GR"/>
        </w:rPr>
        <w:t xml:space="preserve"> </w:t>
      </w:r>
      <w:r w:rsidRPr="00BA4651">
        <w:rPr>
          <w:rFonts w:ascii="Tahoma" w:hAnsi="Tahoma" w:cs="Tahoma"/>
          <w:lang w:val="el-GR"/>
        </w:rPr>
        <w:t>όταν διαπιστώνει παράβαση των όρων του αρ. 68 του Ν 3863/2010</w:t>
      </w:r>
      <w:r w:rsidR="00B33BEA" w:rsidRPr="00BA4651">
        <w:rPr>
          <w:rFonts w:ascii="Tahoma" w:hAnsi="Tahoma" w:cs="Tahoma"/>
          <w:lang w:val="el-GR"/>
        </w:rPr>
        <w:t>, όπως τροποποιήθηκε και ισχύει,</w:t>
      </w:r>
      <w:r w:rsidRPr="00BA4651">
        <w:rPr>
          <w:rFonts w:ascii="Tahoma" w:hAnsi="Tahoma" w:cs="Tahoma"/>
          <w:lang w:val="el-GR"/>
        </w:rPr>
        <w:t xml:space="preserve">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5BEB474F" w14:textId="77777777" w:rsidR="00CF0BC8" w:rsidRPr="00BA4651" w:rsidRDefault="00CF0BC8" w:rsidP="00762EAA">
      <w:pPr>
        <w:rPr>
          <w:rFonts w:ascii="Tahoma" w:hAnsi="Tahoma" w:cs="Tahoma"/>
          <w:lang w:val="el-GR"/>
        </w:rPr>
      </w:pPr>
    </w:p>
    <w:p w14:paraId="6C1B83B4" w14:textId="0D29D313" w:rsidR="00762EAA" w:rsidRPr="00BA4651" w:rsidRDefault="00762EAA" w:rsidP="00762EAA">
      <w:pPr>
        <w:pStyle w:val="20"/>
        <w:ind w:left="0" w:firstLine="0"/>
        <w:rPr>
          <w:rFonts w:ascii="Tahoma" w:hAnsi="Tahoma" w:cs="Tahoma"/>
          <w:lang w:val="el-GR"/>
        </w:rPr>
      </w:pPr>
      <w:bookmarkStart w:id="77" w:name="_Toc89937053"/>
      <w:r w:rsidRPr="00BA4651">
        <w:rPr>
          <w:rFonts w:ascii="Tahoma" w:hAnsi="Tahoma" w:cs="Tahoma"/>
          <w:lang w:val="el-GR"/>
        </w:rPr>
        <w:t xml:space="preserve">6.2 </w:t>
      </w:r>
      <w:r w:rsidRPr="00BA4651">
        <w:rPr>
          <w:rFonts w:ascii="Tahoma" w:hAnsi="Tahoma" w:cs="Tahoma"/>
          <w:lang w:val="el-GR"/>
        </w:rPr>
        <w:tab/>
        <w:t>Διάρκεια σύμβασης</w:t>
      </w:r>
      <w:bookmarkEnd w:id="77"/>
      <w:r w:rsidRPr="00BA4651">
        <w:rPr>
          <w:rFonts w:ascii="Tahoma" w:hAnsi="Tahoma" w:cs="Tahoma"/>
          <w:lang w:val="el-GR"/>
        </w:rPr>
        <w:t xml:space="preserve"> </w:t>
      </w:r>
    </w:p>
    <w:p w14:paraId="769880B5" w14:textId="77777777" w:rsidR="00762EAA" w:rsidRPr="00BA4651" w:rsidRDefault="00762EAA" w:rsidP="005A429B">
      <w:pPr>
        <w:rPr>
          <w:rFonts w:ascii="Tahoma" w:hAnsi="Tahoma" w:cs="Tahoma"/>
          <w:lang w:val="el-GR"/>
        </w:rPr>
      </w:pPr>
      <w:r w:rsidRPr="00BA4651">
        <w:rPr>
          <w:rFonts w:ascii="Tahoma" w:hAnsi="Tahoma" w:cs="Tahoma"/>
          <w:b/>
          <w:lang w:val="el-GR"/>
        </w:rPr>
        <w:t>6.2.1.</w:t>
      </w:r>
      <w:r w:rsidR="005A429B" w:rsidRPr="00BA4651">
        <w:rPr>
          <w:rFonts w:ascii="Tahoma" w:hAnsi="Tahoma" w:cs="Tahoma"/>
          <w:lang w:val="el-GR"/>
        </w:rPr>
        <w:t xml:space="preserve"> Η συνολική διάρκεια της σύμβασης ορίζεται σε δώδεκα ( 12 ) μήνες από την ημερομηνία υπογραφής της .</w:t>
      </w:r>
    </w:p>
    <w:p w14:paraId="538E8462" w14:textId="3A81A2F3" w:rsidR="00762EAA" w:rsidRPr="00BA4651" w:rsidRDefault="00762EAA" w:rsidP="00762EAA">
      <w:pPr>
        <w:rPr>
          <w:rFonts w:ascii="Tahoma" w:hAnsi="Tahoma" w:cs="Tahoma"/>
          <w:lang w:val="el-GR"/>
        </w:rPr>
      </w:pPr>
      <w:r w:rsidRPr="00BA4651">
        <w:rPr>
          <w:rFonts w:ascii="Tahoma" w:hAnsi="Tahoma" w:cs="Tahoma"/>
          <w:b/>
          <w:lang w:val="el-GR"/>
        </w:rPr>
        <w:t>6.2.2.</w:t>
      </w:r>
      <w:r w:rsidRPr="00BA4651">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BA4651">
        <w:rPr>
          <w:rStyle w:val="FootnoteReference2"/>
          <w:rFonts w:ascii="Tahoma" w:hAnsi="Tahoma" w:cs="Tahoma"/>
          <w:lang w:val="el-GR"/>
        </w:rPr>
        <w:footnoteReference w:id="55"/>
      </w:r>
      <w:r w:rsidRPr="00BA4651">
        <w:rPr>
          <w:rFonts w:ascii="Tahoma" w:hAnsi="Tahoma" w:cs="Tahoma"/>
          <w:lang w:val="el-GR"/>
        </w:rPr>
        <w:t xml:space="preserve">  Αν οι υπηρεσίες παρασχεθούν από υπαιτιότητα του αναδόχου μετά τη λήξη της διάρκειας </w:t>
      </w:r>
      <w:r w:rsidRPr="00BA4651">
        <w:rPr>
          <w:rFonts w:ascii="Tahoma" w:hAnsi="Tahoma" w:cs="Tahoma"/>
          <w:lang w:val="el-GR"/>
        </w:rPr>
        <w:lastRenderedPageBreak/>
        <w:t>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1D797B58" w14:textId="77777777" w:rsidR="00762EAA" w:rsidRPr="00BA4651" w:rsidRDefault="00762EAA" w:rsidP="00762EAA">
      <w:pPr>
        <w:pStyle w:val="20"/>
        <w:tabs>
          <w:tab w:val="clear" w:pos="567"/>
          <w:tab w:val="left" w:pos="993"/>
        </w:tabs>
        <w:ind w:left="993" w:hanging="993"/>
        <w:rPr>
          <w:rFonts w:ascii="Tahoma" w:hAnsi="Tahoma" w:cs="Tahoma"/>
          <w:lang w:val="el-GR"/>
        </w:rPr>
      </w:pPr>
      <w:bookmarkStart w:id="78" w:name="_Toc89937054"/>
      <w:r w:rsidRPr="00BA4651">
        <w:rPr>
          <w:rFonts w:ascii="Tahoma" w:hAnsi="Tahoma" w:cs="Tahoma"/>
          <w:lang w:val="el-GR"/>
        </w:rPr>
        <w:t xml:space="preserve">6.3 </w:t>
      </w:r>
      <w:r w:rsidRPr="00BA4651">
        <w:rPr>
          <w:rFonts w:ascii="Tahoma" w:hAnsi="Tahoma" w:cs="Tahoma"/>
          <w:lang w:val="el-GR"/>
        </w:rPr>
        <w:tab/>
        <w:t>Παραλαβή του αντικειμένου της σύμβασης</w:t>
      </w:r>
      <w:bookmarkEnd w:id="78"/>
      <w:r w:rsidRPr="00BA4651">
        <w:rPr>
          <w:rFonts w:ascii="Tahoma" w:hAnsi="Tahoma" w:cs="Tahoma"/>
          <w:lang w:val="el-GR"/>
        </w:rPr>
        <w:t xml:space="preserve"> </w:t>
      </w:r>
    </w:p>
    <w:p w14:paraId="587DAD58" w14:textId="77777777" w:rsidR="00B2514C" w:rsidRPr="00BA4651" w:rsidRDefault="00B2514C" w:rsidP="00B2514C">
      <w:pPr>
        <w:rPr>
          <w:rFonts w:ascii="Tahoma" w:eastAsia="SimSun" w:hAnsi="Tahoma" w:cs="Tahoma"/>
          <w:color w:val="000000"/>
          <w:kern w:val="3"/>
          <w:szCs w:val="22"/>
          <w:lang w:val="el-GR"/>
        </w:rPr>
      </w:pPr>
      <w:r w:rsidRPr="00BA4651">
        <w:rPr>
          <w:rFonts w:ascii="Tahoma" w:hAnsi="Tahoma" w:cs="Tahoma"/>
          <w:b/>
          <w:szCs w:val="22"/>
          <w:lang w:val="el-GR"/>
        </w:rPr>
        <w:t xml:space="preserve">6.3.1 </w:t>
      </w:r>
      <w:bookmarkStart w:id="79" w:name="_Hlk88134422"/>
      <w:r w:rsidRPr="00BA4651">
        <w:rPr>
          <w:rFonts w:ascii="Tahoma" w:hAnsi="Tahoma" w:cs="Tahoma"/>
          <w:szCs w:val="22"/>
          <w:lang w:val="el-GR"/>
        </w:rPr>
        <w:t>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w:t>
      </w:r>
      <w:bookmarkEnd w:id="79"/>
      <w:r w:rsidRPr="00BA4651">
        <w:rPr>
          <w:rFonts w:ascii="Tahoma" w:hAnsi="Tahoma" w:cs="Tahoma"/>
          <w:szCs w:val="22"/>
          <w:lang w:val="el-GR"/>
        </w:rPr>
        <w:t>.</w:t>
      </w:r>
    </w:p>
    <w:p w14:paraId="686FE2A8" w14:textId="77777777" w:rsidR="00762EAA" w:rsidRPr="00BA4651" w:rsidRDefault="00762EAA" w:rsidP="00762EAA">
      <w:pPr>
        <w:rPr>
          <w:rFonts w:ascii="Tahoma" w:hAnsi="Tahoma" w:cs="Tahoma"/>
          <w:lang w:val="el-GR"/>
        </w:rPr>
      </w:pPr>
      <w:r w:rsidRPr="00BA4651">
        <w:rPr>
          <w:rFonts w:ascii="Tahoma" w:hAnsi="Tahoma" w:cs="Tahoma"/>
          <w:b/>
          <w:lang w:val="el-GR"/>
        </w:rPr>
        <w:t>6.3.2</w:t>
      </w:r>
      <w:r w:rsidRPr="00BA4651">
        <w:rPr>
          <w:rFonts w:ascii="Tahoma" w:hAnsi="Tahoma"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7573122" w14:textId="77777777" w:rsidR="00762EAA" w:rsidRPr="00BA4651" w:rsidRDefault="00762EAA" w:rsidP="00762EAA">
      <w:pPr>
        <w:rPr>
          <w:rFonts w:ascii="Tahoma" w:hAnsi="Tahoma" w:cs="Tahoma"/>
          <w:lang w:val="el-GR"/>
        </w:rPr>
      </w:pPr>
      <w:r w:rsidRPr="00BA4651">
        <w:rPr>
          <w:rFonts w:ascii="Tahoma" w:hAnsi="Tahoma" w:cs="Tahoma"/>
          <w:b/>
          <w:lang w:val="el-GR"/>
        </w:rPr>
        <w:t>6.3.3</w:t>
      </w:r>
      <w:r w:rsidRPr="00BA4651">
        <w:rPr>
          <w:rFonts w:ascii="Tahoma" w:hAnsi="Tahoma"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704A09E" w14:textId="77777777" w:rsidR="00762EAA" w:rsidRPr="00BA4651" w:rsidRDefault="00762EAA" w:rsidP="00762EAA">
      <w:pPr>
        <w:rPr>
          <w:rFonts w:ascii="Tahoma" w:hAnsi="Tahoma" w:cs="Tahoma"/>
          <w:lang w:val="el-GR"/>
        </w:rPr>
      </w:pPr>
      <w:r w:rsidRPr="00BA4651">
        <w:rPr>
          <w:rFonts w:ascii="Tahoma" w:hAnsi="Tahoma" w:cs="Tahoma"/>
          <w:b/>
          <w:lang w:val="el-GR"/>
        </w:rPr>
        <w:t>6.3.4</w:t>
      </w:r>
      <w:r w:rsidRPr="00BA4651">
        <w:rPr>
          <w:rFonts w:ascii="Tahoma" w:hAnsi="Tahoma" w:cs="Tahoma"/>
          <w:lang w:val="el-GR"/>
        </w:rPr>
        <w:t xml:space="preserve"> Για την εφαρμογή της προηγούμενης παραγράφου ορίζονται τα ακόλουθα: </w:t>
      </w:r>
    </w:p>
    <w:p w14:paraId="6792C13C" w14:textId="77777777" w:rsidR="00762EAA" w:rsidRPr="00BA4651" w:rsidRDefault="00762EAA" w:rsidP="00762EAA">
      <w:pPr>
        <w:rPr>
          <w:rFonts w:ascii="Tahoma" w:hAnsi="Tahoma" w:cs="Tahoma"/>
          <w:lang w:val="el-GR"/>
        </w:rPr>
      </w:pPr>
      <w:r w:rsidRPr="00BA4651">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40C13F6" w14:textId="77777777" w:rsidR="00762EAA" w:rsidRPr="00BA4651" w:rsidRDefault="00762EAA" w:rsidP="00762EAA">
      <w:pPr>
        <w:rPr>
          <w:rFonts w:ascii="Tahoma" w:hAnsi="Tahoma" w:cs="Tahoma"/>
          <w:lang w:val="el-GR"/>
        </w:rPr>
      </w:pPr>
      <w:r w:rsidRPr="00BA4651">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E666CD4" w14:textId="77777777" w:rsidR="00762EAA" w:rsidRPr="00BA4651" w:rsidRDefault="00762EAA" w:rsidP="00762EAA">
      <w:pPr>
        <w:rPr>
          <w:rFonts w:ascii="Tahoma" w:hAnsi="Tahoma" w:cs="Tahoma"/>
          <w:lang w:val="el-GR"/>
        </w:rPr>
      </w:pPr>
      <w:r w:rsidRPr="00BA4651">
        <w:rPr>
          <w:rFonts w:ascii="Tahoma" w:hAnsi="Tahoma" w:cs="Tahoma"/>
          <w:b/>
          <w:lang w:val="el-GR"/>
        </w:rPr>
        <w:t>6.3.5</w:t>
      </w:r>
      <w:r w:rsidRPr="00BA4651">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A69DE27" w14:textId="77777777" w:rsidR="00762EAA" w:rsidRPr="00BA4651" w:rsidRDefault="00762EAA" w:rsidP="00762EAA">
      <w:pPr>
        <w:rPr>
          <w:rFonts w:ascii="Tahoma" w:hAnsi="Tahoma" w:cs="Tahoma"/>
          <w:lang w:val="el-GR"/>
        </w:rPr>
      </w:pPr>
      <w:r w:rsidRPr="00BA4651">
        <w:rPr>
          <w:rFonts w:ascii="Tahoma" w:hAnsi="Tahoma" w:cs="Tahoma"/>
          <w:b/>
          <w:lang w:val="el-GR"/>
        </w:rPr>
        <w:t>6.3.6</w:t>
      </w:r>
      <w:r w:rsidRPr="00BA4651">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A7C4F8A" w14:textId="77777777" w:rsidR="00762EAA" w:rsidRPr="00BA4651" w:rsidRDefault="00762EAA" w:rsidP="00762EAA">
      <w:pPr>
        <w:pStyle w:val="20"/>
        <w:rPr>
          <w:rFonts w:ascii="Tahoma" w:hAnsi="Tahoma" w:cs="Tahoma"/>
          <w:lang w:val="el-GR"/>
        </w:rPr>
      </w:pPr>
      <w:bookmarkStart w:id="80" w:name="_Toc89937055"/>
      <w:r w:rsidRPr="00BA4651">
        <w:rPr>
          <w:rFonts w:ascii="Tahoma" w:hAnsi="Tahoma" w:cs="Tahoma"/>
          <w:lang w:val="el-GR"/>
        </w:rPr>
        <w:lastRenderedPageBreak/>
        <w:t xml:space="preserve">6.4 </w:t>
      </w:r>
      <w:r w:rsidRPr="00BA4651">
        <w:rPr>
          <w:rFonts w:ascii="Tahoma" w:hAnsi="Tahoma" w:cs="Tahoma"/>
          <w:lang w:val="el-GR"/>
        </w:rPr>
        <w:tab/>
        <w:t>Απόρριψη παραδοτέων – Αντικατάσταση</w:t>
      </w:r>
      <w:r w:rsidRPr="00BA4651">
        <w:rPr>
          <w:rStyle w:val="WW-FootnoteReference12"/>
          <w:rFonts w:ascii="Tahoma" w:hAnsi="Tahoma" w:cs="Tahoma"/>
          <w:lang w:val="el-GR"/>
        </w:rPr>
        <w:footnoteReference w:id="56"/>
      </w:r>
      <w:bookmarkEnd w:id="80"/>
      <w:r w:rsidRPr="00BA4651">
        <w:rPr>
          <w:rFonts w:ascii="Tahoma" w:hAnsi="Tahoma" w:cs="Tahoma"/>
          <w:lang w:val="el-GR"/>
        </w:rPr>
        <w:t xml:space="preserve"> </w:t>
      </w:r>
    </w:p>
    <w:p w14:paraId="3E044503" w14:textId="77777777" w:rsidR="00762EAA" w:rsidRPr="00BA4651" w:rsidRDefault="00762EAA" w:rsidP="00762EAA">
      <w:pPr>
        <w:rPr>
          <w:rFonts w:ascii="Tahoma" w:hAnsi="Tahoma" w:cs="Tahoma"/>
          <w:lang w:val="el-GR"/>
        </w:rPr>
      </w:pPr>
      <w:r w:rsidRPr="00BA4651">
        <w:rPr>
          <w:rFonts w:ascii="Tahoma" w:eastAsia="SimSun" w:hAnsi="Tahoma" w:cs="Tahoma"/>
          <w:szCs w:val="22"/>
          <w:lang w:val="el-GR"/>
        </w:rPr>
        <w:t>Σε περίπτωση οριστικής απόρριψης ολόκληρου ή μέρους των παρεχόμενων υπηρεσιών ή /και παραδοτέων</w:t>
      </w:r>
      <w:r w:rsidR="00F026A3" w:rsidRPr="00BA4651">
        <w:rPr>
          <w:rFonts w:ascii="Tahoma" w:eastAsia="SimSun" w:hAnsi="Tahoma" w:cs="Tahoma"/>
          <w:szCs w:val="22"/>
          <w:lang w:val="el-GR"/>
        </w:rPr>
        <w:t>,</w:t>
      </w:r>
      <w:r w:rsidRPr="00BA4651">
        <w:rPr>
          <w:rFonts w:ascii="Tahoma" w:eastAsia="SimSun" w:hAnsi="Tahoma" w:cs="Tahoma"/>
          <w:szCs w:val="22"/>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32E1D510" w14:textId="1CB78C59" w:rsidR="00A975CB" w:rsidRPr="00BA4651" w:rsidRDefault="00762EAA" w:rsidP="00762EAA">
      <w:pPr>
        <w:rPr>
          <w:rFonts w:ascii="Tahoma" w:hAnsi="Tahoma" w:cs="Tahoma"/>
          <w:lang w:val="el-GR"/>
        </w:rPr>
      </w:pPr>
      <w:r w:rsidRPr="00BA4651">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C531CBA" w14:textId="77777777" w:rsidR="001C1FA2" w:rsidRPr="00BA4651" w:rsidRDefault="001C1FA2" w:rsidP="00762EAA">
      <w:pPr>
        <w:rPr>
          <w:rFonts w:ascii="Tahoma" w:hAnsi="Tahoma" w:cs="Tahoma"/>
          <w:i/>
          <w:iCs/>
          <w:color w:val="FF0000"/>
          <w:spacing w:val="5"/>
          <w:kern w:val="1"/>
          <w:lang w:val="el-GR"/>
        </w:rPr>
      </w:pPr>
    </w:p>
    <w:p w14:paraId="5B81E5A2" w14:textId="488FFB63" w:rsidR="001C1FA2" w:rsidRPr="00BA4651" w:rsidRDefault="00A975CB" w:rsidP="001C1FA2">
      <w:pPr>
        <w:keepNext/>
        <w:numPr>
          <w:ilvl w:val="1"/>
          <w:numId w:val="0"/>
        </w:numPr>
        <w:pBdr>
          <w:top w:val="none" w:sz="0" w:space="0" w:color="000000"/>
          <w:left w:val="none" w:sz="0" w:space="0" w:color="000000"/>
          <w:bottom w:val="single" w:sz="12" w:space="1" w:color="000080"/>
          <w:right w:val="none" w:sz="0" w:space="0" w:color="000000"/>
        </w:pBdr>
        <w:tabs>
          <w:tab w:val="left" w:pos="567"/>
        </w:tabs>
        <w:spacing w:before="240" w:after="80"/>
        <w:ind w:left="576" w:hanging="576"/>
        <w:outlineLvl w:val="1"/>
        <w:rPr>
          <w:rFonts w:ascii="Tahoma" w:hAnsi="Tahoma" w:cs="Tahoma"/>
          <w:b/>
          <w:color w:val="002060"/>
          <w:szCs w:val="22"/>
          <w:lang w:val="el-GR"/>
        </w:rPr>
      </w:pPr>
      <w:bookmarkStart w:id="81" w:name="_Toc71708193"/>
      <w:bookmarkStart w:id="82" w:name="_Toc86066011"/>
      <w:r w:rsidRPr="00BA4651">
        <w:rPr>
          <w:rFonts w:ascii="Tahoma" w:hAnsi="Tahoma" w:cs="Tahoma"/>
          <w:b/>
          <w:color w:val="002060"/>
          <w:szCs w:val="22"/>
          <w:lang w:val="el-GR"/>
        </w:rPr>
        <w:t xml:space="preserve">6.5  </w:t>
      </w:r>
      <w:r w:rsidR="001C1FA2" w:rsidRPr="00BA4651">
        <w:rPr>
          <w:rFonts w:ascii="Tahoma" w:hAnsi="Tahoma" w:cs="Tahoma"/>
          <w:b/>
          <w:color w:val="002060"/>
          <w:szCs w:val="22"/>
          <w:lang w:val="el-GR"/>
        </w:rPr>
        <w:t>Καταγγελία Σύμβασης -Υποκατάσταση Αναδόχου</w:t>
      </w:r>
      <w:bookmarkEnd w:id="81"/>
      <w:bookmarkEnd w:id="82"/>
    </w:p>
    <w:p w14:paraId="21535E6E"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165A6EFD"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2660AF43" w14:textId="77777777" w:rsidR="001C1FA2" w:rsidRPr="00BA4651" w:rsidRDefault="001C1FA2" w:rsidP="001C1FA2">
      <w:pPr>
        <w:rPr>
          <w:rFonts w:ascii="Tahoma" w:hAnsi="Tahoma" w:cs="Tahoma"/>
          <w:szCs w:val="22"/>
          <w:lang w:val="el-GR"/>
        </w:rPr>
      </w:pPr>
      <w:r w:rsidRPr="00BA4651">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6305E87" w14:textId="77777777" w:rsidR="001C1FA2" w:rsidRPr="00BA4651" w:rsidRDefault="001C1FA2" w:rsidP="00762EAA">
      <w:pPr>
        <w:rPr>
          <w:rFonts w:ascii="Tahoma" w:hAnsi="Tahoma" w:cs="Tahoma"/>
          <w:color w:val="FF0000"/>
          <w:lang w:val="el-GR"/>
        </w:rPr>
      </w:pPr>
    </w:p>
    <w:p w14:paraId="68A73BEE" w14:textId="77777777" w:rsidR="00762EAA" w:rsidRPr="00BA4651" w:rsidRDefault="00762EAA" w:rsidP="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eastAsia="SimSun" w:hAnsi="Tahoma" w:cs="Tahoma"/>
          <w:szCs w:val="22"/>
          <w:lang w:val="el-GR"/>
        </w:rPr>
      </w:pPr>
    </w:p>
    <w:p w14:paraId="72B2FFF6" w14:textId="77777777" w:rsidR="00762EAA" w:rsidRPr="00BA4651" w:rsidRDefault="00762EAA" w:rsidP="00762EAA">
      <w:pPr>
        <w:pStyle w:val="1"/>
        <w:rPr>
          <w:rFonts w:ascii="Tahoma" w:hAnsi="Tahoma" w:cs="Tahoma"/>
          <w:lang w:val="el-GR"/>
        </w:rPr>
      </w:pPr>
      <w:bookmarkStart w:id="83" w:name="_Toc89937056"/>
      <w:r w:rsidRPr="00BA4651">
        <w:rPr>
          <w:rFonts w:ascii="Tahoma" w:hAnsi="Tahoma" w:cs="Tahoma"/>
          <w:lang w:val="el-GR"/>
        </w:rPr>
        <w:lastRenderedPageBreak/>
        <w:t>ΠΑΡΑΡΤΗΜΑΤΑ</w:t>
      </w:r>
      <w:bookmarkEnd w:id="83"/>
    </w:p>
    <w:p w14:paraId="58126CCA" w14:textId="77777777" w:rsidR="00B33BEA" w:rsidRPr="00BA4651" w:rsidRDefault="00B33BEA" w:rsidP="00B33BEA">
      <w:pPr>
        <w:pStyle w:val="20"/>
        <w:tabs>
          <w:tab w:val="clear" w:pos="567"/>
        </w:tabs>
        <w:ind w:left="0" w:firstLine="0"/>
        <w:rPr>
          <w:rFonts w:ascii="Tahoma" w:hAnsi="Tahoma" w:cs="Tahoma"/>
          <w:lang w:val="el-GR"/>
        </w:rPr>
      </w:pPr>
      <w:bookmarkStart w:id="84" w:name="_Ref496625830"/>
      <w:bookmarkStart w:id="85" w:name="_Toc71708194"/>
      <w:bookmarkStart w:id="86" w:name="_Ref496625399"/>
      <w:bookmarkStart w:id="87" w:name="_Toc86066013"/>
      <w:bookmarkStart w:id="88" w:name="_Toc89937057"/>
      <w:r w:rsidRPr="00BA4651">
        <w:rPr>
          <w:rFonts w:ascii="Tahoma" w:hAnsi="Tahoma" w:cs="Tahoma"/>
          <w:lang w:val="el-GR"/>
        </w:rPr>
        <w:t>ΠΑΡΑΡΤΗΜΑ Ι – Αναλυτική Περιγραφή Φυσικού και Οικονομικού Αντικειμένου της Σύμβασης</w:t>
      </w:r>
      <w:bookmarkEnd w:id="84"/>
      <w:bookmarkEnd w:id="85"/>
      <w:bookmarkEnd w:id="86"/>
      <w:bookmarkEnd w:id="87"/>
      <w:bookmarkEnd w:id="88"/>
    </w:p>
    <w:p w14:paraId="55E454ED" w14:textId="77777777" w:rsidR="00B33BEA" w:rsidRPr="00BA4651" w:rsidRDefault="00B33BEA" w:rsidP="00B33BEA">
      <w:pPr>
        <w:rPr>
          <w:rFonts w:ascii="Tahoma" w:hAnsi="Tahoma" w:cs="Tahoma"/>
          <w:b/>
          <w:color w:val="002060"/>
          <w:szCs w:val="22"/>
          <w:lang w:val="el-GR"/>
        </w:rPr>
      </w:pPr>
      <w:r w:rsidRPr="00BA4651">
        <w:rPr>
          <w:rFonts w:ascii="Tahoma" w:hAnsi="Tahoma" w:cs="Tahoma"/>
          <w:b/>
          <w:color w:val="002060"/>
          <w:szCs w:val="22"/>
          <w:lang w:val="el-GR"/>
        </w:rPr>
        <w:t xml:space="preserve">ΜΕΡΟΣ Α - ΠΕΡΙΓΡΑΦΗ ΦΥΣΙΚΟΥ ΑΝΤΙΚΕΙΜΕΝΟΥ ΤΗΣ ΣΥΜΒΑΣΗΣ  </w:t>
      </w:r>
    </w:p>
    <w:p w14:paraId="339AF63E" w14:textId="77777777" w:rsidR="00B33BEA" w:rsidRPr="00BA4651" w:rsidRDefault="00B33BEA" w:rsidP="00B33BEA">
      <w:pPr>
        <w:numPr>
          <w:ilvl w:val="0"/>
          <w:numId w:val="26"/>
        </w:numPr>
        <w:contextualSpacing/>
        <w:rPr>
          <w:rFonts w:ascii="Tahoma" w:hAnsi="Tahoma" w:cs="Tahoma"/>
          <w:b/>
          <w:color w:val="002060"/>
          <w:szCs w:val="22"/>
          <w:u w:val="single"/>
          <w:lang w:val="el-GR"/>
        </w:rPr>
      </w:pPr>
      <w:r w:rsidRPr="00BA4651">
        <w:rPr>
          <w:rFonts w:ascii="Tahoma" w:hAnsi="Tahoma" w:cs="Tahoma"/>
          <w:b/>
          <w:color w:val="002060"/>
          <w:szCs w:val="22"/>
          <w:u w:val="single"/>
          <w:lang w:val="el-GR"/>
        </w:rPr>
        <w:t xml:space="preserve">Αναθέτουσα Αρχή </w:t>
      </w:r>
    </w:p>
    <w:p w14:paraId="5AE582D0" w14:textId="77777777" w:rsidR="00B33BEA" w:rsidRPr="00BA465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bookmarkStart w:id="89" w:name="_Toc513023118"/>
      <w:r w:rsidRPr="00BA4651">
        <w:rPr>
          <w:rFonts w:ascii="Tahoma" w:eastAsiaTheme="minorEastAsia" w:hAnsi="Tahoma" w:cs="Tahoma"/>
          <w:color w:val="000000"/>
          <w:szCs w:val="22"/>
          <w:lang w:val="el-GR" w:eastAsia="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31D83AAF" w14:textId="77777777" w:rsidR="00B33BEA" w:rsidRPr="00BA465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F500C3D" w14:textId="77777777" w:rsidR="00B33BEA" w:rsidRPr="00BA4651" w:rsidRDefault="00B33BEA" w:rsidP="00B33BEA">
      <w:pPr>
        <w:suppressAutoHyphens w:val="0"/>
        <w:spacing w:before="100" w:beforeAutospacing="1" w:after="160" w:afterAutospacing="1"/>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Βασικός σκοπός της Εταιρείας, όπως ορίζεται στην τελευταία τροποποίηση του καταστατικού αυτής (ΦΕΚ 5111/Β/4-11-2021), είναι:</w:t>
      </w:r>
    </w:p>
    <w:p w14:paraId="4CF250A2"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70C33D7"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A2D828A"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EF5D441"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7DC9FA5"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5E57B91"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w:t>
      </w:r>
      <w:r w:rsidRPr="00BA4651">
        <w:rPr>
          <w:rFonts w:ascii="Tahoma" w:eastAsiaTheme="minorEastAsia" w:hAnsi="Tahoma" w:cs="Tahoma"/>
          <w:color w:val="000000"/>
          <w:szCs w:val="22"/>
          <w:lang w:val="el-GR" w:eastAsia="el-GR"/>
        </w:rPr>
        <w:lastRenderedPageBreak/>
        <w:t xml:space="preserve">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FC268FB"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0422FF6"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636D4D9"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0905290"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BBC2DF6" w14:textId="77777777" w:rsidR="00B33BEA" w:rsidRPr="00BA4651" w:rsidRDefault="00B33BEA" w:rsidP="00B33BEA">
      <w:pPr>
        <w:numPr>
          <w:ilvl w:val="0"/>
          <w:numId w:val="28"/>
        </w:numPr>
        <w:suppressAutoHyphens w:val="0"/>
        <w:spacing w:before="100" w:beforeAutospacing="1" w:after="160"/>
        <w:ind w:left="284"/>
        <w:rPr>
          <w:rFonts w:ascii="Tahoma" w:eastAsiaTheme="minorEastAsia" w:hAnsi="Tahoma" w:cs="Tahoma"/>
          <w:color w:val="000000"/>
          <w:szCs w:val="22"/>
          <w:lang w:val="el-GR" w:eastAsia="el-GR"/>
        </w:rPr>
      </w:pPr>
      <w:r w:rsidRPr="00BA4651">
        <w:rPr>
          <w:rFonts w:ascii="Tahoma" w:eastAsiaTheme="minorEastAsia" w:hAnsi="Tahoma" w:cs="Tahoma"/>
          <w:color w:val="000000"/>
          <w:szCs w:val="22"/>
          <w:lang w:val="el-GR" w:eastAsia="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D3C136E"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8"/>
          <w:lang w:val="el-GR"/>
        </w:rPr>
      </w:pPr>
      <w:bookmarkStart w:id="90" w:name="_Toc59112611"/>
      <w:r w:rsidRPr="00BA4651">
        <w:rPr>
          <w:rFonts w:ascii="Tahoma" w:hAnsi="Tahoma" w:cs="Tahoma"/>
          <w:b/>
          <w:bCs/>
          <w:szCs w:val="28"/>
          <w:lang w:val="el-GR"/>
        </w:rPr>
        <w:t>ΣΚΟΠΟΣ ΚΑΙ ΣΤΟΧΟΙ ΤΗΣ ΣΥΜΒΑΣΗΣ</w:t>
      </w:r>
      <w:bookmarkEnd w:id="89"/>
      <w:bookmarkEnd w:id="90"/>
    </w:p>
    <w:p w14:paraId="54C22D5D" w14:textId="77777777"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szCs w:val="22"/>
          <w:lang w:val="el-GR"/>
        </w:rPr>
        <w:t>Η επιλογή Αναδόχου εταιρείας η οποία θα αναλάβει τις υπηρεσίες καθαριότητας ,στο κτίριο που στεγάζεται η Κοινωνία της Πληροφορίας ΜΑΕ (Λ. Συγγρού 194 Καλλιθέα ) και πιο συγκεκριμένα στους ορόφους 1</w:t>
      </w:r>
      <w:r w:rsidRPr="00BA4651">
        <w:rPr>
          <w:rFonts w:ascii="Tahoma" w:eastAsia="SimSun" w:hAnsi="Tahoma" w:cs="Tahoma"/>
          <w:szCs w:val="22"/>
          <w:vertAlign w:val="superscript"/>
          <w:lang w:val="el-GR"/>
        </w:rPr>
        <w:t>ος</w:t>
      </w:r>
      <w:r w:rsidRPr="00BA4651">
        <w:rPr>
          <w:rFonts w:ascii="Tahoma" w:eastAsia="SimSun" w:hAnsi="Tahoma" w:cs="Tahoma"/>
          <w:szCs w:val="22"/>
          <w:lang w:val="el-GR"/>
        </w:rPr>
        <w:t>,4</w:t>
      </w:r>
      <w:r w:rsidRPr="00BA4651">
        <w:rPr>
          <w:rFonts w:ascii="Tahoma" w:eastAsia="SimSun" w:hAnsi="Tahoma" w:cs="Tahoma"/>
          <w:szCs w:val="22"/>
          <w:vertAlign w:val="superscript"/>
          <w:lang w:val="el-GR"/>
        </w:rPr>
        <w:t>ος</w:t>
      </w:r>
      <w:r w:rsidRPr="00BA4651">
        <w:rPr>
          <w:rFonts w:ascii="Tahoma" w:eastAsia="SimSun" w:hAnsi="Tahoma" w:cs="Tahoma"/>
          <w:szCs w:val="22"/>
          <w:lang w:val="el-GR"/>
        </w:rPr>
        <w:t>,5</w:t>
      </w:r>
      <w:r w:rsidRPr="00BA4651">
        <w:rPr>
          <w:rFonts w:ascii="Tahoma" w:eastAsia="SimSun" w:hAnsi="Tahoma" w:cs="Tahoma"/>
          <w:szCs w:val="22"/>
          <w:vertAlign w:val="superscript"/>
          <w:lang w:val="el-GR"/>
        </w:rPr>
        <w:t>ος</w:t>
      </w:r>
      <w:r w:rsidRPr="00BA4651">
        <w:rPr>
          <w:rFonts w:ascii="Tahoma" w:eastAsia="SimSun" w:hAnsi="Tahoma" w:cs="Tahoma"/>
          <w:szCs w:val="22"/>
          <w:lang w:val="el-GR"/>
        </w:rPr>
        <w:t xml:space="preserve"> ,δώμα και υπόγειο </w:t>
      </w:r>
      <w:r w:rsidRPr="00BA4651">
        <w:rPr>
          <w:rFonts w:ascii="Tahoma" w:eastAsia="SimSun" w:hAnsi="Tahoma" w:cs="Tahoma"/>
          <w:szCs w:val="22"/>
          <w:lang w:val="en-US"/>
        </w:rPr>
        <w:t>parking</w:t>
      </w:r>
      <w:r w:rsidRPr="00BA4651">
        <w:rPr>
          <w:rFonts w:ascii="Tahoma" w:eastAsia="SimSun" w:hAnsi="Tahoma" w:cs="Tahoma"/>
          <w:szCs w:val="22"/>
          <w:lang w:val="el-GR"/>
        </w:rPr>
        <w:t xml:space="preserve"> συνολικού εμβαδού 3.300 τμ ) .</w:t>
      </w:r>
    </w:p>
    <w:p w14:paraId="385330C9"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8"/>
          <w:lang w:val="el-GR"/>
        </w:rPr>
      </w:pPr>
      <w:bookmarkStart w:id="91" w:name="_Toc513023119"/>
      <w:bookmarkStart w:id="92" w:name="_Toc59112612"/>
      <w:r w:rsidRPr="00BA4651">
        <w:rPr>
          <w:rFonts w:ascii="Tahoma" w:hAnsi="Tahoma" w:cs="Tahoma"/>
          <w:b/>
          <w:bCs/>
          <w:szCs w:val="28"/>
          <w:lang w:val="el-GR"/>
        </w:rPr>
        <w:t>ΑΝΤΙΚΕΙΜΕΝΟ ΤΗΣ ΣΥΜΒΑΣΗΣ</w:t>
      </w:r>
      <w:bookmarkEnd w:id="91"/>
      <w:bookmarkEnd w:id="92"/>
    </w:p>
    <w:p w14:paraId="6A836D5A" w14:textId="77777777" w:rsidR="00B33BEA" w:rsidRPr="00BA4651" w:rsidRDefault="00B33BEA" w:rsidP="00B33BEA">
      <w:pPr>
        <w:rPr>
          <w:rFonts w:ascii="Tahoma" w:hAnsi="Tahoma" w:cs="Tahoma"/>
          <w:szCs w:val="22"/>
          <w:lang w:val="el-GR"/>
        </w:rPr>
      </w:pPr>
      <w:r w:rsidRPr="00BA4651">
        <w:rPr>
          <w:rFonts w:ascii="Tahoma" w:hAnsi="Tahoma" w:cs="Tahoma"/>
          <w:szCs w:val="22"/>
          <w:lang w:val="el-GR"/>
        </w:rPr>
        <w:t xml:space="preserve">Το Φυσικό αντικείμενο του έργου αφορά: </w:t>
      </w:r>
    </w:p>
    <w:p w14:paraId="4F0709D5" w14:textId="77777777" w:rsidR="00B33BEA" w:rsidRPr="00BA4651" w:rsidRDefault="00B33BEA" w:rsidP="00B33BEA">
      <w:pPr>
        <w:numPr>
          <w:ilvl w:val="0"/>
          <w:numId w:val="29"/>
        </w:numPr>
        <w:tabs>
          <w:tab w:val="clear" w:pos="360"/>
          <w:tab w:val="num" w:pos="660"/>
        </w:tabs>
        <w:suppressAutoHyphens w:val="0"/>
        <w:autoSpaceDE w:val="0"/>
        <w:autoSpaceDN w:val="0"/>
        <w:spacing w:after="0" w:line="360" w:lineRule="auto"/>
        <w:ind w:left="660" w:hanging="660"/>
        <w:rPr>
          <w:rFonts w:ascii="Tahoma" w:hAnsi="Tahoma" w:cs="Tahoma"/>
          <w:szCs w:val="22"/>
          <w:lang w:val="el-GR"/>
        </w:rPr>
      </w:pPr>
      <w:r w:rsidRPr="00BA4651">
        <w:rPr>
          <w:rFonts w:ascii="Tahoma" w:hAnsi="Tahoma" w:cs="Tahoma"/>
          <w:szCs w:val="22"/>
          <w:lang w:val="el-GR"/>
        </w:rPr>
        <w:t>Τον τακτικό καθαρισμό των ορόφων(1</w:t>
      </w:r>
      <w:r w:rsidRPr="00BA4651">
        <w:rPr>
          <w:rFonts w:ascii="Tahoma" w:hAnsi="Tahoma" w:cs="Tahoma"/>
          <w:szCs w:val="22"/>
          <w:vertAlign w:val="superscript"/>
          <w:lang w:val="el-GR"/>
        </w:rPr>
        <w:t>ος</w:t>
      </w:r>
      <w:r w:rsidRPr="00BA4651">
        <w:rPr>
          <w:rFonts w:ascii="Tahoma" w:hAnsi="Tahoma" w:cs="Tahoma"/>
          <w:szCs w:val="22"/>
          <w:lang w:val="el-GR"/>
        </w:rPr>
        <w:t xml:space="preserve"> , 4</w:t>
      </w:r>
      <w:r w:rsidRPr="00BA4651">
        <w:rPr>
          <w:rFonts w:ascii="Tahoma" w:hAnsi="Tahoma" w:cs="Tahoma"/>
          <w:szCs w:val="22"/>
          <w:vertAlign w:val="superscript"/>
          <w:lang w:val="el-GR"/>
        </w:rPr>
        <w:t>ος</w:t>
      </w:r>
      <w:r w:rsidRPr="00BA4651">
        <w:rPr>
          <w:rFonts w:ascii="Tahoma" w:hAnsi="Tahoma" w:cs="Tahoma"/>
          <w:szCs w:val="22"/>
          <w:lang w:val="el-GR"/>
        </w:rPr>
        <w:t>, 5</w:t>
      </w:r>
      <w:r w:rsidRPr="00BA4651">
        <w:rPr>
          <w:rFonts w:ascii="Tahoma" w:hAnsi="Tahoma" w:cs="Tahoma"/>
          <w:szCs w:val="22"/>
          <w:vertAlign w:val="superscript"/>
          <w:lang w:val="el-GR"/>
        </w:rPr>
        <w:t>ος</w:t>
      </w:r>
      <w:r w:rsidRPr="00BA4651">
        <w:rPr>
          <w:rFonts w:ascii="Tahoma" w:hAnsi="Tahoma" w:cs="Tahoma"/>
          <w:szCs w:val="22"/>
          <w:lang w:val="el-GR"/>
        </w:rPr>
        <w:t xml:space="preserve"> όροφος, δώμα και υπόγειο </w:t>
      </w:r>
      <w:r w:rsidRPr="00BA4651">
        <w:rPr>
          <w:rFonts w:ascii="Tahoma" w:hAnsi="Tahoma" w:cs="Tahoma"/>
          <w:szCs w:val="22"/>
          <w:lang w:val="en-US"/>
        </w:rPr>
        <w:t>parking</w:t>
      </w:r>
      <w:r w:rsidRPr="00BA4651">
        <w:rPr>
          <w:rFonts w:ascii="Tahoma" w:hAnsi="Tahoma" w:cs="Tahoma"/>
          <w:szCs w:val="22"/>
          <w:lang w:val="el-GR"/>
        </w:rPr>
        <w:t xml:space="preserve"> συνολικού εμβαδού 3.300 τμ) του κτιρίου επί της οδού Λ. Συγγρού 194 , που στεγάζεται η Κοινωνία της Πληροφορίας Μ.Α.Ε ..</w:t>
      </w:r>
    </w:p>
    <w:p w14:paraId="5C111F0C" w14:textId="77777777" w:rsidR="00B33BEA" w:rsidRPr="00BA4651" w:rsidRDefault="00B33BEA" w:rsidP="00B33BEA">
      <w:pPr>
        <w:numPr>
          <w:ilvl w:val="0"/>
          <w:numId w:val="29"/>
        </w:numPr>
        <w:tabs>
          <w:tab w:val="clear" w:pos="360"/>
          <w:tab w:val="num" w:pos="660"/>
        </w:tabs>
        <w:suppressAutoHyphens w:val="0"/>
        <w:autoSpaceDE w:val="0"/>
        <w:autoSpaceDN w:val="0"/>
        <w:spacing w:after="0" w:line="360" w:lineRule="auto"/>
        <w:ind w:left="660" w:hanging="660"/>
        <w:rPr>
          <w:rFonts w:ascii="Tahoma" w:hAnsi="Tahoma" w:cs="Tahoma"/>
          <w:szCs w:val="22"/>
          <w:lang w:val="el-GR"/>
        </w:rPr>
      </w:pPr>
      <w:r w:rsidRPr="00BA4651">
        <w:rPr>
          <w:rFonts w:ascii="Tahoma" w:hAnsi="Tahoma" w:cs="Tahoma"/>
          <w:szCs w:val="22"/>
          <w:lang w:val="el-GR"/>
        </w:rPr>
        <w:t>Τις περιοδικές συμπληρωματικές εργασίες καθαρισμού των κτιριακών χώρων και υποδομών σε προτεινόμενα διαστήματα.</w:t>
      </w:r>
    </w:p>
    <w:p w14:paraId="17E0F411" w14:textId="77777777"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Οι εργασίες τις οποίες θα κληθεί ο ανάδοχος να παράσχει στην ΚτΠ Α.Ε. προσδιορίζονται σε:</w:t>
      </w:r>
    </w:p>
    <w:p w14:paraId="2BFFE873" w14:textId="77777777" w:rsidR="00B33BEA" w:rsidRPr="00BA4651" w:rsidRDefault="00B33BEA" w:rsidP="00B33BEA">
      <w:pPr>
        <w:spacing w:before="120"/>
        <w:rPr>
          <w:rFonts w:ascii="Tahoma" w:hAnsi="Tahoma" w:cs="Tahoma"/>
          <w:b/>
          <w:szCs w:val="22"/>
          <w:u w:val="single"/>
          <w:lang w:val="el-GR"/>
        </w:rPr>
      </w:pPr>
      <w:r w:rsidRPr="00BA4651">
        <w:rPr>
          <w:rFonts w:ascii="Tahoma" w:hAnsi="Tahoma" w:cs="Tahoma"/>
          <w:b/>
          <w:szCs w:val="22"/>
          <w:u w:val="single"/>
          <w:lang w:val="el-GR"/>
        </w:rPr>
        <w:t xml:space="preserve">Α.  Καθημερινή καθαριότητα των ορόφων(1ος , 4ος, 5ος όροφος, δώμα και υπόγειο </w:t>
      </w:r>
      <w:r w:rsidRPr="00BA4651">
        <w:rPr>
          <w:rFonts w:ascii="Tahoma" w:hAnsi="Tahoma" w:cs="Tahoma"/>
          <w:b/>
          <w:szCs w:val="22"/>
          <w:u w:val="single"/>
          <w:lang w:val="en-US"/>
        </w:rPr>
        <w:t>parking</w:t>
      </w:r>
      <w:r w:rsidRPr="00BA4651">
        <w:rPr>
          <w:rFonts w:ascii="Tahoma" w:hAnsi="Tahoma" w:cs="Tahoma"/>
          <w:b/>
          <w:szCs w:val="22"/>
          <w:u w:val="single"/>
          <w:lang w:val="el-GR"/>
        </w:rPr>
        <w:t xml:space="preserve"> συνολικού εμβαδού 3.300 τμ) του κτιρίου επί της οδού Λ. Συγγρού 194 , που στεγάζεται η Κοινωνία της Πληροφορίας Μ.Α.Ε ..</w:t>
      </w:r>
    </w:p>
    <w:p w14:paraId="13854711" w14:textId="77777777" w:rsidR="00B33BEA" w:rsidRPr="00BA4651" w:rsidRDefault="00B33BEA" w:rsidP="00B33BEA">
      <w:pPr>
        <w:rPr>
          <w:rFonts w:ascii="Tahoma" w:hAnsi="Tahoma" w:cs="Tahoma"/>
          <w:b/>
          <w:szCs w:val="22"/>
          <w:u w:val="single"/>
          <w:lang w:val="el-GR"/>
        </w:rPr>
      </w:pPr>
    </w:p>
    <w:p w14:paraId="7B040EFE" w14:textId="77777777" w:rsidR="00B33BEA" w:rsidRPr="00BA4651" w:rsidRDefault="00B33BEA" w:rsidP="00B33BEA">
      <w:pPr>
        <w:spacing w:after="240"/>
        <w:rPr>
          <w:rFonts w:ascii="Tahoma" w:hAnsi="Tahoma" w:cs="Tahoma"/>
          <w:szCs w:val="22"/>
          <w:lang w:val="el-GR"/>
        </w:rPr>
      </w:pPr>
      <w:bookmarkStart w:id="93" w:name="_Hlk87968345"/>
      <w:r w:rsidRPr="00BA4651">
        <w:rPr>
          <w:rFonts w:ascii="Tahoma" w:hAnsi="Tahoma" w:cs="Tahoma"/>
          <w:szCs w:val="22"/>
          <w:lang w:val="el-GR"/>
        </w:rPr>
        <w:t>Οι ακόλουθες εργασίες θα παρέχονται υποχρεωτικά από 1 απασχολούμεν</w:t>
      </w:r>
      <w:r w:rsidRPr="00BA4651">
        <w:rPr>
          <w:rFonts w:ascii="Tahoma" w:hAnsi="Tahoma" w:cs="Tahoma"/>
          <w:szCs w:val="22"/>
          <w:lang w:val="en-US"/>
        </w:rPr>
        <w:t>o</w:t>
      </w:r>
      <w:r w:rsidRPr="00BA4651">
        <w:rPr>
          <w:rFonts w:ascii="Tahoma" w:hAnsi="Tahoma" w:cs="Tahoma"/>
          <w:szCs w:val="22"/>
          <w:lang w:val="el-GR"/>
        </w:rPr>
        <w:t xml:space="preserve"> άτομ</w:t>
      </w:r>
      <w:r w:rsidRPr="00BA4651">
        <w:rPr>
          <w:rFonts w:ascii="Tahoma" w:hAnsi="Tahoma" w:cs="Tahoma"/>
          <w:szCs w:val="22"/>
          <w:lang w:val="en-US"/>
        </w:rPr>
        <w:t>o</w:t>
      </w:r>
      <w:r w:rsidRPr="00BA4651">
        <w:rPr>
          <w:rFonts w:ascii="Tahoma" w:hAnsi="Tahoma" w:cs="Tahoma"/>
          <w:szCs w:val="22"/>
          <w:lang w:val="el-GR"/>
        </w:rPr>
        <w:t xml:space="preserve"> άνω των 25 ετών, για 8 ώρες (από 07:30 έως τις 15:30) , από 1 απασχολούμενο άτομ</w:t>
      </w:r>
      <w:r w:rsidRPr="00BA4651">
        <w:rPr>
          <w:rFonts w:ascii="Tahoma" w:hAnsi="Tahoma" w:cs="Tahoma"/>
          <w:szCs w:val="22"/>
          <w:lang w:val="en-US"/>
        </w:rPr>
        <w:t>o</w:t>
      </w:r>
      <w:r w:rsidRPr="00BA4651">
        <w:rPr>
          <w:rFonts w:ascii="Tahoma" w:hAnsi="Tahoma" w:cs="Tahoma"/>
          <w:szCs w:val="22"/>
          <w:lang w:val="el-GR"/>
        </w:rPr>
        <w:t xml:space="preserve"> άνω των 25 ετών, για 8 ώρες (από 09:00 έως τις 17:00) , από 1 απασχολούμενο άτομ</w:t>
      </w:r>
      <w:r w:rsidRPr="00BA4651">
        <w:rPr>
          <w:rFonts w:ascii="Tahoma" w:hAnsi="Tahoma" w:cs="Tahoma"/>
          <w:szCs w:val="22"/>
          <w:lang w:val="en-US"/>
        </w:rPr>
        <w:t>o</w:t>
      </w:r>
      <w:r w:rsidRPr="00BA4651">
        <w:rPr>
          <w:rFonts w:ascii="Tahoma" w:hAnsi="Tahoma" w:cs="Tahoma"/>
          <w:szCs w:val="22"/>
          <w:lang w:val="el-GR"/>
        </w:rPr>
        <w:t xml:space="preserve"> άνω των 25 ετών, για 4 ώρες (από 13:00 </w:t>
      </w:r>
      <w:r w:rsidRPr="00BA4651">
        <w:rPr>
          <w:rFonts w:ascii="Tahoma" w:hAnsi="Tahoma" w:cs="Tahoma"/>
          <w:szCs w:val="22"/>
          <w:lang w:val="el-GR"/>
        </w:rPr>
        <w:lastRenderedPageBreak/>
        <w:t>έως τις 17:00)  και 6 απασχολούμενα άτομα άνω των 25 ετών για 4 ώρες (από 17:00 έως 21:00) σε πενθήμερη βάση (Δευτέρα – Παρασκευή) και κατά τις εργάσιμες ημέρες.</w:t>
      </w:r>
    </w:p>
    <w:p w14:paraId="65C032D6" w14:textId="77777777"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 Επισημαίνεται ότι για τον υπολογισμό του αριθμού των εργαζομένων που θα συμπληρωθεί στο παράρτημα </w:t>
      </w:r>
      <w:r w:rsidRPr="00BA4651">
        <w:rPr>
          <w:rFonts w:ascii="Tahoma" w:hAnsi="Tahoma" w:cs="Tahoma"/>
          <w:szCs w:val="22"/>
          <w:lang w:val="en-US"/>
        </w:rPr>
        <w:t>VII</w:t>
      </w:r>
      <w:r w:rsidRPr="00BA4651">
        <w:rPr>
          <w:rFonts w:ascii="Tahoma" w:hAnsi="Tahoma" w:cs="Tahoma"/>
          <w:szCs w:val="22"/>
          <w:lang w:val="el-GR"/>
        </w:rPr>
        <w:t xml:space="preserve"> του τεύχους της Διακήρυξης, θα πρέπει να συμπεριληφθούν επιπρόσθετα και 2 απασχολούμενα άτομα άνω των 25 ετών, τα οποία θα αντικαταστήσουν τους 2 εργαζόμενους για 1 μήνα (κανονική άδεια). Επίσης στα πλαίσια </w:t>
      </w:r>
      <w:r w:rsidRPr="00BA4651">
        <w:rPr>
          <w:rFonts w:ascii="Tahoma" w:hAnsi="Tahoma" w:cs="Tahoma"/>
          <w:lang w:val="el-GR"/>
        </w:rPr>
        <w:t xml:space="preserve">του υπολογισμού της ελάχιστης νόμιμης εργατικής δαπάνης (η οποία αναλύεται πλήρως στον πίνακα του παραρτήματος </w:t>
      </w:r>
      <w:r w:rsidRPr="00BA4651">
        <w:rPr>
          <w:rFonts w:ascii="Tahoma" w:hAnsi="Tahoma" w:cs="Tahoma"/>
          <w:lang w:val="en-US"/>
        </w:rPr>
        <w:t>VII</w:t>
      </w:r>
      <w:r w:rsidRPr="00BA4651">
        <w:rPr>
          <w:rFonts w:ascii="Tahoma" w:hAnsi="Tahoma" w:cs="Tahoma"/>
          <w:lang w:val="el-GR"/>
        </w:rPr>
        <w:t xml:space="preserve"> ), θα πρέπει να συμπληρωθεί στον πρώτο πίνακα και πιο συγκεκριμένα στην «ΠΕΡΙΓΡΑΦΗ ΣΤΟΙΧΕΙΟΥ με Α/Α 5 – Κόστος αντικαταστατών εργαζομένων σε κανονική άδεια», το κόστος των αντικαταστατών των 2 εργαζομένων για 1 μήνα.</w:t>
      </w:r>
      <w:r w:rsidRPr="00BA4651">
        <w:rPr>
          <w:rFonts w:ascii="Tahoma" w:hAnsi="Tahoma" w:cs="Tahoma"/>
          <w:szCs w:val="22"/>
          <w:lang w:val="el-GR"/>
        </w:rPr>
        <w:t xml:space="preserve"> </w:t>
      </w:r>
    </w:p>
    <w:p w14:paraId="196B32A8" w14:textId="7714C97F"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Οι εργασίες που θα καλύπτονται </w:t>
      </w:r>
      <w:r w:rsidR="00CB23EB" w:rsidRPr="00BA4651">
        <w:rPr>
          <w:rFonts w:ascii="Tahoma" w:hAnsi="Tahoma" w:cs="Tahoma"/>
          <w:szCs w:val="22"/>
          <w:lang w:val="el-GR"/>
        </w:rPr>
        <w:t>καθημερινά</w:t>
      </w:r>
      <w:r w:rsidRPr="00BA4651">
        <w:rPr>
          <w:rFonts w:ascii="Tahoma" w:hAnsi="Tahoma" w:cs="Tahoma"/>
          <w:szCs w:val="22"/>
          <w:lang w:val="el-GR"/>
        </w:rPr>
        <w:t xml:space="preserve"> από τα άτομα με την πλήρη </w:t>
      </w:r>
      <w:r w:rsidR="00CB23EB" w:rsidRPr="00BA4651">
        <w:rPr>
          <w:rFonts w:ascii="Tahoma" w:hAnsi="Tahoma" w:cs="Tahoma"/>
          <w:szCs w:val="22"/>
          <w:lang w:val="el-GR"/>
        </w:rPr>
        <w:t>απασχόληση</w:t>
      </w:r>
      <w:r w:rsidRPr="00BA4651">
        <w:rPr>
          <w:rFonts w:ascii="Tahoma" w:hAnsi="Tahoma" w:cs="Tahoma"/>
          <w:szCs w:val="22"/>
          <w:lang w:val="el-GR"/>
        </w:rPr>
        <w:t xml:space="preserve">  </w:t>
      </w:r>
      <w:r w:rsidRPr="00BA4651">
        <w:rPr>
          <w:rFonts w:ascii="Tahoma" w:hAnsi="Tahoma" w:cs="Tahoma"/>
          <w:b/>
          <w:szCs w:val="22"/>
          <w:lang w:val="el-GR"/>
        </w:rPr>
        <w:t>ενδεικτικά</w:t>
      </w:r>
      <w:r w:rsidRPr="00BA4651">
        <w:rPr>
          <w:rFonts w:ascii="Tahoma" w:hAnsi="Tahoma" w:cs="Tahoma"/>
          <w:szCs w:val="22"/>
          <w:lang w:val="el-GR"/>
        </w:rPr>
        <w:t xml:space="preserve"> είναι κατ’ ελάχιστον οι ακόλουθες:</w:t>
      </w:r>
    </w:p>
    <w:p w14:paraId="4083149F"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Παρασκευή αφεψημάτων και παροχή εδεσμάτων σε προσωπικό και επισκέπτες της εταιρείας .</w:t>
      </w:r>
    </w:p>
    <w:p w14:paraId="7FBAFD70" w14:textId="060259E9"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 xml:space="preserve">Συγκομιδή και πλύσιμο φλιτζανιών, ποτηριών, πιάτων, μαχαιριών, </w:t>
      </w:r>
      <w:r w:rsidR="00CB23EB" w:rsidRPr="00BA4651">
        <w:rPr>
          <w:rFonts w:ascii="Tahoma" w:hAnsi="Tahoma" w:cs="Tahoma"/>
          <w:szCs w:val="22"/>
          <w:lang w:val="el-GR"/>
        </w:rPr>
        <w:t>πιρουνιών</w:t>
      </w:r>
      <w:r w:rsidRPr="00BA4651">
        <w:rPr>
          <w:rFonts w:ascii="Tahoma" w:hAnsi="Tahoma" w:cs="Tahoma"/>
          <w:szCs w:val="22"/>
          <w:lang w:val="el-GR"/>
        </w:rPr>
        <w:t xml:space="preserve"> κλπ</w:t>
      </w:r>
      <w:r w:rsidR="00CB23EB" w:rsidRPr="00BA4651">
        <w:rPr>
          <w:rFonts w:ascii="Tahoma" w:hAnsi="Tahoma" w:cs="Tahoma"/>
          <w:szCs w:val="22"/>
          <w:lang w:val="el-GR"/>
        </w:rPr>
        <w:t xml:space="preserve"> .</w:t>
      </w:r>
    </w:p>
    <w:p w14:paraId="43999E2F"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Αντιμετώπιση τακτικών και έκτακτων αναγκών καθαρισμού (χώροι υγιεινής, τουαλέτες, γραφεία .</w:t>
      </w:r>
    </w:p>
    <w:p w14:paraId="77564B82"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Τις ημέρες διεξαγωγής των συνεδριάσεων του Διοικητικού Συμβουλίου, προετοιμασία του χώρου συνεδριάσεων του Διοικητικού Συμβουλίου (παρασκευή αφεψημάτων και παροχή εδεσμάτων για τα μέλη του Διοικητικού Συμβουλίου) και καθαρισμό του χώρου πριν και μετά την ολοκλήρωση των συνεδριάσεων.</w:t>
      </w:r>
    </w:p>
    <w:p w14:paraId="449BC3A5"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Καθαρισμός περιμετρικών υαλοπινάκων εσωτερικώς.</w:t>
      </w:r>
    </w:p>
    <w:p w14:paraId="26AD6FE1"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 xml:space="preserve">Κάθε άλλη εργασία καθαριότητας που κρίνεται απαραίτητη από τον Εργοδότη, σε όλους τους χώρους της εταιρείας . </w:t>
      </w:r>
    </w:p>
    <w:p w14:paraId="66A9C388" w14:textId="1E6EAD74" w:rsidR="00B33BEA" w:rsidRPr="00BA4651" w:rsidRDefault="00B33BEA" w:rsidP="00B33BEA">
      <w:pPr>
        <w:spacing w:after="240"/>
        <w:rPr>
          <w:rFonts w:ascii="Tahoma" w:hAnsi="Tahoma" w:cs="Tahoma"/>
          <w:szCs w:val="22"/>
          <w:lang w:val="el-GR"/>
        </w:rPr>
      </w:pPr>
      <w:r w:rsidRPr="00BA4651">
        <w:rPr>
          <w:rFonts w:ascii="Tahoma" w:hAnsi="Tahoma" w:cs="Tahoma"/>
          <w:szCs w:val="22"/>
          <w:lang w:val="el-GR"/>
        </w:rPr>
        <w:t xml:space="preserve">Οι εργασίες που θα καλύπτονται </w:t>
      </w:r>
      <w:r w:rsidR="00CB23EB" w:rsidRPr="00BA4651">
        <w:rPr>
          <w:rFonts w:ascii="Tahoma" w:hAnsi="Tahoma" w:cs="Tahoma"/>
          <w:szCs w:val="22"/>
          <w:lang w:val="el-GR"/>
        </w:rPr>
        <w:t>καθημερινά</w:t>
      </w:r>
      <w:r w:rsidRPr="00BA4651">
        <w:rPr>
          <w:rFonts w:ascii="Tahoma" w:hAnsi="Tahoma" w:cs="Tahoma"/>
          <w:szCs w:val="22"/>
          <w:lang w:val="el-GR"/>
        </w:rPr>
        <w:t xml:space="preserve"> από τα άτομα με την μερική </w:t>
      </w:r>
      <w:r w:rsidR="00CB23EB" w:rsidRPr="00BA4651">
        <w:rPr>
          <w:rFonts w:ascii="Tahoma" w:hAnsi="Tahoma" w:cs="Tahoma"/>
          <w:szCs w:val="22"/>
          <w:lang w:val="el-GR"/>
        </w:rPr>
        <w:t>απασχόληση</w:t>
      </w:r>
      <w:r w:rsidRPr="00BA4651">
        <w:rPr>
          <w:rFonts w:ascii="Tahoma" w:hAnsi="Tahoma" w:cs="Tahoma"/>
          <w:szCs w:val="22"/>
          <w:lang w:val="el-GR"/>
        </w:rPr>
        <w:t xml:space="preserve">  </w:t>
      </w:r>
      <w:r w:rsidRPr="00BA4651">
        <w:rPr>
          <w:rFonts w:ascii="Tahoma" w:hAnsi="Tahoma" w:cs="Tahoma"/>
          <w:b/>
          <w:szCs w:val="22"/>
          <w:lang w:val="el-GR"/>
        </w:rPr>
        <w:t>ενδεικτικά</w:t>
      </w:r>
      <w:r w:rsidRPr="00BA4651">
        <w:rPr>
          <w:rFonts w:ascii="Tahoma" w:hAnsi="Tahoma" w:cs="Tahoma"/>
          <w:szCs w:val="22"/>
          <w:lang w:val="el-GR"/>
        </w:rPr>
        <w:t xml:space="preserve"> είναι κατ’ ελάχιστον οι ακόλουθες:</w:t>
      </w:r>
    </w:p>
    <w:bookmarkEnd w:id="93"/>
    <w:p w14:paraId="19BF2C79"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Γραφεία και Υποστηρικτικοί χώροι</w:t>
      </w:r>
    </w:p>
    <w:p w14:paraId="5619DF4B"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Καθάρισμα στα έπιπλα γραφείων, καθώς και των αντικειμένων αυτών, όπως τηλέφωνα μικροαντικείμενα κ.ά., βιβλιοθήκες (κενές επιφάνειες), ντουλάπες, συρταριέρες, σώματα κλιματισμού, περβάζια παραθύρων κλπ.</w:t>
      </w:r>
    </w:p>
    <w:p w14:paraId="39982912"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Άδειασμα των καλαθιών αχρήστων.</w:t>
      </w:r>
    </w:p>
    <w:p w14:paraId="1D6C75C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των απορριμμάτων και τοποθέτηση αυτών στους κάδους του Δήμου.</w:t>
      </w:r>
    </w:p>
    <w:p w14:paraId="64F0004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των ανακυκλώσιμων χαρτιών και τοποθέτηση αυτών στους κάδους του Δήμου.</w:t>
      </w:r>
    </w:p>
    <w:p w14:paraId="6647969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Τοποθέτηση πλαστικών σακουλών στα καλάθια αχρήστων και αλλαγή αυτών.</w:t>
      </w:r>
    </w:p>
    <w:p w14:paraId="6368B67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Άδειασμα και πλύσιμο των σταχτοδοχείων.</w:t>
      </w:r>
    </w:p>
    <w:p w14:paraId="432C88A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Καθαρισμός όλων των συσκευών γραφείου.</w:t>
      </w:r>
    </w:p>
    <w:p w14:paraId="1E83934A"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lastRenderedPageBreak/>
        <w:t>Καθαρισμός περιμετρικών υαλοπινάκων εσωτερικώς.</w:t>
      </w:r>
    </w:p>
    <w:p w14:paraId="38B633D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Αφαίρεση αποτυπωμάτων χεριών από πόρτες και ντουλάπες.</w:t>
      </w:r>
    </w:p>
    <w:p w14:paraId="40EF43D4" w14:textId="77777777" w:rsidR="00B33BEA" w:rsidRPr="00BA4651" w:rsidRDefault="00B33BEA" w:rsidP="00B33BEA">
      <w:pPr>
        <w:ind w:left="880" w:right="289"/>
        <w:rPr>
          <w:rFonts w:ascii="Tahoma" w:hAnsi="Tahoma" w:cs="Tahoma"/>
          <w:szCs w:val="22"/>
          <w:lang w:val="el-GR"/>
        </w:rPr>
      </w:pPr>
    </w:p>
    <w:p w14:paraId="3609E080"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Δάπεδα</w:t>
      </w:r>
    </w:p>
    <w:p w14:paraId="33F6691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Σκούπισμα και κατόπιν σφουγγάρισμα των δαπέδων με κατάλληλα απορρυπαντικά και συντηρητικά μέσα. </w:t>
      </w:r>
    </w:p>
    <w:p w14:paraId="67FDD716" w14:textId="77777777" w:rsidR="00FC1899" w:rsidRPr="00BA4651" w:rsidRDefault="00FC1899" w:rsidP="00FC1899">
      <w:pPr>
        <w:suppressAutoHyphens w:val="0"/>
        <w:autoSpaceDE w:val="0"/>
        <w:autoSpaceDN w:val="0"/>
        <w:spacing w:after="0" w:line="360" w:lineRule="auto"/>
        <w:ind w:right="289"/>
        <w:rPr>
          <w:rFonts w:ascii="Tahoma" w:hAnsi="Tahoma" w:cs="Tahoma"/>
          <w:szCs w:val="22"/>
          <w:lang w:val="el-GR"/>
        </w:rPr>
      </w:pPr>
    </w:p>
    <w:p w14:paraId="10315F55"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Τουαλέτες</w:t>
      </w:r>
    </w:p>
    <w:p w14:paraId="5122E86A"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Καθαρισμός με κατάλληλα απορρυπαντικά και απολυμαντικά όλων των ειδών υγιεινής, όπως λεκάνες, νιπτήρες, καθρέπτες και γυάλισμα μεταλλικών ειδών, σε όλους τους ορόφους .</w:t>
      </w:r>
    </w:p>
    <w:p w14:paraId="433B0E9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Σκούπισμα και σφουγγάρισμα των δαπέδων.</w:t>
      </w:r>
    </w:p>
    <w:p w14:paraId="4BAC6A4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Κατά το χρόνο καθαρισμού θα τοποθετούνται χαρτιά υγείας, πετσέτες, σαπούνια, αποσμητικό κλπ., τα οποία θα διατίθενται από τον εργοδότη.</w:t>
      </w:r>
    </w:p>
    <w:p w14:paraId="307656C6"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Άδειασμα των καλαθιών αχρήστων.</w:t>
      </w:r>
    </w:p>
    <w:p w14:paraId="46EBC51E"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Τοποθέτηση πλαστικών σακουλών στα καλάθια αχρήστων και αλλαγή αυτών.</w:t>
      </w:r>
    </w:p>
    <w:p w14:paraId="5DF5EBE9"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Παρακολούθηση και αντικατάσταση αποσμητικών χώρου και απολυμαντικών νερού τουαλέτας στους αντίστοιχους εγκατεστημένους μηχανισμούς, όποτε απαιτείται. Αναφορά τυχόν βλαβών των μηχανισμών. Τα αναλώσιμα (αποσμητικά σπρέι, απολυμαντικά υγρά και μπαταρίες) παρέχονται από τον εργοδότη.</w:t>
      </w:r>
    </w:p>
    <w:p w14:paraId="3E682595" w14:textId="77777777" w:rsidR="00B33BEA" w:rsidRPr="00BA4651" w:rsidRDefault="00B33BEA" w:rsidP="00B33BEA">
      <w:pPr>
        <w:suppressAutoHyphens w:val="0"/>
        <w:autoSpaceDE w:val="0"/>
        <w:autoSpaceDN w:val="0"/>
        <w:spacing w:after="0" w:line="360" w:lineRule="auto"/>
        <w:ind w:right="289"/>
        <w:rPr>
          <w:rFonts w:ascii="Tahoma" w:hAnsi="Tahoma" w:cs="Tahoma"/>
          <w:szCs w:val="22"/>
          <w:lang w:val="el-GR"/>
        </w:rPr>
      </w:pPr>
    </w:p>
    <w:p w14:paraId="3C769A19"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 xml:space="preserve">Κεντρική είσοδος – Χώρος </w:t>
      </w:r>
      <w:r w:rsidRPr="00BA4651">
        <w:rPr>
          <w:rFonts w:ascii="Tahoma" w:hAnsi="Tahoma" w:cs="Tahoma"/>
          <w:b/>
          <w:szCs w:val="22"/>
          <w:u w:val="single"/>
          <w:lang w:val="en-US"/>
        </w:rPr>
        <w:t xml:space="preserve">security </w:t>
      </w:r>
    </w:p>
    <w:p w14:paraId="2D028A2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Σκούπισμα και σφουγγάρισμα των δαπέδων με κατάλληλα απορρυπαντικά και συντηρητικά μέσα στον χώρο που κάθεται ο </w:t>
      </w:r>
      <w:r w:rsidRPr="00BA4651">
        <w:rPr>
          <w:rFonts w:ascii="Tahoma" w:hAnsi="Tahoma" w:cs="Tahoma"/>
          <w:szCs w:val="22"/>
          <w:lang w:val="en-US"/>
        </w:rPr>
        <w:t>security</w:t>
      </w:r>
      <w:r w:rsidRPr="00BA4651">
        <w:rPr>
          <w:rFonts w:ascii="Tahoma" w:hAnsi="Tahoma" w:cs="Tahoma"/>
          <w:szCs w:val="22"/>
          <w:lang w:val="el-GR"/>
        </w:rPr>
        <w:t xml:space="preserve"> που χρησιμοποιείται από την εταιρεία . </w:t>
      </w:r>
    </w:p>
    <w:p w14:paraId="557B92B3"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Κλιμακοστάσια  ( εξωτερικά)</w:t>
      </w:r>
    </w:p>
    <w:p w14:paraId="00B7B94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Σκούπισμα και σφουγγάρισμα των δαπέδων, με κατάλληλα απορρυπαντικά και συντηρητικά μέσα.</w:t>
      </w:r>
    </w:p>
    <w:p w14:paraId="234B302F"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Ξεσκόνισμα των κουπαστών.</w:t>
      </w:r>
    </w:p>
    <w:p w14:paraId="168443AF"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Υαλοπίνακες / Διαχωριστικά</w:t>
      </w:r>
    </w:p>
    <w:p w14:paraId="6B254FE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Καθαρισμός περιμετρικών υαλοπινάκων εσωτερικώς.</w:t>
      </w:r>
    </w:p>
    <w:p w14:paraId="117813E6"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Καθαρισμός εσωτερικών διαχωριστικών.</w:t>
      </w:r>
    </w:p>
    <w:p w14:paraId="46A023DD" w14:textId="77777777" w:rsidR="00B33BEA" w:rsidRPr="00BA4651" w:rsidRDefault="00B33BEA" w:rsidP="00B33BEA">
      <w:pPr>
        <w:numPr>
          <w:ilvl w:val="0"/>
          <w:numId w:val="32"/>
        </w:numPr>
        <w:suppressAutoHyphens w:val="0"/>
        <w:spacing w:after="240"/>
        <w:rPr>
          <w:rFonts w:ascii="Tahoma" w:hAnsi="Tahoma" w:cs="Tahoma"/>
          <w:b/>
          <w:szCs w:val="22"/>
          <w:u w:val="single"/>
        </w:rPr>
      </w:pPr>
      <w:r w:rsidRPr="00BA4651">
        <w:rPr>
          <w:rFonts w:ascii="Tahoma" w:hAnsi="Tahoma" w:cs="Tahoma"/>
          <w:b/>
          <w:szCs w:val="22"/>
          <w:u w:val="single"/>
        </w:rPr>
        <w:t xml:space="preserve">Κουζίνες </w:t>
      </w:r>
    </w:p>
    <w:p w14:paraId="088CAFCD"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lastRenderedPageBreak/>
        <w:t>Καθαρισμός όλων των επιφανειών κουζίνας και πλύσιμο σκευών κουζίνας (Καφετιέρες, ποτήρια, φλιτζάνια, κουτάλια, κλπ.).</w:t>
      </w:r>
    </w:p>
    <w:p w14:paraId="18410F23" w14:textId="77777777" w:rsidR="00B33BEA" w:rsidRPr="00BA4651" w:rsidRDefault="00B33BEA" w:rsidP="00B33BEA">
      <w:pPr>
        <w:ind w:right="289"/>
        <w:rPr>
          <w:rFonts w:ascii="Tahoma" w:hAnsi="Tahoma" w:cs="Tahoma"/>
          <w:szCs w:val="22"/>
          <w:lang w:val="el-GR"/>
        </w:rPr>
      </w:pPr>
    </w:p>
    <w:p w14:paraId="12EE6605" w14:textId="77777777" w:rsidR="00B33BEA" w:rsidRPr="00BA4651" w:rsidRDefault="00B33BEA" w:rsidP="00B33BEA">
      <w:pPr>
        <w:rPr>
          <w:rFonts w:ascii="Tahoma" w:hAnsi="Tahoma" w:cs="Tahoma"/>
          <w:b/>
          <w:szCs w:val="22"/>
          <w:u w:val="single"/>
          <w:lang w:val="el-GR"/>
        </w:rPr>
      </w:pPr>
      <w:r w:rsidRPr="00BA4651">
        <w:rPr>
          <w:rFonts w:ascii="Tahoma" w:hAnsi="Tahoma" w:cs="Tahoma"/>
          <w:b/>
          <w:szCs w:val="22"/>
          <w:u w:val="single"/>
          <w:lang w:val="el-GR"/>
        </w:rPr>
        <w:t>Β. Συντήρηση χώρων - Περιοδικές εργασίες</w:t>
      </w:r>
    </w:p>
    <w:p w14:paraId="5ECC790C" w14:textId="77777777" w:rsidR="00B33BEA" w:rsidRPr="00BA4651" w:rsidRDefault="00B33BEA" w:rsidP="00B33BEA">
      <w:pPr>
        <w:rPr>
          <w:rFonts w:ascii="Tahoma" w:hAnsi="Tahoma" w:cs="Tahoma"/>
          <w:bCs/>
          <w:iCs/>
          <w:szCs w:val="22"/>
          <w:lang w:val="el-GR"/>
        </w:rPr>
      </w:pPr>
      <w:bookmarkStart w:id="94" w:name="_Hlk87968483"/>
      <w:r w:rsidRPr="00BA4651">
        <w:rPr>
          <w:rFonts w:ascii="Tahoma" w:hAnsi="Tahoma" w:cs="Tahoma"/>
          <w:szCs w:val="22"/>
          <w:lang w:val="el-GR"/>
        </w:rPr>
        <w:t xml:space="preserve">Οι ακόλουθες εργασίες </w:t>
      </w:r>
      <w:r w:rsidRPr="00BA4651">
        <w:rPr>
          <w:rFonts w:ascii="Tahoma" w:hAnsi="Tahoma" w:cs="Tahoma"/>
          <w:bCs/>
          <w:iCs/>
          <w:szCs w:val="22"/>
          <w:lang w:val="el-GR"/>
        </w:rPr>
        <w:t>την 1</w:t>
      </w:r>
      <w:r w:rsidRPr="00BA4651">
        <w:rPr>
          <w:rFonts w:ascii="Tahoma" w:hAnsi="Tahoma" w:cs="Tahoma"/>
          <w:bCs/>
          <w:iCs/>
          <w:szCs w:val="22"/>
          <w:vertAlign w:val="superscript"/>
          <w:lang w:val="el-GR"/>
        </w:rPr>
        <w:t>η</w:t>
      </w:r>
      <w:r w:rsidRPr="00BA4651">
        <w:rPr>
          <w:rFonts w:ascii="Tahoma" w:hAnsi="Tahoma" w:cs="Tahoma"/>
          <w:bCs/>
          <w:iCs/>
          <w:szCs w:val="22"/>
          <w:lang w:val="el-GR"/>
        </w:rPr>
        <w:t xml:space="preserve"> Παρασκευή κάθε μήνα (σε περίπτωση που συμπέσει με αργία, μετατίθεται για την επόμενη Παρασκευή) από τα απασχολούμενα άτομα της παρ. Α</w:t>
      </w:r>
      <w:r w:rsidR="00562FD6" w:rsidRPr="00BA4651">
        <w:rPr>
          <w:rFonts w:ascii="Tahoma" w:hAnsi="Tahoma" w:cs="Tahoma"/>
          <w:bCs/>
          <w:iCs/>
          <w:szCs w:val="22"/>
          <w:lang w:val="el-GR"/>
        </w:rPr>
        <w:t>:</w:t>
      </w:r>
    </w:p>
    <w:bookmarkEnd w:id="94"/>
    <w:p w14:paraId="654CBA24" w14:textId="77777777" w:rsidR="00B33BEA" w:rsidRPr="00BA4651" w:rsidRDefault="00B33BEA" w:rsidP="00B33BEA">
      <w:pPr>
        <w:rPr>
          <w:rFonts w:ascii="Tahoma" w:hAnsi="Tahoma" w:cs="Tahoma"/>
          <w:b/>
          <w:szCs w:val="22"/>
          <w:u w:val="single"/>
          <w:lang w:val="el-GR"/>
        </w:rPr>
      </w:pPr>
    </w:p>
    <w:p w14:paraId="4B8DEFCA" w14:textId="77777777" w:rsidR="00B33BEA" w:rsidRPr="00BA4651" w:rsidRDefault="00B33BEA" w:rsidP="00B33BEA">
      <w:pPr>
        <w:numPr>
          <w:ilvl w:val="0"/>
          <w:numId w:val="33"/>
        </w:numPr>
        <w:suppressAutoHyphens w:val="0"/>
        <w:rPr>
          <w:rFonts w:ascii="Tahoma" w:hAnsi="Tahoma" w:cs="Tahoma"/>
          <w:b/>
          <w:bCs/>
          <w:i/>
          <w:iCs/>
          <w:szCs w:val="22"/>
          <w:u w:val="single"/>
        </w:rPr>
      </w:pPr>
      <w:r w:rsidRPr="00BA4651">
        <w:rPr>
          <w:rFonts w:ascii="Tahoma" w:hAnsi="Tahoma" w:cs="Tahoma"/>
          <w:b/>
          <w:bCs/>
          <w:i/>
          <w:iCs/>
          <w:szCs w:val="22"/>
          <w:u w:val="single"/>
        </w:rPr>
        <w:t>Μηνιαίες</w:t>
      </w:r>
    </w:p>
    <w:p w14:paraId="1F34E3C3"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Εσωτερικός καθαρισμός ντουλαπιών κουζίνας και ψυγείων, με παράλληλη απόψυξη. Καθαρισμός όλων των καρεκλών και των πολυθρόνων με κατάλληλη επαγγελματική μηχανή.</w:t>
      </w:r>
    </w:p>
    <w:p w14:paraId="4B127F57"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Πλύσιμο – απολύμανση όλων των  πλακιδίων των τουαλετών όπως και των πορτών.</w:t>
      </w:r>
    </w:p>
    <w:p w14:paraId="1FABFBBB"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Επιμελές πλύσιμο όλων των δοχείων απορριμμάτων και των δοχείων καθαρισμού λεκάνης (πιγκάλ).</w:t>
      </w:r>
    </w:p>
    <w:p w14:paraId="23E5079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Απομάκρυνση και καθαρισμός από τυχόν αράχνες και σκόνες σε όλους τους τοίχους και τις οροφές..</w:t>
      </w:r>
    </w:p>
    <w:p w14:paraId="2460A00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 xml:space="preserve">Ξεσκόνισμα στα πολύ ψηλά σημεία των διαφόρων αντικειμένων, επίπλων, κορνιζών πινάκων ζωγραφικής κλπ. </w:t>
      </w:r>
    </w:p>
    <w:p w14:paraId="29E79ED5"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lang w:val="el-GR"/>
        </w:rPr>
      </w:pPr>
      <w:r w:rsidRPr="00BA4651">
        <w:rPr>
          <w:rFonts w:ascii="Tahoma" w:hAnsi="Tahoma" w:cs="Tahoma"/>
          <w:szCs w:val="22"/>
          <w:lang w:val="el-GR"/>
        </w:rPr>
        <w:t>Εξάλειψη των αποτυπωμάτων των χεριών από όλους τους τοίχους με ιδιαίτερη φροντίδα, για να μην καταστρέφεται το χρώμα από την επιφάνειά τους.</w:t>
      </w:r>
    </w:p>
    <w:p w14:paraId="35C52201"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rPr>
        <w:t>Καθαρισμός όλων των υαλοπινάκων</w:t>
      </w:r>
    </w:p>
    <w:p w14:paraId="66B644EC" w14:textId="77777777" w:rsidR="00B33BEA" w:rsidRPr="00BA4651" w:rsidRDefault="00B33BEA" w:rsidP="00B33BEA">
      <w:pPr>
        <w:numPr>
          <w:ilvl w:val="0"/>
          <w:numId w:val="30"/>
        </w:numPr>
        <w:tabs>
          <w:tab w:val="clear" w:pos="360"/>
          <w:tab w:val="num" w:pos="880"/>
        </w:tabs>
        <w:suppressAutoHyphens w:val="0"/>
        <w:autoSpaceDE w:val="0"/>
        <w:autoSpaceDN w:val="0"/>
        <w:spacing w:after="0" w:line="360" w:lineRule="auto"/>
        <w:ind w:left="880" w:right="289" w:hanging="330"/>
        <w:rPr>
          <w:rFonts w:ascii="Tahoma" w:hAnsi="Tahoma" w:cs="Tahoma"/>
          <w:szCs w:val="22"/>
        </w:rPr>
      </w:pPr>
      <w:r w:rsidRPr="00BA4651">
        <w:rPr>
          <w:rFonts w:ascii="Tahoma" w:hAnsi="Tahoma" w:cs="Tahoma"/>
          <w:szCs w:val="22"/>
          <w:lang w:val="el-GR"/>
        </w:rPr>
        <w:t xml:space="preserve">Καθαρισμός υπογείου </w:t>
      </w:r>
      <w:r w:rsidRPr="00BA4651">
        <w:rPr>
          <w:rFonts w:ascii="Tahoma" w:hAnsi="Tahoma" w:cs="Tahoma"/>
          <w:szCs w:val="22"/>
          <w:lang w:val="en-US"/>
        </w:rPr>
        <w:t>parking</w:t>
      </w:r>
    </w:p>
    <w:p w14:paraId="797EF34A" w14:textId="77777777" w:rsidR="00B33BEA" w:rsidRPr="00BA4651" w:rsidRDefault="00B33BEA" w:rsidP="00B33BEA">
      <w:pPr>
        <w:rPr>
          <w:rFonts w:ascii="Tahoma" w:hAnsi="Tahoma" w:cs="Tahoma"/>
          <w:szCs w:val="22"/>
          <w:lang w:val="el-GR"/>
        </w:rPr>
      </w:pPr>
    </w:p>
    <w:p w14:paraId="16484AC2" w14:textId="77777777" w:rsidR="00B33BEA" w:rsidRPr="00BA4651" w:rsidRDefault="00B33BEA" w:rsidP="00B33BEA">
      <w:pPr>
        <w:spacing w:before="120"/>
        <w:rPr>
          <w:rFonts w:ascii="Tahoma" w:hAnsi="Tahoma" w:cs="Tahoma"/>
          <w:b/>
          <w:szCs w:val="22"/>
          <w:u w:val="single"/>
          <w:lang w:val="el-GR"/>
        </w:rPr>
      </w:pPr>
      <w:r w:rsidRPr="00BA4651">
        <w:rPr>
          <w:rFonts w:ascii="Tahoma" w:hAnsi="Tahoma" w:cs="Tahoma"/>
          <w:b/>
          <w:szCs w:val="22"/>
          <w:u w:val="single"/>
          <w:lang w:val="el-GR"/>
        </w:rPr>
        <w:t>Γ. Άλλες υποχρεώσεις που αφορούν τον Ανάδοχο</w:t>
      </w:r>
    </w:p>
    <w:p w14:paraId="6E68A51A" w14:textId="77777777" w:rsidR="00B33BEA" w:rsidRPr="00BA4651" w:rsidRDefault="00B33BEA" w:rsidP="00B33BEA">
      <w:pPr>
        <w:rPr>
          <w:rFonts w:ascii="Tahoma" w:hAnsi="Tahoma" w:cs="Tahoma"/>
          <w:szCs w:val="22"/>
          <w:lang w:val="el-GR"/>
        </w:rPr>
      </w:pPr>
      <w:r w:rsidRPr="00BA4651">
        <w:rPr>
          <w:rFonts w:ascii="Tahoma" w:hAnsi="Tahoma" w:cs="Tahoma"/>
          <w:szCs w:val="22"/>
          <w:lang w:val="el-GR"/>
        </w:rPr>
        <w:t xml:space="preserve">Ο ανάδοχος υποχρεούται να παρέχει </w:t>
      </w:r>
      <w:r w:rsidRPr="00BA4651">
        <w:rPr>
          <w:rFonts w:ascii="Tahoma" w:hAnsi="Tahoma" w:cs="Tahoma"/>
          <w:b/>
          <w:szCs w:val="22"/>
          <w:lang w:val="el-GR"/>
        </w:rPr>
        <w:t>σε κλειστές συσκευασίες,</w:t>
      </w:r>
      <w:r w:rsidRPr="00BA4651">
        <w:rPr>
          <w:rFonts w:ascii="Tahoma" w:hAnsi="Tahoma" w:cs="Tahoma"/>
          <w:szCs w:val="22"/>
          <w:lang w:val="el-GR"/>
        </w:rPr>
        <w:t xml:space="preserve"> </w:t>
      </w:r>
      <w:r w:rsidRPr="00BA4651">
        <w:rPr>
          <w:rFonts w:ascii="Tahoma" w:hAnsi="Tahoma" w:cs="Tahoma"/>
          <w:b/>
          <w:szCs w:val="22"/>
          <w:lang w:val="el-GR"/>
        </w:rPr>
        <w:t>σε μηνιαία βάση (την 1</w:t>
      </w:r>
      <w:r w:rsidRPr="00BA4651">
        <w:rPr>
          <w:rFonts w:ascii="Tahoma" w:hAnsi="Tahoma" w:cs="Tahoma"/>
          <w:b/>
          <w:szCs w:val="22"/>
          <w:vertAlign w:val="superscript"/>
          <w:lang w:val="el-GR"/>
        </w:rPr>
        <w:t>η</w:t>
      </w:r>
      <w:r w:rsidRPr="00BA4651">
        <w:rPr>
          <w:rFonts w:ascii="Tahoma" w:hAnsi="Tahoma" w:cs="Tahoma"/>
          <w:b/>
          <w:szCs w:val="22"/>
          <w:lang w:val="el-GR"/>
        </w:rPr>
        <w:t xml:space="preserve"> Τετάρτη κάθε μήνα)</w:t>
      </w:r>
      <w:r w:rsidRPr="00BA4651">
        <w:rPr>
          <w:rFonts w:ascii="Tahoma" w:hAnsi="Tahoma" w:cs="Tahoma"/>
          <w:szCs w:val="22"/>
          <w:lang w:val="el-GR"/>
        </w:rPr>
        <w:t xml:space="preserve"> και καθ’ όλη την διάρκεια της σύμβασης τα ακόλουθα: </w:t>
      </w:r>
    </w:p>
    <w:p w14:paraId="3F92D23A" w14:textId="77777777" w:rsidR="00B33BEA" w:rsidRPr="00BA4651" w:rsidRDefault="00B33BEA" w:rsidP="00B33BEA">
      <w:pPr>
        <w:numPr>
          <w:ilvl w:val="0"/>
          <w:numId w:val="31"/>
        </w:numPr>
        <w:suppressAutoHyphens w:val="0"/>
        <w:overflowPunct w:val="0"/>
        <w:autoSpaceDE w:val="0"/>
        <w:autoSpaceDN w:val="0"/>
        <w:adjustRightInd w:val="0"/>
        <w:spacing w:after="0" w:line="360" w:lineRule="auto"/>
        <w:ind w:left="660" w:hanging="550"/>
        <w:textAlignment w:val="baseline"/>
        <w:rPr>
          <w:rFonts w:ascii="Tahoma" w:hAnsi="Tahoma" w:cs="Tahoma"/>
          <w:szCs w:val="22"/>
          <w:lang w:val="el-GR"/>
        </w:rPr>
      </w:pPr>
      <w:r w:rsidRPr="00BA4651">
        <w:rPr>
          <w:rFonts w:ascii="Tahoma" w:hAnsi="Tahoma" w:cs="Tahoma"/>
          <w:szCs w:val="22"/>
          <w:lang w:val="el-GR"/>
        </w:rPr>
        <w:t>Όλα τα υλικά καθαριότητας (ενδεικτικά υγρά απολυμαντικά, πατώματα, λεκάνες, τζάμια, σακούλες απορριμμάτων κλπ).</w:t>
      </w:r>
    </w:p>
    <w:p w14:paraId="7E97D79A" w14:textId="77777777" w:rsidR="00B33BEA" w:rsidRPr="00BA4651" w:rsidRDefault="00B33BEA" w:rsidP="00B33BEA">
      <w:pPr>
        <w:numPr>
          <w:ilvl w:val="0"/>
          <w:numId w:val="31"/>
        </w:numPr>
        <w:suppressAutoHyphens w:val="0"/>
        <w:overflowPunct w:val="0"/>
        <w:autoSpaceDE w:val="0"/>
        <w:autoSpaceDN w:val="0"/>
        <w:adjustRightInd w:val="0"/>
        <w:spacing w:line="360" w:lineRule="auto"/>
        <w:ind w:left="658" w:hanging="550"/>
        <w:textAlignment w:val="baseline"/>
        <w:rPr>
          <w:rFonts w:ascii="Tahoma" w:hAnsi="Tahoma" w:cs="Tahoma"/>
          <w:szCs w:val="22"/>
          <w:lang w:val="el-GR"/>
        </w:rPr>
      </w:pPr>
      <w:r w:rsidRPr="00BA4651">
        <w:rPr>
          <w:rFonts w:ascii="Tahoma" w:hAnsi="Tahoma" w:cs="Tahoma"/>
          <w:szCs w:val="22"/>
          <w:lang w:val="el-GR"/>
        </w:rPr>
        <w:t>Άλλα είδη όπως γάντια, σφουγγάρια, σκούπες ηλεκτρικές ή απλές, σφουγγαρίστρες, ειδικά προϊόντα και εργαλεία καθαρισμού μεταλλικών, ξύλινων, κεραμικών, μαρμάρινων επιφανειών και υαλοστασίων, τα οποία θα πρέπει να βρίσκονται σε άριστη κατάσταση και θα τελούν υπό την έγκριση του εργοδότη.</w:t>
      </w:r>
    </w:p>
    <w:p w14:paraId="22373BAA" w14:textId="77777777" w:rsidR="00B33BEA" w:rsidRPr="00BA4651" w:rsidRDefault="00B33BEA" w:rsidP="00B33BEA">
      <w:pPr>
        <w:rPr>
          <w:rFonts w:ascii="Tahoma" w:hAnsi="Tahoma" w:cs="Tahoma"/>
          <w:szCs w:val="22"/>
          <w:lang w:val="el-GR"/>
        </w:rPr>
      </w:pPr>
      <w:r w:rsidRPr="00BA4651">
        <w:rPr>
          <w:rFonts w:ascii="Tahoma" w:hAnsi="Tahoma" w:cs="Tahoma"/>
          <w:szCs w:val="22"/>
          <w:lang w:val="el-GR"/>
        </w:rPr>
        <w:t>Διευκρινίζεται ότι ο εργοδότης προμηθεύει και ο ανάδοχος τοποθετεί στις κατάλληλες θέσεις φροντίζοντας για την ομαλή - συνεχή τροφοδοσία και λειτουργία των συσκευών και των δοχείων αποθήκευσης τα ακόλουθα υλικά - προϊόντα:</w:t>
      </w:r>
    </w:p>
    <w:p w14:paraId="3BF8A108"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Χειροπετσέτες στα </w:t>
      </w:r>
      <w:r w:rsidRPr="00BA4651">
        <w:rPr>
          <w:rFonts w:ascii="Tahoma" w:hAnsi="Tahoma" w:cs="Tahoma"/>
          <w:szCs w:val="22"/>
          <w:lang w:val="en-US"/>
        </w:rPr>
        <w:t>WC</w:t>
      </w:r>
      <w:r w:rsidRPr="00BA4651">
        <w:rPr>
          <w:rFonts w:ascii="Tahoma" w:hAnsi="Tahoma" w:cs="Tahoma"/>
          <w:szCs w:val="22"/>
          <w:lang w:val="el-GR"/>
        </w:rPr>
        <w:t xml:space="preserve"> και στις κουζίνες.</w:t>
      </w:r>
    </w:p>
    <w:p w14:paraId="4C467331"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lastRenderedPageBreak/>
        <w:t xml:space="preserve">- Υγρό κρεμοσάπουνο ή άλλα είδη σαπουνιού στα </w:t>
      </w:r>
      <w:r w:rsidRPr="00BA4651">
        <w:rPr>
          <w:rFonts w:ascii="Tahoma" w:hAnsi="Tahoma" w:cs="Tahoma"/>
          <w:szCs w:val="22"/>
          <w:lang w:val="en-US"/>
        </w:rPr>
        <w:t>WC</w:t>
      </w:r>
      <w:r w:rsidRPr="00BA4651">
        <w:rPr>
          <w:rFonts w:ascii="Tahoma" w:hAnsi="Tahoma" w:cs="Tahoma"/>
          <w:szCs w:val="22"/>
          <w:lang w:val="el-GR"/>
        </w:rPr>
        <w:t>.</w:t>
      </w:r>
    </w:p>
    <w:p w14:paraId="45BDFCFC"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Ρολά χαρτί υγείας στα </w:t>
      </w:r>
      <w:r w:rsidRPr="00BA4651">
        <w:rPr>
          <w:rFonts w:ascii="Tahoma" w:hAnsi="Tahoma" w:cs="Tahoma"/>
          <w:szCs w:val="22"/>
          <w:lang w:val="en-US"/>
        </w:rPr>
        <w:t>WC</w:t>
      </w:r>
      <w:r w:rsidRPr="00BA4651">
        <w:rPr>
          <w:rFonts w:ascii="Tahoma" w:hAnsi="Tahoma" w:cs="Tahoma"/>
          <w:szCs w:val="22"/>
          <w:lang w:val="el-GR"/>
        </w:rPr>
        <w:t xml:space="preserve">. </w:t>
      </w:r>
    </w:p>
    <w:p w14:paraId="249F35C0"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Υγρό καθαρισμού και μπαταρίες των συσκευών απολύμανσης στα </w:t>
      </w:r>
      <w:r w:rsidRPr="00BA4651">
        <w:rPr>
          <w:rFonts w:ascii="Tahoma" w:hAnsi="Tahoma" w:cs="Tahoma"/>
          <w:szCs w:val="22"/>
          <w:lang w:val="en-US"/>
        </w:rPr>
        <w:t>WC</w:t>
      </w:r>
      <w:r w:rsidRPr="00BA4651">
        <w:rPr>
          <w:rFonts w:ascii="Tahoma" w:hAnsi="Tahoma" w:cs="Tahoma"/>
          <w:szCs w:val="22"/>
          <w:lang w:val="el-GR"/>
        </w:rPr>
        <w:t>.</w:t>
      </w:r>
    </w:p>
    <w:p w14:paraId="0ADDD74D" w14:textId="77777777" w:rsidR="00B33BEA" w:rsidRPr="00BA4651" w:rsidRDefault="00B33BEA" w:rsidP="00B33BEA">
      <w:pPr>
        <w:ind w:left="360"/>
        <w:rPr>
          <w:rFonts w:ascii="Tahoma" w:hAnsi="Tahoma" w:cs="Tahoma"/>
          <w:szCs w:val="22"/>
          <w:lang w:val="el-GR"/>
        </w:rPr>
      </w:pPr>
      <w:r w:rsidRPr="00BA4651">
        <w:rPr>
          <w:rFonts w:ascii="Tahoma" w:hAnsi="Tahoma" w:cs="Tahoma"/>
          <w:szCs w:val="22"/>
          <w:lang w:val="el-GR"/>
        </w:rPr>
        <w:t xml:space="preserve">- Ανταλλακτικά και μπαταρίες των συσκευών αρωματισμού των </w:t>
      </w:r>
      <w:r w:rsidRPr="00BA4651">
        <w:rPr>
          <w:rFonts w:ascii="Tahoma" w:hAnsi="Tahoma" w:cs="Tahoma"/>
          <w:szCs w:val="22"/>
          <w:lang w:val="en-US"/>
        </w:rPr>
        <w:t>WC</w:t>
      </w:r>
      <w:r w:rsidRPr="00BA4651">
        <w:rPr>
          <w:rFonts w:ascii="Tahoma" w:hAnsi="Tahoma" w:cs="Tahoma"/>
          <w:szCs w:val="22"/>
          <w:lang w:val="el-GR"/>
        </w:rPr>
        <w:t>.</w:t>
      </w:r>
    </w:p>
    <w:p w14:paraId="7B99628F" w14:textId="77777777" w:rsidR="00B33BEA" w:rsidRPr="00BA4651" w:rsidRDefault="00B33BEA" w:rsidP="00B33BEA">
      <w:pPr>
        <w:ind w:left="108"/>
        <w:rPr>
          <w:rFonts w:ascii="Tahoma" w:hAnsi="Tahoma" w:cs="Tahoma"/>
          <w:szCs w:val="22"/>
          <w:lang w:val="el-GR"/>
        </w:rPr>
      </w:pPr>
    </w:p>
    <w:p w14:paraId="466713FD" w14:textId="77777777" w:rsidR="00B33BEA" w:rsidRPr="00BA4651" w:rsidRDefault="00B33BEA" w:rsidP="00B33BEA">
      <w:pPr>
        <w:ind w:left="108"/>
        <w:rPr>
          <w:rFonts w:ascii="Tahoma" w:hAnsi="Tahoma" w:cs="Tahoma"/>
          <w:szCs w:val="22"/>
          <w:lang w:val="el-GR"/>
        </w:rPr>
      </w:pPr>
      <w:r w:rsidRPr="00BA4651">
        <w:rPr>
          <w:rFonts w:ascii="Tahoma" w:hAnsi="Tahoma" w:cs="Tahoma"/>
          <w:szCs w:val="22"/>
          <w:lang w:val="el-GR"/>
        </w:rPr>
        <w:t>Επισημαίνεται ότι ο ανάδοχος θα πρέπει να τηρεί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κινδύνου. Ειδικότερα να τηρεί τις διατάξεις του Άρθρου 68 του Νόμου 3863/15.07.2010 (ΦΕΚ/Α/115), όπως τροποποιήθηκε και ισχύει με τις διατάξεις και τις απαιτήσεις του Άρθρου 22 του Ν. 4144/2013 (ΦΕΚ/Α/88).</w:t>
      </w:r>
    </w:p>
    <w:p w14:paraId="7B76BD7A" w14:textId="77777777" w:rsidR="00B33BEA" w:rsidRPr="00BA4651" w:rsidRDefault="00B33BEA" w:rsidP="00B33BEA">
      <w:pPr>
        <w:ind w:left="108"/>
        <w:rPr>
          <w:rFonts w:ascii="Tahoma" w:hAnsi="Tahoma" w:cs="Tahoma"/>
          <w:szCs w:val="22"/>
          <w:lang w:val="el-GR"/>
        </w:rPr>
      </w:pPr>
      <w:r w:rsidRPr="00BA4651">
        <w:rPr>
          <w:rFonts w:ascii="Tahoma" w:hAnsi="Tahoma" w:cs="Tahoma"/>
          <w:szCs w:val="22"/>
          <w:lang w:val="el-GR"/>
        </w:rPr>
        <w:t>Σε περίπτωση δε, που διαπιστωθεί παράβαση των ανωτέρω όρων, θα καταγγέλλεται η σύμβαση με την ανάδοχο εταιρεία.</w:t>
      </w:r>
    </w:p>
    <w:p w14:paraId="3813C64A" w14:textId="77777777" w:rsidR="00B33BEA" w:rsidRPr="00BA4651" w:rsidRDefault="00B33BEA" w:rsidP="00B33BEA">
      <w:pPr>
        <w:suppressAutoHyphens w:val="0"/>
        <w:spacing w:line="312" w:lineRule="auto"/>
        <w:ind w:left="720"/>
        <w:contextualSpacing/>
        <w:rPr>
          <w:rFonts w:ascii="Tahoma" w:hAnsi="Tahoma" w:cs="Tahoma"/>
          <w:sz w:val="20"/>
          <w:szCs w:val="20"/>
          <w:lang w:val="el-GR"/>
        </w:rPr>
      </w:pPr>
    </w:p>
    <w:p w14:paraId="69AAE40A"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8"/>
        </w:rPr>
      </w:pPr>
      <w:bookmarkStart w:id="95" w:name="_Toc513023120"/>
      <w:bookmarkStart w:id="96" w:name="_Toc59112613"/>
      <w:r w:rsidRPr="00BA4651">
        <w:rPr>
          <w:rFonts w:ascii="Tahoma" w:hAnsi="Tahoma" w:cs="Tahoma"/>
          <w:b/>
          <w:bCs/>
          <w:szCs w:val="28"/>
        </w:rPr>
        <w:t>Μεθοδολογία υλοποίησης</w:t>
      </w:r>
      <w:bookmarkEnd w:id="95"/>
      <w:bookmarkEnd w:id="96"/>
    </w:p>
    <w:p w14:paraId="5BFB47B2" w14:textId="77777777" w:rsidR="00B33BEA" w:rsidRPr="00BA4651" w:rsidRDefault="00B33BEA" w:rsidP="00B33BEA">
      <w:pPr>
        <w:overflowPunct w:val="0"/>
        <w:autoSpaceDE w:val="0"/>
        <w:autoSpaceDN w:val="0"/>
        <w:adjustRightInd w:val="0"/>
        <w:spacing w:after="0" w:line="276" w:lineRule="auto"/>
        <w:textAlignment w:val="baseline"/>
        <w:rPr>
          <w:rFonts w:ascii="Tahoma" w:hAnsi="Tahoma" w:cs="Tahoma"/>
          <w:sz w:val="20"/>
          <w:szCs w:val="20"/>
          <w:lang w:val="el-GR" w:eastAsia="el-GR"/>
        </w:rPr>
      </w:pPr>
      <w:bookmarkStart w:id="97" w:name="_Toc513023121"/>
    </w:p>
    <w:p w14:paraId="51FA5F5D" w14:textId="77777777"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szCs w:val="22"/>
          <w:lang w:val="el-GR"/>
        </w:rPr>
        <w:t>Για την εκτέλεση του εν λόγω έργου ο Ανάδοχος απαιτείται να διαθέσει Ομάδα Έργου αποτελούμενη από:</w:t>
      </w:r>
    </w:p>
    <w:p w14:paraId="0D295B9D" w14:textId="77777777" w:rsidR="00B33BEA" w:rsidRPr="00BA4651" w:rsidRDefault="00B33BEA" w:rsidP="00B33BEA">
      <w:pPr>
        <w:suppressAutoHyphens w:val="0"/>
        <w:autoSpaceDE w:val="0"/>
        <w:spacing w:after="60"/>
        <w:rPr>
          <w:rFonts w:ascii="Tahoma" w:eastAsia="SimSun" w:hAnsi="Tahoma" w:cs="Tahoma"/>
          <w:szCs w:val="22"/>
          <w:lang w:val="el-GR"/>
        </w:rPr>
      </w:pPr>
      <w:bookmarkStart w:id="98" w:name="_Toc59112614"/>
      <w:r w:rsidRPr="00BA4651">
        <w:rPr>
          <w:rFonts w:ascii="Tahoma" w:eastAsia="SimSun" w:hAnsi="Tahoma" w:cs="Tahoma"/>
          <w:b/>
          <w:szCs w:val="22"/>
          <w:lang w:val="el-GR"/>
        </w:rPr>
        <w:t>α)</w:t>
      </w:r>
      <w:r w:rsidRPr="00BA4651">
        <w:rPr>
          <w:rFonts w:ascii="Tahoma" w:eastAsia="SimSun" w:hAnsi="Tahoma" w:cs="Tahoma"/>
          <w:szCs w:val="22"/>
          <w:lang w:val="el-GR"/>
        </w:rPr>
        <w:t xml:space="preserve"> Έναν Υπεύθυνο Έργου με δεκαετή (10 έτη) τουλάχιστον επαγγελματική εμπειρία σε θέματα Διαχείρισης Καθαριότητας </w:t>
      </w:r>
    </w:p>
    <w:p w14:paraId="06AC4DEF" w14:textId="312C3E29" w:rsidR="00B33BEA" w:rsidRPr="00BA4651" w:rsidRDefault="00B33BEA" w:rsidP="00B33BEA">
      <w:pPr>
        <w:suppressAutoHyphens w:val="0"/>
        <w:autoSpaceDE w:val="0"/>
        <w:spacing w:after="60"/>
        <w:rPr>
          <w:rFonts w:ascii="Tahoma" w:eastAsia="SimSun" w:hAnsi="Tahoma" w:cs="Tahoma"/>
          <w:szCs w:val="22"/>
          <w:lang w:val="el-GR"/>
        </w:rPr>
      </w:pPr>
      <w:bookmarkStart w:id="99" w:name="_Hlk88130322"/>
      <w:r w:rsidRPr="00BA4651">
        <w:rPr>
          <w:rFonts w:ascii="Tahoma" w:eastAsia="SimSun" w:hAnsi="Tahoma" w:cs="Tahoma"/>
          <w:b/>
          <w:szCs w:val="22"/>
          <w:lang w:val="el-GR"/>
        </w:rPr>
        <w:t>β)</w:t>
      </w:r>
      <w:r w:rsidRPr="00BA4651">
        <w:rPr>
          <w:rFonts w:ascii="Tahoma" w:eastAsia="SimSun" w:hAnsi="Tahoma" w:cs="Tahoma"/>
          <w:szCs w:val="22"/>
          <w:lang w:val="el-GR"/>
        </w:rPr>
        <w:t xml:space="preserve"> Ένα (1) </w:t>
      </w:r>
      <w:r w:rsidR="00CB23EB" w:rsidRPr="00BA4651">
        <w:rPr>
          <w:rFonts w:ascii="Tahoma" w:eastAsia="SimSun" w:hAnsi="Tahoma" w:cs="Tahoma"/>
          <w:szCs w:val="22"/>
          <w:lang w:val="el-GR"/>
        </w:rPr>
        <w:t>απασχολούμενο</w:t>
      </w:r>
      <w:r w:rsidRPr="00BA4651">
        <w:rPr>
          <w:rFonts w:ascii="Tahoma" w:eastAsia="SimSun" w:hAnsi="Tahoma" w:cs="Tahoma"/>
          <w:szCs w:val="22"/>
          <w:lang w:val="el-GR"/>
        </w:rPr>
        <w:t xml:space="preserve"> </w:t>
      </w:r>
      <w:r w:rsidR="00CB23EB" w:rsidRPr="00BA4651">
        <w:rPr>
          <w:rFonts w:ascii="Tahoma" w:eastAsia="SimSun" w:hAnsi="Tahoma" w:cs="Tahoma"/>
          <w:szCs w:val="22"/>
          <w:lang w:val="el-GR"/>
        </w:rPr>
        <w:t>άτομο</w:t>
      </w:r>
      <w:r w:rsidRPr="00BA4651">
        <w:rPr>
          <w:rFonts w:ascii="Tahoma" w:eastAsia="SimSun" w:hAnsi="Tahoma" w:cs="Tahoma"/>
          <w:szCs w:val="22"/>
          <w:lang w:val="el-GR"/>
        </w:rPr>
        <w:t xml:space="preserve"> με πλήρες ωράριο (8 ώρες ) από τις  7:30 έως και τις 15:30 με μεικτές  αποδοχές 950,00 ευρώ</w:t>
      </w:r>
    </w:p>
    <w:p w14:paraId="1B3690A2" w14:textId="1A3DA412"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b/>
          <w:szCs w:val="22"/>
          <w:lang w:val="el-GR"/>
        </w:rPr>
        <w:t>γ)</w:t>
      </w:r>
      <w:r w:rsidRPr="00BA4651">
        <w:rPr>
          <w:rFonts w:ascii="Tahoma" w:eastAsia="SimSun" w:hAnsi="Tahoma" w:cs="Tahoma"/>
          <w:szCs w:val="22"/>
          <w:lang w:val="el-GR"/>
        </w:rPr>
        <w:t xml:space="preserve"> Ένα (1) </w:t>
      </w:r>
      <w:r w:rsidR="00CB23EB" w:rsidRPr="00BA4651">
        <w:rPr>
          <w:rFonts w:ascii="Tahoma" w:eastAsia="SimSun" w:hAnsi="Tahoma" w:cs="Tahoma"/>
          <w:szCs w:val="22"/>
          <w:lang w:val="el-GR"/>
        </w:rPr>
        <w:t>απασχολούμενο</w:t>
      </w:r>
      <w:r w:rsidRPr="00BA4651">
        <w:rPr>
          <w:rFonts w:ascii="Tahoma" w:eastAsia="SimSun" w:hAnsi="Tahoma" w:cs="Tahoma"/>
          <w:szCs w:val="22"/>
          <w:lang w:val="el-GR"/>
        </w:rPr>
        <w:t xml:space="preserve"> </w:t>
      </w:r>
      <w:r w:rsidR="00CB23EB" w:rsidRPr="00BA4651">
        <w:rPr>
          <w:rFonts w:ascii="Tahoma" w:eastAsia="SimSun" w:hAnsi="Tahoma" w:cs="Tahoma"/>
          <w:szCs w:val="22"/>
          <w:lang w:val="el-GR"/>
        </w:rPr>
        <w:t>άτομο</w:t>
      </w:r>
      <w:r w:rsidRPr="00BA4651">
        <w:rPr>
          <w:rFonts w:ascii="Tahoma" w:eastAsia="SimSun" w:hAnsi="Tahoma" w:cs="Tahoma"/>
          <w:szCs w:val="22"/>
          <w:lang w:val="el-GR"/>
        </w:rPr>
        <w:t xml:space="preserve"> με πλήρες ωράριο (8 ώρες ) από τις  09:00 έως και τις 17:00 με μεικτές  αποδοχές 663,00 ευρώ</w:t>
      </w:r>
    </w:p>
    <w:p w14:paraId="17576348" w14:textId="66C4E27A"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b/>
          <w:szCs w:val="22"/>
          <w:lang w:val="el-GR"/>
        </w:rPr>
        <w:t>δ)</w:t>
      </w:r>
      <w:r w:rsidRPr="00BA4651">
        <w:rPr>
          <w:rFonts w:ascii="Tahoma" w:eastAsia="SimSun" w:hAnsi="Tahoma" w:cs="Tahoma"/>
          <w:szCs w:val="22"/>
          <w:lang w:val="el-GR"/>
        </w:rPr>
        <w:t xml:space="preserve"> Ένα (1) </w:t>
      </w:r>
      <w:r w:rsidR="00CB23EB" w:rsidRPr="00BA4651">
        <w:rPr>
          <w:rFonts w:ascii="Tahoma" w:eastAsia="SimSun" w:hAnsi="Tahoma" w:cs="Tahoma"/>
          <w:szCs w:val="22"/>
          <w:lang w:val="el-GR"/>
        </w:rPr>
        <w:t>απασχολούμενο</w:t>
      </w:r>
      <w:r w:rsidRPr="00BA4651">
        <w:rPr>
          <w:rFonts w:ascii="Tahoma" w:eastAsia="SimSun" w:hAnsi="Tahoma" w:cs="Tahoma"/>
          <w:szCs w:val="22"/>
          <w:lang w:val="el-GR"/>
        </w:rPr>
        <w:t xml:space="preserve"> </w:t>
      </w:r>
      <w:r w:rsidR="00CB23EB" w:rsidRPr="00BA4651">
        <w:rPr>
          <w:rFonts w:ascii="Tahoma" w:eastAsia="SimSun" w:hAnsi="Tahoma" w:cs="Tahoma"/>
          <w:szCs w:val="22"/>
          <w:lang w:val="el-GR"/>
        </w:rPr>
        <w:t>άτομο</w:t>
      </w:r>
      <w:r w:rsidRPr="00BA4651">
        <w:rPr>
          <w:rFonts w:ascii="Tahoma" w:eastAsia="SimSun" w:hAnsi="Tahoma" w:cs="Tahoma"/>
          <w:szCs w:val="22"/>
          <w:lang w:val="el-GR"/>
        </w:rPr>
        <w:t xml:space="preserve"> με μειωμένο ωράριο (4 ώρες ) από τις  13:00 έως και τις 17:00 </w:t>
      </w:r>
    </w:p>
    <w:p w14:paraId="0E887F20" w14:textId="6BFAB933" w:rsidR="00B33BEA" w:rsidRPr="00BA4651" w:rsidRDefault="00B33BEA" w:rsidP="00B33BEA">
      <w:pPr>
        <w:suppressAutoHyphens w:val="0"/>
        <w:autoSpaceDE w:val="0"/>
        <w:spacing w:after="60"/>
        <w:rPr>
          <w:rFonts w:ascii="Tahoma" w:eastAsia="SimSun" w:hAnsi="Tahoma" w:cs="Tahoma"/>
          <w:szCs w:val="22"/>
          <w:lang w:val="el-GR"/>
        </w:rPr>
      </w:pPr>
      <w:r w:rsidRPr="00BA4651">
        <w:rPr>
          <w:rFonts w:ascii="Tahoma" w:eastAsia="SimSun" w:hAnsi="Tahoma" w:cs="Tahoma"/>
          <w:b/>
          <w:szCs w:val="22"/>
          <w:lang w:val="el-GR"/>
        </w:rPr>
        <w:t>ε)</w:t>
      </w:r>
      <w:r w:rsidRPr="00BA4651">
        <w:rPr>
          <w:rFonts w:ascii="Tahoma" w:eastAsia="SimSun" w:hAnsi="Tahoma" w:cs="Tahoma"/>
          <w:szCs w:val="22"/>
          <w:lang w:val="el-GR"/>
        </w:rPr>
        <w:t xml:space="preserve"> Έξι (6) </w:t>
      </w:r>
      <w:r w:rsidR="00CB23EB" w:rsidRPr="00BA4651">
        <w:rPr>
          <w:rFonts w:ascii="Tahoma" w:eastAsia="SimSun" w:hAnsi="Tahoma" w:cs="Tahoma"/>
          <w:szCs w:val="22"/>
          <w:lang w:val="el-GR"/>
        </w:rPr>
        <w:t>απασχολούμενα</w:t>
      </w:r>
      <w:r w:rsidRPr="00BA4651">
        <w:rPr>
          <w:rFonts w:ascii="Tahoma" w:eastAsia="SimSun" w:hAnsi="Tahoma" w:cs="Tahoma"/>
          <w:szCs w:val="22"/>
          <w:lang w:val="el-GR"/>
        </w:rPr>
        <w:t xml:space="preserve"> </w:t>
      </w:r>
      <w:r w:rsidR="00CB23EB" w:rsidRPr="00BA4651">
        <w:rPr>
          <w:rFonts w:ascii="Tahoma" w:eastAsia="SimSun" w:hAnsi="Tahoma" w:cs="Tahoma"/>
          <w:szCs w:val="22"/>
          <w:lang w:val="el-GR"/>
        </w:rPr>
        <w:t>άτομα</w:t>
      </w:r>
      <w:r w:rsidRPr="00BA4651">
        <w:rPr>
          <w:rFonts w:ascii="Tahoma" w:eastAsia="SimSun" w:hAnsi="Tahoma" w:cs="Tahoma"/>
          <w:szCs w:val="22"/>
          <w:lang w:val="el-GR"/>
        </w:rPr>
        <w:t xml:space="preserve"> με μειωμένο ωράριο (4 ώρες ) από τις  17:00 έως και τις 21:00</w:t>
      </w:r>
    </w:p>
    <w:bookmarkEnd w:id="99"/>
    <w:p w14:paraId="2581AA6B"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2"/>
        </w:rPr>
      </w:pPr>
      <w:r w:rsidRPr="00BA4651">
        <w:rPr>
          <w:rFonts w:ascii="Tahoma" w:hAnsi="Tahoma" w:cs="Tahoma"/>
          <w:b/>
          <w:bCs/>
          <w:szCs w:val="22"/>
        </w:rPr>
        <w:t>Διάρκεια σύμβασης-Χρόνοι παράδοσης</w:t>
      </w:r>
      <w:bookmarkEnd w:id="97"/>
      <w:bookmarkEnd w:id="98"/>
      <w:r w:rsidRPr="00BA4651">
        <w:rPr>
          <w:rFonts w:ascii="Tahoma" w:hAnsi="Tahoma" w:cs="Tahoma"/>
          <w:b/>
          <w:bCs/>
          <w:szCs w:val="22"/>
        </w:rPr>
        <w:t xml:space="preserve"> </w:t>
      </w:r>
    </w:p>
    <w:p w14:paraId="7A73A2C2" w14:textId="77777777" w:rsidR="00B33BEA" w:rsidRPr="00BA4651" w:rsidRDefault="00B33BEA" w:rsidP="00B33BEA">
      <w:pPr>
        <w:suppressAutoHyphens w:val="0"/>
        <w:autoSpaceDE w:val="0"/>
        <w:spacing w:after="60"/>
        <w:rPr>
          <w:rFonts w:ascii="Tahoma" w:eastAsia="SimSun" w:hAnsi="Tahoma" w:cs="Tahoma"/>
          <w:i/>
          <w:iCs/>
          <w:color w:val="5B9BD5"/>
          <w:szCs w:val="22"/>
          <w:lang w:val="el-GR"/>
        </w:rPr>
      </w:pPr>
      <w:r w:rsidRPr="00BA4651">
        <w:rPr>
          <w:rFonts w:ascii="Tahoma" w:hAnsi="Tahoma" w:cs="Tahoma"/>
          <w:color w:val="000000"/>
          <w:szCs w:val="22"/>
          <w:lang w:val="el-GR"/>
        </w:rPr>
        <w:t>Δώδεκα (12) μήνες από την ημερομηνία υπογραφής της σύμβασης με δικαίωμα προαίρεσης για δώδεκα (12) μήνες .</w:t>
      </w:r>
    </w:p>
    <w:p w14:paraId="4137EF27" w14:textId="77777777" w:rsidR="00B33BEA" w:rsidRPr="00BA4651" w:rsidRDefault="00B33BEA" w:rsidP="00B33BEA">
      <w:pPr>
        <w:keepNext/>
        <w:numPr>
          <w:ilvl w:val="1"/>
          <w:numId w:val="27"/>
        </w:numPr>
        <w:tabs>
          <w:tab w:val="left" w:pos="1134"/>
        </w:tabs>
        <w:spacing w:before="240" w:after="60"/>
        <w:ind w:left="709" w:hanging="283"/>
        <w:outlineLvl w:val="3"/>
        <w:rPr>
          <w:rFonts w:ascii="Tahoma" w:hAnsi="Tahoma" w:cs="Tahoma"/>
          <w:b/>
          <w:bCs/>
          <w:szCs w:val="22"/>
          <w:lang w:val="el-GR"/>
        </w:rPr>
      </w:pPr>
      <w:bookmarkStart w:id="100" w:name="_Toc513023122"/>
      <w:bookmarkStart w:id="101" w:name="_Toc59112615"/>
      <w:r w:rsidRPr="00BA4651">
        <w:rPr>
          <w:rFonts w:ascii="Tahoma" w:hAnsi="Tahoma" w:cs="Tahoma"/>
          <w:b/>
          <w:bCs/>
          <w:szCs w:val="22"/>
          <w:lang w:val="el-GR"/>
        </w:rPr>
        <w:t>Τόπος υλοποίησης/ παροχής των υπηρεσιών</w:t>
      </w:r>
      <w:bookmarkEnd w:id="100"/>
      <w:bookmarkEnd w:id="101"/>
      <w:r w:rsidRPr="00BA4651">
        <w:rPr>
          <w:rFonts w:ascii="Tahoma" w:hAnsi="Tahoma" w:cs="Tahoma"/>
          <w:b/>
          <w:bCs/>
          <w:szCs w:val="22"/>
          <w:lang w:val="el-GR"/>
        </w:rPr>
        <w:t xml:space="preserve">  </w:t>
      </w:r>
    </w:p>
    <w:p w14:paraId="19DE7C9E" w14:textId="77777777" w:rsidR="00B33BEA" w:rsidRPr="00BA4651" w:rsidRDefault="00B33BEA" w:rsidP="00B33BEA">
      <w:pPr>
        <w:rPr>
          <w:rFonts w:ascii="Tahoma" w:hAnsi="Tahoma" w:cs="Tahoma"/>
          <w:color w:val="000000"/>
          <w:szCs w:val="22"/>
          <w:lang w:val="el-GR"/>
        </w:rPr>
      </w:pPr>
      <w:r w:rsidRPr="00BA4651">
        <w:rPr>
          <w:rFonts w:ascii="Tahoma" w:hAnsi="Tahoma" w:cs="Tahoma"/>
          <w:color w:val="000000"/>
          <w:szCs w:val="22"/>
          <w:lang w:val="el-GR"/>
        </w:rPr>
        <w:t>Η έδρα της Κοινωνίας της Πληροφορίας ΜΑΕ (Λ. Συγγρού 194 Καλλιθέα ΤΚ 17671) .</w:t>
      </w:r>
    </w:p>
    <w:p w14:paraId="075F7DE3" w14:textId="77777777" w:rsidR="00FA62DC" w:rsidRPr="00BA4651" w:rsidRDefault="00FA62DC" w:rsidP="00762EAA">
      <w:pPr>
        <w:suppressAutoHyphens w:val="0"/>
        <w:autoSpaceDE w:val="0"/>
        <w:spacing w:after="60"/>
        <w:rPr>
          <w:rFonts w:ascii="Tahoma" w:eastAsia="SimSun" w:hAnsi="Tahoma" w:cs="Tahoma"/>
          <w:szCs w:val="22"/>
          <w:lang w:val="el-GR"/>
        </w:rPr>
      </w:pPr>
    </w:p>
    <w:p w14:paraId="756D21B0" w14:textId="77777777" w:rsidR="00762EAA" w:rsidRPr="00BA4651" w:rsidRDefault="00762EAA" w:rsidP="00762EAA">
      <w:pPr>
        <w:spacing w:after="0"/>
        <w:rPr>
          <w:rFonts w:ascii="Tahoma" w:hAnsi="Tahoma" w:cs="Tahoma"/>
          <w:lang w:val="el-GR"/>
        </w:rPr>
      </w:pPr>
    </w:p>
    <w:p w14:paraId="76B24DED"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31647A01"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76A94A68"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798740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EA7773A"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4995A145"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9F4A0B" w:rsidRPr="00BA4651" w14:paraId="6FAAA078" w14:textId="77777777" w:rsidTr="00FB0BDD">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C58AC8F"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lastRenderedPageBreak/>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0E0B148"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6FDEE00"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6A03D7B"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C637C76"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ΠΑΡΑΠΟΜΠΗ ΤΕΚΜΗΡΙΩΣΗΣ</w:t>
            </w:r>
          </w:p>
        </w:tc>
      </w:tr>
      <w:tr w:rsidR="009F4A0B" w:rsidRPr="00BA4651" w14:paraId="2FFE9DBF"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7FDB011E" w14:textId="77777777" w:rsidR="009F4A0B" w:rsidRPr="00BA4651" w:rsidRDefault="009F4A0B" w:rsidP="009F4A0B">
            <w:pPr>
              <w:numPr>
                <w:ilvl w:val="0"/>
                <w:numId w:val="3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0FC6E0E6" w14:textId="77777777" w:rsidR="009F4A0B" w:rsidRPr="00BA4651" w:rsidRDefault="009F4A0B" w:rsidP="009F4A0B">
            <w:pPr>
              <w:suppressAutoHyphens w:val="0"/>
              <w:spacing w:before="60" w:after="60"/>
              <w:jc w:val="left"/>
              <w:rPr>
                <w:rFonts w:ascii="Tahoma" w:hAnsi="Tahoma" w:cs="Tahoma"/>
                <w:b/>
                <w:sz w:val="16"/>
                <w:szCs w:val="16"/>
                <w:lang w:val="el-GR" w:eastAsia="en-US"/>
              </w:rPr>
            </w:pPr>
            <w:r w:rsidRPr="00BA4651">
              <w:rPr>
                <w:rFonts w:ascii="Tahoma" w:hAnsi="Tahoma"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5BAE9AEA" w14:textId="77777777" w:rsidR="009F4A0B" w:rsidRPr="00BA4651" w:rsidRDefault="009F4A0B" w:rsidP="009F4A0B">
            <w:pPr>
              <w:suppressAutoHyphens w:val="0"/>
              <w:spacing w:before="60" w:after="60"/>
              <w:jc w:val="center"/>
              <w:rPr>
                <w:rFonts w:ascii="Tahoma" w:hAnsi="Tahoma" w:cs="Tahoma"/>
                <w:b/>
                <w:sz w:val="16"/>
                <w:szCs w:val="16"/>
                <w:lang w:val="el-GR" w:eastAsia="en-US"/>
              </w:rPr>
            </w:pPr>
          </w:p>
        </w:tc>
        <w:tc>
          <w:tcPr>
            <w:tcW w:w="1134" w:type="dxa"/>
            <w:shd w:val="clear" w:color="auto" w:fill="BFBFBF"/>
            <w:tcMar>
              <w:left w:w="57" w:type="dxa"/>
              <w:right w:w="57" w:type="dxa"/>
            </w:tcMar>
            <w:vAlign w:val="center"/>
          </w:tcPr>
          <w:p w14:paraId="5479E829"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shd w:val="clear" w:color="auto" w:fill="BFBFBF"/>
            <w:tcMar>
              <w:left w:w="57" w:type="dxa"/>
              <w:right w:w="57" w:type="dxa"/>
            </w:tcMar>
            <w:vAlign w:val="center"/>
          </w:tcPr>
          <w:p w14:paraId="63CC4EF9"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4E424C5E"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5F66275"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Α.</w:t>
            </w:r>
          </w:p>
        </w:tc>
        <w:tc>
          <w:tcPr>
            <w:tcW w:w="5670" w:type="dxa"/>
            <w:tcMar>
              <w:left w:w="57" w:type="dxa"/>
              <w:right w:w="57" w:type="dxa"/>
            </w:tcMar>
            <w:vAlign w:val="center"/>
          </w:tcPr>
          <w:p w14:paraId="682BF393"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20"/>
                <w:lang w:val="el-GR"/>
              </w:rPr>
              <w:t>Καθημερινός καθαρισμός και συντήρηση χώρων εργασίας. Πλήρη συμμόρφωση με τις απαιτήσεις  του παραρτήματος Ι</w:t>
            </w:r>
          </w:p>
        </w:tc>
        <w:tc>
          <w:tcPr>
            <w:tcW w:w="1276" w:type="dxa"/>
            <w:tcMar>
              <w:left w:w="57" w:type="dxa"/>
              <w:right w:w="57" w:type="dxa"/>
            </w:tcMar>
            <w:vAlign w:val="center"/>
          </w:tcPr>
          <w:p w14:paraId="792C3CC5"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312440C3"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56D54198"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290364F4"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60789E6B"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 xml:space="preserve">Β. </w:t>
            </w:r>
          </w:p>
        </w:tc>
        <w:tc>
          <w:tcPr>
            <w:tcW w:w="5670" w:type="dxa"/>
            <w:tcMar>
              <w:left w:w="57" w:type="dxa"/>
              <w:right w:w="57" w:type="dxa"/>
            </w:tcMar>
            <w:vAlign w:val="center"/>
          </w:tcPr>
          <w:p w14:paraId="0E625AC5"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20"/>
                <w:lang w:val="el-GR"/>
              </w:rPr>
              <w:t>Συντήρηση χώρων - Περιοδικές εργασίες. Πλήρη συμμόρφωση με τις απαιτήσεις  του παραρτήματος Ι</w:t>
            </w:r>
          </w:p>
        </w:tc>
        <w:tc>
          <w:tcPr>
            <w:tcW w:w="1276" w:type="dxa"/>
            <w:tcMar>
              <w:left w:w="57" w:type="dxa"/>
              <w:right w:w="57" w:type="dxa"/>
            </w:tcMar>
            <w:vAlign w:val="center"/>
          </w:tcPr>
          <w:p w14:paraId="6E41009E"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4EC1B16C"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77C0582B"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20BE65EE"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0244BDE2"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Γ.</w:t>
            </w:r>
          </w:p>
        </w:tc>
        <w:tc>
          <w:tcPr>
            <w:tcW w:w="5670" w:type="dxa"/>
            <w:tcMar>
              <w:left w:w="57" w:type="dxa"/>
              <w:right w:w="57" w:type="dxa"/>
            </w:tcMar>
            <w:vAlign w:val="center"/>
          </w:tcPr>
          <w:p w14:paraId="22354764" w14:textId="77777777" w:rsidR="009F4A0B" w:rsidRPr="00BA4651" w:rsidRDefault="009F4A0B" w:rsidP="009F4A0B">
            <w:pPr>
              <w:suppressAutoHyphens w:val="0"/>
              <w:spacing w:before="60" w:after="60"/>
              <w:rPr>
                <w:rFonts w:ascii="Tahoma" w:hAnsi="Tahoma" w:cs="Tahoma"/>
                <w:sz w:val="20"/>
                <w:lang w:val="el-GR"/>
              </w:rPr>
            </w:pPr>
            <w:r w:rsidRPr="00BA4651">
              <w:rPr>
                <w:rFonts w:ascii="Tahoma" w:hAnsi="Tahoma" w:cs="Tahoma"/>
                <w:sz w:val="20"/>
                <w:lang w:val="el-GR"/>
              </w:rPr>
              <w:t>Πρωινή – καθημερινή καθαριότητα. Πλήρη συμμόρφωση με τις απαιτήσεις  του παραρτήματος Ι</w:t>
            </w:r>
          </w:p>
        </w:tc>
        <w:tc>
          <w:tcPr>
            <w:tcW w:w="1276" w:type="dxa"/>
            <w:tcMar>
              <w:left w:w="57" w:type="dxa"/>
              <w:right w:w="57" w:type="dxa"/>
            </w:tcMar>
            <w:vAlign w:val="center"/>
          </w:tcPr>
          <w:p w14:paraId="71009B53"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3F53A162"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06630B8A"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30B68273"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3592929" w14:textId="77777777" w:rsidR="009F4A0B" w:rsidRPr="00BA4651" w:rsidRDefault="009F4A0B" w:rsidP="009F4A0B">
            <w:pPr>
              <w:suppressAutoHyphens w:val="0"/>
              <w:spacing w:before="60" w:after="60"/>
              <w:jc w:val="left"/>
              <w:rPr>
                <w:rFonts w:ascii="Tahoma" w:hAnsi="Tahoma" w:cs="Tahoma"/>
                <w:sz w:val="16"/>
                <w:szCs w:val="16"/>
                <w:lang w:val="el-GR" w:eastAsia="en-US"/>
              </w:rPr>
            </w:pPr>
            <w:r w:rsidRPr="00BA4651">
              <w:rPr>
                <w:rFonts w:ascii="Tahoma" w:hAnsi="Tahoma" w:cs="Tahoma"/>
                <w:sz w:val="16"/>
                <w:szCs w:val="16"/>
                <w:lang w:val="el-GR" w:eastAsia="en-US"/>
              </w:rPr>
              <w:t>Δ.</w:t>
            </w:r>
          </w:p>
        </w:tc>
        <w:tc>
          <w:tcPr>
            <w:tcW w:w="5670" w:type="dxa"/>
            <w:tcMar>
              <w:left w:w="57" w:type="dxa"/>
              <w:right w:w="57" w:type="dxa"/>
            </w:tcMar>
            <w:vAlign w:val="center"/>
          </w:tcPr>
          <w:p w14:paraId="4E8CF198" w14:textId="77777777" w:rsidR="009F4A0B" w:rsidRPr="00BA4651" w:rsidRDefault="009F4A0B" w:rsidP="009F4A0B">
            <w:pPr>
              <w:suppressAutoHyphens w:val="0"/>
              <w:spacing w:before="60" w:after="60"/>
              <w:rPr>
                <w:rFonts w:ascii="Tahoma" w:hAnsi="Tahoma" w:cs="Tahoma"/>
                <w:sz w:val="20"/>
                <w:lang w:val="el-GR"/>
              </w:rPr>
            </w:pPr>
            <w:r w:rsidRPr="00BA4651">
              <w:rPr>
                <w:rFonts w:ascii="Tahoma" w:hAnsi="Tahoma" w:cs="Tahoma"/>
                <w:sz w:val="20"/>
                <w:lang w:val="el-GR"/>
              </w:rPr>
              <w:t>Άλλες υποχρεώσεις που αφορούν τον Ανάδοχο. Πλήρη συμμόρφωση με τις απαιτήσεις  του παραρτήματος Ι</w:t>
            </w:r>
          </w:p>
        </w:tc>
        <w:tc>
          <w:tcPr>
            <w:tcW w:w="1276" w:type="dxa"/>
            <w:tcMar>
              <w:left w:w="57" w:type="dxa"/>
              <w:right w:w="57" w:type="dxa"/>
            </w:tcMar>
            <w:vAlign w:val="center"/>
          </w:tcPr>
          <w:p w14:paraId="101D3D0C" w14:textId="77777777" w:rsidR="009F4A0B" w:rsidRPr="00BA4651" w:rsidRDefault="009F4A0B" w:rsidP="009F4A0B">
            <w:pPr>
              <w:suppressAutoHyphens w:val="0"/>
              <w:spacing w:before="60" w:after="6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tcMar>
              <w:left w:w="57" w:type="dxa"/>
              <w:right w:w="57" w:type="dxa"/>
            </w:tcMar>
            <w:vAlign w:val="center"/>
          </w:tcPr>
          <w:p w14:paraId="4CBBAD41"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56F283C8" w14:textId="77777777" w:rsidR="009F4A0B" w:rsidRPr="00BA4651" w:rsidRDefault="009F4A0B" w:rsidP="009F4A0B">
            <w:pPr>
              <w:suppressAutoHyphens w:val="0"/>
              <w:jc w:val="center"/>
              <w:rPr>
                <w:rFonts w:ascii="Tahoma" w:hAnsi="Tahoma" w:cs="Tahoma"/>
                <w:sz w:val="16"/>
                <w:szCs w:val="16"/>
                <w:lang w:val="el-GR" w:eastAsia="en-US"/>
              </w:rPr>
            </w:pPr>
          </w:p>
        </w:tc>
      </w:tr>
      <w:tr w:rsidR="009F4A0B" w:rsidRPr="00BA4651" w14:paraId="40537915"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64B733BE" w14:textId="77777777" w:rsidR="009F4A0B" w:rsidRPr="00BA4651" w:rsidRDefault="009F4A0B" w:rsidP="009F4A0B">
            <w:pPr>
              <w:numPr>
                <w:ilvl w:val="0"/>
                <w:numId w:val="3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6348E22D" w14:textId="77777777" w:rsidR="009F4A0B" w:rsidRPr="00BA4651" w:rsidRDefault="009F4A0B" w:rsidP="009F4A0B">
            <w:pPr>
              <w:suppressAutoHyphens w:val="0"/>
              <w:jc w:val="center"/>
              <w:rPr>
                <w:rFonts w:ascii="Tahoma" w:hAnsi="Tahoma" w:cs="Tahoma"/>
                <w:b/>
                <w:sz w:val="16"/>
                <w:szCs w:val="16"/>
                <w:lang w:val="el-GR" w:eastAsia="en-US"/>
              </w:rPr>
            </w:pPr>
            <w:r w:rsidRPr="00BA4651">
              <w:rPr>
                <w:rFonts w:ascii="Tahoma" w:hAnsi="Tahoma" w:cs="Tahoma"/>
                <w:b/>
                <w:sz w:val="16"/>
                <w:szCs w:val="16"/>
                <w:lang w:val="el-GR" w:eastAsia="en-US"/>
              </w:rPr>
              <w:t>ΜΕΘΟΔΟΛΟΓΙΑ ΥΛΟΠΟΙΗΣΗΣ ΕΡΓΟΥ</w:t>
            </w:r>
          </w:p>
        </w:tc>
        <w:tc>
          <w:tcPr>
            <w:tcW w:w="1276" w:type="dxa"/>
            <w:vAlign w:val="center"/>
          </w:tcPr>
          <w:p w14:paraId="7E19D699" w14:textId="77777777" w:rsidR="009F4A0B" w:rsidRPr="00BA4651" w:rsidRDefault="009F4A0B" w:rsidP="009F4A0B">
            <w:pPr>
              <w:suppressAutoHyphens w:val="0"/>
              <w:jc w:val="center"/>
              <w:rPr>
                <w:rFonts w:ascii="Tahoma" w:hAnsi="Tahoma" w:cs="Tahoma"/>
                <w:b/>
                <w:sz w:val="16"/>
                <w:szCs w:val="16"/>
                <w:lang w:val="el-GR" w:eastAsia="en-US"/>
              </w:rPr>
            </w:pPr>
            <w:r w:rsidRPr="00BA4651">
              <w:rPr>
                <w:rFonts w:ascii="Tahoma" w:hAnsi="Tahoma" w:cs="Tahoma"/>
                <w:b/>
                <w:sz w:val="16"/>
                <w:szCs w:val="16"/>
                <w:lang w:val="el-GR" w:eastAsia="en-US"/>
              </w:rPr>
              <w:t>ΝΑΙ</w:t>
            </w:r>
          </w:p>
        </w:tc>
        <w:tc>
          <w:tcPr>
            <w:tcW w:w="1134" w:type="dxa"/>
            <w:vAlign w:val="center"/>
          </w:tcPr>
          <w:p w14:paraId="404AAE42" w14:textId="77777777" w:rsidR="009F4A0B" w:rsidRPr="00BA4651" w:rsidRDefault="009F4A0B" w:rsidP="009F4A0B">
            <w:pPr>
              <w:suppressAutoHyphens w:val="0"/>
              <w:jc w:val="center"/>
              <w:rPr>
                <w:rFonts w:ascii="Tahoma" w:hAnsi="Tahoma" w:cs="Tahoma"/>
                <w:b/>
                <w:sz w:val="16"/>
                <w:szCs w:val="16"/>
                <w:lang w:val="el-GR" w:eastAsia="en-US"/>
              </w:rPr>
            </w:pPr>
          </w:p>
        </w:tc>
        <w:tc>
          <w:tcPr>
            <w:tcW w:w="1392" w:type="dxa"/>
            <w:vAlign w:val="center"/>
          </w:tcPr>
          <w:p w14:paraId="0C0BEB6D" w14:textId="77777777" w:rsidR="009F4A0B" w:rsidRPr="00BA4651" w:rsidRDefault="009F4A0B" w:rsidP="009F4A0B">
            <w:pPr>
              <w:suppressAutoHyphens w:val="0"/>
              <w:jc w:val="center"/>
              <w:rPr>
                <w:rFonts w:ascii="Tahoma" w:hAnsi="Tahoma" w:cs="Tahoma"/>
                <w:b/>
                <w:sz w:val="16"/>
                <w:szCs w:val="16"/>
                <w:lang w:val="el-GR" w:eastAsia="en-US"/>
              </w:rPr>
            </w:pPr>
          </w:p>
        </w:tc>
      </w:tr>
      <w:tr w:rsidR="009F4A0B" w:rsidRPr="00BA4651" w14:paraId="11CD052A" w14:textId="77777777" w:rsidTr="00FB0B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D58F537" w14:textId="77777777" w:rsidR="009F4A0B" w:rsidRPr="00BA4651" w:rsidRDefault="009F4A0B" w:rsidP="009F4A0B">
            <w:pPr>
              <w:rPr>
                <w:rFonts w:ascii="Tahoma" w:hAnsi="Tahoma" w:cs="Tahoma"/>
                <w:lang w:val="el-GR"/>
              </w:rPr>
            </w:pPr>
            <w:r w:rsidRPr="00BA4651">
              <w:rPr>
                <w:rFonts w:ascii="Tahoma" w:hAnsi="Tahoma" w:cs="Tahoma"/>
                <w:b/>
                <w:sz w:val="16"/>
                <w:szCs w:val="16"/>
                <w:lang w:val="el-GR" w:eastAsia="en-US"/>
              </w:rPr>
              <w:t>Α.</w:t>
            </w:r>
          </w:p>
        </w:tc>
        <w:tc>
          <w:tcPr>
            <w:tcW w:w="5670" w:type="dxa"/>
            <w:tcMar>
              <w:left w:w="57" w:type="dxa"/>
              <w:right w:w="57" w:type="dxa"/>
            </w:tcMar>
          </w:tcPr>
          <w:p w14:paraId="38C42FF9" w14:textId="77777777" w:rsidR="009F4A0B" w:rsidRPr="00BA4651" w:rsidRDefault="009F4A0B" w:rsidP="009F4A0B">
            <w:pPr>
              <w:suppressAutoHyphens w:val="0"/>
              <w:spacing w:before="60" w:after="60"/>
              <w:rPr>
                <w:rFonts w:ascii="Tahoma" w:hAnsi="Tahoma" w:cs="Tahoma"/>
                <w:sz w:val="16"/>
                <w:szCs w:val="16"/>
                <w:lang w:val="el-GR" w:eastAsia="en-US"/>
              </w:rPr>
            </w:pPr>
            <w:r w:rsidRPr="00BA4651">
              <w:rPr>
                <w:rFonts w:ascii="Tahoma" w:hAnsi="Tahoma"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Μ.Α.Ε» Ομάδα Έργου σύμφωνα με το ΠΑΡΑΡΤΗΜΑ Ι της παρούσας </w:t>
            </w:r>
          </w:p>
        </w:tc>
        <w:tc>
          <w:tcPr>
            <w:tcW w:w="1276" w:type="dxa"/>
            <w:tcMar>
              <w:left w:w="57" w:type="dxa"/>
              <w:right w:w="57" w:type="dxa"/>
            </w:tcMar>
          </w:tcPr>
          <w:p w14:paraId="597139FF" w14:textId="77777777" w:rsidR="009F4A0B" w:rsidRPr="00BA4651" w:rsidRDefault="009F4A0B" w:rsidP="009F4A0B">
            <w:pPr>
              <w:jc w:val="center"/>
              <w:rPr>
                <w:rFonts w:ascii="Tahoma" w:hAnsi="Tahoma" w:cs="Tahoma"/>
              </w:rPr>
            </w:pPr>
            <w:r w:rsidRPr="00BA4651">
              <w:rPr>
                <w:rFonts w:ascii="Tahoma" w:hAnsi="Tahoma" w:cs="Tahoma"/>
                <w:b/>
                <w:sz w:val="16"/>
                <w:szCs w:val="16"/>
                <w:lang w:val="el-GR" w:eastAsia="en-US"/>
              </w:rPr>
              <w:t>ΝΑΙ</w:t>
            </w:r>
          </w:p>
        </w:tc>
        <w:tc>
          <w:tcPr>
            <w:tcW w:w="1134" w:type="dxa"/>
            <w:vAlign w:val="center"/>
          </w:tcPr>
          <w:p w14:paraId="67CAE3F8" w14:textId="77777777" w:rsidR="009F4A0B" w:rsidRPr="00BA4651" w:rsidRDefault="009F4A0B" w:rsidP="009F4A0B">
            <w:pPr>
              <w:suppressAutoHyphens w:val="0"/>
              <w:jc w:val="center"/>
              <w:rPr>
                <w:rFonts w:ascii="Tahoma" w:hAnsi="Tahoma" w:cs="Tahoma"/>
                <w:sz w:val="16"/>
                <w:szCs w:val="16"/>
                <w:lang w:val="el-GR" w:eastAsia="en-US"/>
              </w:rPr>
            </w:pPr>
          </w:p>
        </w:tc>
        <w:tc>
          <w:tcPr>
            <w:tcW w:w="1392" w:type="dxa"/>
            <w:vAlign w:val="center"/>
          </w:tcPr>
          <w:p w14:paraId="6D98965B" w14:textId="77777777" w:rsidR="009F4A0B" w:rsidRPr="00BA4651" w:rsidRDefault="009F4A0B" w:rsidP="009F4A0B">
            <w:pPr>
              <w:suppressAutoHyphens w:val="0"/>
              <w:jc w:val="center"/>
              <w:rPr>
                <w:rFonts w:ascii="Tahoma" w:hAnsi="Tahoma" w:cs="Tahoma"/>
                <w:sz w:val="16"/>
                <w:szCs w:val="16"/>
                <w:lang w:val="el-GR" w:eastAsia="en-US"/>
              </w:rPr>
            </w:pPr>
          </w:p>
        </w:tc>
      </w:tr>
    </w:tbl>
    <w:p w14:paraId="014BE98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84A047B" w14:textId="7E9B91A7" w:rsidR="009F4A0B" w:rsidRPr="00BA4651" w:rsidRDefault="009F4A0B" w:rsidP="009F4A0B">
      <w:pPr>
        <w:pStyle w:val="20"/>
        <w:tabs>
          <w:tab w:val="clear" w:pos="567"/>
          <w:tab w:val="left" w:pos="0"/>
        </w:tabs>
        <w:ind w:left="0" w:firstLine="0"/>
        <w:rPr>
          <w:rFonts w:ascii="Tahoma" w:hAnsi="Tahoma" w:cs="Tahoma"/>
          <w:lang w:val="el-GR"/>
        </w:rPr>
      </w:pPr>
      <w:bookmarkStart w:id="102" w:name="_Toc89937058"/>
      <w:r w:rsidRPr="00BA4651">
        <w:rPr>
          <w:rFonts w:ascii="Tahoma" w:hAnsi="Tahoma" w:cs="Tahoma"/>
          <w:lang w:val="el-GR"/>
        </w:rPr>
        <w:t>ΠΑΡΑΡΤΗΜΑ ΙΙ –  Ειδική Συγγραφή Υποχρεώσεων</w:t>
      </w:r>
      <w:bookmarkEnd w:id="102"/>
      <w:r w:rsidRPr="00BA4651">
        <w:rPr>
          <w:rFonts w:ascii="Tahoma" w:hAnsi="Tahoma" w:cs="Tahoma"/>
          <w:lang w:val="el-GR"/>
        </w:rPr>
        <w:t xml:space="preserve"> </w:t>
      </w:r>
    </w:p>
    <w:p w14:paraId="2A9ABDE0"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D72FB7E"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0F26BE55"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5C608723"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7E2D35C2" w14:textId="77777777" w:rsidR="00FA62DC" w:rsidRPr="00BA4651" w:rsidRDefault="00FA62DC" w:rsidP="00762EAA">
      <w:pPr>
        <w:suppressAutoHyphens w:val="0"/>
        <w:autoSpaceDE w:val="0"/>
        <w:spacing w:after="60"/>
        <w:rPr>
          <w:rFonts w:ascii="Tahoma" w:eastAsia="SimSun" w:hAnsi="Tahoma" w:cs="Tahoma"/>
          <w:i/>
          <w:iCs/>
          <w:color w:val="5B9BD5"/>
          <w:szCs w:val="22"/>
          <w:lang w:val="el-GR"/>
        </w:rPr>
      </w:pPr>
    </w:p>
    <w:p w14:paraId="277450D5" w14:textId="77777777" w:rsidR="00FA62DC" w:rsidRPr="00BA4651" w:rsidRDefault="00FA62DC" w:rsidP="00762EAA">
      <w:pPr>
        <w:suppressAutoHyphens w:val="0"/>
        <w:autoSpaceDE w:val="0"/>
        <w:spacing w:after="60"/>
        <w:rPr>
          <w:rFonts w:ascii="Tahoma" w:hAnsi="Tahoma" w:cs="Tahoma"/>
          <w:lang w:val="el-GR"/>
        </w:rPr>
      </w:pPr>
    </w:p>
    <w:p w14:paraId="344DD0E0" w14:textId="77777777" w:rsidR="00FC1899" w:rsidRPr="00BA4651" w:rsidRDefault="00FC1899" w:rsidP="00762EAA">
      <w:pPr>
        <w:suppressAutoHyphens w:val="0"/>
        <w:autoSpaceDE w:val="0"/>
        <w:spacing w:after="60"/>
        <w:rPr>
          <w:rFonts w:ascii="Tahoma" w:hAnsi="Tahoma" w:cs="Tahoma"/>
          <w:lang w:val="el-GR"/>
        </w:rPr>
      </w:pPr>
    </w:p>
    <w:p w14:paraId="2852DE85" w14:textId="77777777" w:rsidR="00FC1899" w:rsidRPr="00BA4651" w:rsidRDefault="00FC1899" w:rsidP="00762EAA">
      <w:pPr>
        <w:suppressAutoHyphens w:val="0"/>
        <w:autoSpaceDE w:val="0"/>
        <w:spacing w:after="60"/>
        <w:rPr>
          <w:rFonts w:ascii="Tahoma" w:hAnsi="Tahoma" w:cs="Tahoma"/>
          <w:lang w:val="el-GR"/>
        </w:rPr>
      </w:pPr>
    </w:p>
    <w:p w14:paraId="0E2F5030" w14:textId="77777777" w:rsidR="00FC1899" w:rsidRPr="00BA4651" w:rsidRDefault="00FC1899" w:rsidP="00762EAA">
      <w:pPr>
        <w:suppressAutoHyphens w:val="0"/>
        <w:autoSpaceDE w:val="0"/>
        <w:spacing w:after="60"/>
        <w:rPr>
          <w:rFonts w:ascii="Tahoma" w:hAnsi="Tahoma" w:cs="Tahoma"/>
          <w:lang w:val="el-GR"/>
        </w:rPr>
      </w:pPr>
    </w:p>
    <w:p w14:paraId="4823F9EF" w14:textId="77777777" w:rsidR="00FC1899" w:rsidRPr="00BA4651" w:rsidRDefault="00FC1899" w:rsidP="00762EAA">
      <w:pPr>
        <w:suppressAutoHyphens w:val="0"/>
        <w:autoSpaceDE w:val="0"/>
        <w:spacing w:after="60"/>
        <w:rPr>
          <w:rFonts w:ascii="Tahoma" w:hAnsi="Tahoma" w:cs="Tahoma"/>
          <w:lang w:val="el-GR"/>
        </w:rPr>
      </w:pPr>
    </w:p>
    <w:p w14:paraId="27381E04" w14:textId="77777777" w:rsidR="00FC1899" w:rsidRPr="00BA4651" w:rsidRDefault="00FC1899" w:rsidP="00762EAA">
      <w:pPr>
        <w:suppressAutoHyphens w:val="0"/>
        <w:autoSpaceDE w:val="0"/>
        <w:spacing w:after="60"/>
        <w:rPr>
          <w:rFonts w:ascii="Tahoma" w:hAnsi="Tahoma" w:cs="Tahoma"/>
          <w:lang w:val="el-GR"/>
        </w:rPr>
      </w:pPr>
    </w:p>
    <w:p w14:paraId="2EE45147" w14:textId="77777777" w:rsidR="00FC1899" w:rsidRPr="00BA4651" w:rsidRDefault="00FC1899" w:rsidP="00762EAA">
      <w:pPr>
        <w:suppressAutoHyphens w:val="0"/>
        <w:autoSpaceDE w:val="0"/>
        <w:spacing w:after="60"/>
        <w:rPr>
          <w:rFonts w:ascii="Tahoma" w:hAnsi="Tahoma" w:cs="Tahoma"/>
          <w:lang w:val="el-GR"/>
        </w:rPr>
      </w:pPr>
    </w:p>
    <w:p w14:paraId="080ED1C2" w14:textId="77777777" w:rsidR="00FC1899" w:rsidRPr="00BA4651" w:rsidRDefault="00FC1899" w:rsidP="00762EAA">
      <w:pPr>
        <w:suppressAutoHyphens w:val="0"/>
        <w:autoSpaceDE w:val="0"/>
        <w:spacing w:after="60"/>
        <w:rPr>
          <w:rFonts w:ascii="Tahoma" w:hAnsi="Tahoma" w:cs="Tahoma"/>
          <w:lang w:val="el-GR"/>
        </w:rPr>
      </w:pPr>
    </w:p>
    <w:p w14:paraId="3B91C576" w14:textId="77777777" w:rsidR="00FC1899" w:rsidRPr="00BA4651" w:rsidRDefault="00FC1899" w:rsidP="00762EAA">
      <w:pPr>
        <w:suppressAutoHyphens w:val="0"/>
        <w:autoSpaceDE w:val="0"/>
        <w:spacing w:after="60"/>
        <w:rPr>
          <w:rFonts w:ascii="Tahoma" w:hAnsi="Tahoma" w:cs="Tahoma"/>
          <w:lang w:val="el-GR"/>
        </w:rPr>
      </w:pPr>
    </w:p>
    <w:p w14:paraId="62510C5E" w14:textId="77777777" w:rsidR="00FC1899" w:rsidRPr="00BA4651" w:rsidRDefault="00FC1899" w:rsidP="00762EAA">
      <w:pPr>
        <w:suppressAutoHyphens w:val="0"/>
        <w:autoSpaceDE w:val="0"/>
        <w:spacing w:after="60"/>
        <w:rPr>
          <w:rFonts w:ascii="Tahoma" w:hAnsi="Tahoma" w:cs="Tahoma"/>
          <w:lang w:val="el-GR"/>
        </w:rPr>
      </w:pPr>
    </w:p>
    <w:p w14:paraId="5A545D72" w14:textId="77777777" w:rsidR="00FC1899" w:rsidRPr="00BA4651" w:rsidRDefault="00FC1899" w:rsidP="00762EAA">
      <w:pPr>
        <w:suppressAutoHyphens w:val="0"/>
        <w:autoSpaceDE w:val="0"/>
        <w:spacing w:after="60"/>
        <w:rPr>
          <w:rFonts w:ascii="Tahoma" w:hAnsi="Tahoma" w:cs="Tahoma"/>
          <w:lang w:val="el-GR"/>
        </w:rPr>
      </w:pPr>
    </w:p>
    <w:p w14:paraId="7191BC72" w14:textId="77777777" w:rsidR="00FC1899" w:rsidRPr="00BA4651" w:rsidRDefault="00FC1899" w:rsidP="00762EAA">
      <w:pPr>
        <w:suppressAutoHyphens w:val="0"/>
        <w:autoSpaceDE w:val="0"/>
        <w:spacing w:after="60"/>
        <w:rPr>
          <w:rFonts w:ascii="Tahoma" w:hAnsi="Tahoma" w:cs="Tahoma"/>
          <w:lang w:val="el-GR"/>
        </w:rPr>
      </w:pPr>
    </w:p>
    <w:p w14:paraId="7EF7600A" w14:textId="77777777" w:rsidR="00FC1899" w:rsidRPr="00BA4651" w:rsidRDefault="00FC1899" w:rsidP="00762EAA">
      <w:pPr>
        <w:suppressAutoHyphens w:val="0"/>
        <w:autoSpaceDE w:val="0"/>
        <w:spacing w:after="60"/>
        <w:rPr>
          <w:rFonts w:ascii="Tahoma" w:hAnsi="Tahoma" w:cs="Tahoma"/>
          <w:lang w:val="el-GR"/>
        </w:rPr>
      </w:pPr>
    </w:p>
    <w:p w14:paraId="732C5EEF" w14:textId="77777777" w:rsidR="00FC1899" w:rsidRPr="00BA4651" w:rsidRDefault="00FC1899" w:rsidP="00762EAA">
      <w:pPr>
        <w:suppressAutoHyphens w:val="0"/>
        <w:autoSpaceDE w:val="0"/>
        <w:spacing w:after="60"/>
        <w:rPr>
          <w:rFonts w:ascii="Tahoma" w:hAnsi="Tahoma" w:cs="Tahoma"/>
          <w:lang w:val="el-GR"/>
        </w:rPr>
      </w:pPr>
    </w:p>
    <w:p w14:paraId="0842E80B" w14:textId="77777777" w:rsidR="00FC1899" w:rsidRPr="00BA4651" w:rsidRDefault="00FC1899" w:rsidP="00762EAA">
      <w:pPr>
        <w:suppressAutoHyphens w:val="0"/>
        <w:autoSpaceDE w:val="0"/>
        <w:spacing w:after="60"/>
        <w:rPr>
          <w:rFonts w:ascii="Tahoma" w:hAnsi="Tahoma" w:cs="Tahoma"/>
          <w:lang w:val="el-GR"/>
        </w:rPr>
      </w:pPr>
    </w:p>
    <w:p w14:paraId="09CCB329" w14:textId="77777777" w:rsidR="00FC1899" w:rsidRPr="00BA4651" w:rsidRDefault="00FC1899" w:rsidP="00762EAA">
      <w:pPr>
        <w:suppressAutoHyphens w:val="0"/>
        <w:autoSpaceDE w:val="0"/>
        <w:spacing w:after="60"/>
        <w:rPr>
          <w:rFonts w:ascii="Tahoma" w:hAnsi="Tahoma" w:cs="Tahoma"/>
          <w:lang w:val="el-GR"/>
        </w:rPr>
      </w:pPr>
    </w:p>
    <w:p w14:paraId="0D01D21D" w14:textId="77777777" w:rsidR="00FC1899" w:rsidRPr="00BA4651" w:rsidRDefault="00FC1899" w:rsidP="00762EAA">
      <w:pPr>
        <w:suppressAutoHyphens w:val="0"/>
        <w:autoSpaceDE w:val="0"/>
        <w:spacing w:after="60"/>
        <w:rPr>
          <w:rFonts w:ascii="Tahoma" w:hAnsi="Tahoma" w:cs="Tahoma"/>
          <w:lang w:val="el-GR"/>
        </w:rPr>
      </w:pPr>
    </w:p>
    <w:p w14:paraId="19E64814" w14:textId="77777777" w:rsidR="00FC1899" w:rsidRPr="00BA4651" w:rsidRDefault="00FC1899" w:rsidP="00762EAA">
      <w:pPr>
        <w:suppressAutoHyphens w:val="0"/>
        <w:autoSpaceDE w:val="0"/>
        <w:spacing w:after="60"/>
        <w:rPr>
          <w:rFonts w:ascii="Tahoma" w:hAnsi="Tahoma" w:cs="Tahoma"/>
          <w:lang w:val="el-GR"/>
        </w:rPr>
      </w:pPr>
    </w:p>
    <w:p w14:paraId="3267DAD1" w14:textId="77777777" w:rsidR="00FC1899" w:rsidRPr="00BA4651" w:rsidRDefault="00FC1899" w:rsidP="00762EAA">
      <w:pPr>
        <w:suppressAutoHyphens w:val="0"/>
        <w:autoSpaceDE w:val="0"/>
        <w:spacing w:after="60"/>
        <w:rPr>
          <w:rFonts w:ascii="Tahoma" w:hAnsi="Tahoma" w:cs="Tahoma"/>
          <w:lang w:val="el-GR"/>
        </w:rPr>
      </w:pPr>
    </w:p>
    <w:p w14:paraId="55425C91" w14:textId="77777777" w:rsidR="00FC1899" w:rsidRPr="00BA4651" w:rsidRDefault="00FC1899" w:rsidP="00762EAA">
      <w:pPr>
        <w:suppressAutoHyphens w:val="0"/>
        <w:autoSpaceDE w:val="0"/>
        <w:spacing w:after="60"/>
        <w:rPr>
          <w:rFonts w:ascii="Tahoma" w:hAnsi="Tahoma" w:cs="Tahoma"/>
          <w:lang w:val="el-GR"/>
        </w:rPr>
      </w:pPr>
    </w:p>
    <w:p w14:paraId="6DE5FBF1" w14:textId="312FADA7" w:rsidR="00762EAA" w:rsidRPr="00BA4651" w:rsidRDefault="00762EAA" w:rsidP="00762EAA">
      <w:pPr>
        <w:pStyle w:val="20"/>
        <w:tabs>
          <w:tab w:val="clear" w:pos="567"/>
          <w:tab w:val="left" w:pos="0"/>
        </w:tabs>
        <w:ind w:left="0" w:firstLine="0"/>
        <w:rPr>
          <w:rFonts w:ascii="Tahoma" w:hAnsi="Tahoma" w:cs="Tahoma"/>
          <w:lang w:val="el-GR"/>
        </w:rPr>
      </w:pPr>
      <w:bookmarkStart w:id="103" w:name="_Toc89937059"/>
      <w:r w:rsidRPr="00BA4651">
        <w:rPr>
          <w:rFonts w:ascii="Tahoma" w:hAnsi="Tahoma" w:cs="Tahoma"/>
          <w:lang w:val="el-GR"/>
        </w:rPr>
        <w:lastRenderedPageBreak/>
        <w:t>ΠΑΡΑΡΤΗΜΑ ΙΙI – ΕΕΕΣ</w:t>
      </w:r>
      <w:bookmarkEnd w:id="103"/>
      <w:r w:rsidRPr="00BA4651">
        <w:rPr>
          <w:rFonts w:ascii="Tahoma" w:hAnsi="Tahoma" w:cs="Tahoma"/>
          <w:lang w:val="el-GR"/>
        </w:rPr>
        <w:t xml:space="preserve"> </w:t>
      </w:r>
    </w:p>
    <w:p w14:paraId="2AFF4184" w14:textId="77777777" w:rsidR="00FA62DC" w:rsidRPr="00BA4651" w:rsidRDefault="00FA62DC" w:rsidP="00FA62DC">
      <w:pPr>
        <w:spacing w:after="60"/>
        <w:rPr>
          <w:rFonts w:ascii="Tahoma" w:hAnsi="Tahoma" w:cs="Tahoma"/>
          <w:szCs w:val="22"/>
          <w:lang w:val="el-GR"/>
        </w:rPr>
      </w:pPr>
    </w:p>
    <w:p w14:paraId="1D812D43" w14:textId="77777777" w:rsidR="00FA62DC" w:rsidRPr="00BA4651" w:rsidRDefault="00FA62DC" w:rsidP="00FA62DC">
      <w:pPr>
        <w:spacing w:after="60"/>
        <w:rPr>
          <w:rFonts w:ascii="Tahoma" w:hAnsi="Tahoma" w:cs="Tahoma"/>
          <w:szCs w:val="22"/>
          <w:lang w:val="el-GR"/>
        </w:rPr>
      </w:pPr>
      <w:r w:rsidRPr="00BA4651">
        <w:rPr>
          <w:rFonts w:ascii="Tahoma" w:hAnsi="Tahoma" w:cs="Tahoma"/>
          <w:szCs w:val="22"/>
          <w:lang w:val="el-GR"/>
        </w:rPr>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w:t>
      </w:r>
      <w:bookmarkStart w:id="104" w:name="_Hlk84858880"/>
      <w:r w:rsidRPr="00BA4651">
        <w:rPr>
          <w:rFonts w:ascii="Tahoma" w:hAnsi="Tahoma" w:cs="Tahoma"/>
          <w:szCs w:val="22"/>
          <w:lang w:val="el-GR"/>
        </w:rPr>
        <w:t>Ευρωπαϊκού Ενιαίου Εγγράφου Σύμβασης (ΕΕΕΣ)</w:t>
      </w:r>
      <w:bookmarkEnd w:id="104"/>
      <w:r w:rsidRPr="00BA4651">
        <w:rPr>
          <w:rFonts w:ascii="Tahoma" w:hAnsi="Tahoma" w:cs="Tahoma"/>
          <w:szCs w:val="22"/>
          <w:lang w:val="el-GR"/>
        </w:rPr>
        <w:t>. Η σχετική ανακοίνωση είναι διαθέσιμη στη Διαδικτυακή Πύλη του ΕΣΗΔΗΣ www.promitheus.gov.gr</w:t>
      </w:r>
    </w:p>
    <w:p w14:paraId="7FB221AD" w14:textId="77777777" w:rsidR="00FA62DC" w:rsidRPr="00BA4651" w:rsidRDefault="00FA62DC" w:rsidP="00FA62DC">
      <w:pPr>
        <w:spacing w:after="60"/>
        <w:rPr>
          <w:rFonts w:ascii="Tahoma" w:hAnsi="Tahoma" w:cs="Tahoma"/>
          <w:szCs w:val="22"/>
          <w:lang w:val="el-GR"/>
        </w:rPr>
      </w:pPr>
      <w:r w:rsidRPr="00BA4651">
        <w:rPr>
          <w:rFonts w:ascii="Tahoma" w:hAnsi="Tahoma" w:cs="Tahoma"/>
          <w:szCs w:val="22"/>
          <w:lang w:val="el-GR"/>
        </w:rPr>
        <w:t xml:space="preserve">Συνημμένα της παρούσας διακήρυξης περιλαμβάνονται: </w:t>
      </w:r>
    </w:p>
    <w:p w14:paraId="6FC2EED8" w14:textId="77777777" w:rsidR="00FA62DC" w:rsidRPr="00BA4651" w:rsidRDefault="00FA62DC" w:rsidP="00FA62DC">
      <w:pPr>
        <w:numPr>
          <w:ilvl w:val="0"/>
          <w:numId w:val="19"/>
        </w:numPr>
        <w:spacing w:after="60"/>
        <w:rPr>
          <w:rFonts w:ascii="Tahoma" w:hAnsi="Tahoma" w:cs="Tahoma"/>
          <w:szCs w:val="22"/>
          <w:lang w:val="el-GR"/>
        </w:rPr>
      </w:pPr>
      <w:r w:rsidRPr="00BA4651">
        <w:rPr>
          <w:rFonts w:ascii="Tahoma" w:hAnsi="Tahoma"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451BE32" w14:textId="77777777" w:rsidR="00FA62DC" w:rsidRPr="00BA4651" w:rsidRDefault="00FA62DC" w:rsidP="00FA62DC">
      <w:pPr>
        <w:numPr>
          <w:ilvl w:val="0"/>
          <w:numId w:val="19"/>
        </w:numPr>
        <w:spacing w:after="60"/>
        <w:rPr>
          <w:rFonts w:ascii="Tahoma" w:hAnsi="Tahoma" w:cs="Tahoma"/>
          <w:szCs w:val="22"/>
          <w:lang w:val="el-GR"/>
        </w:rPr>
      </w:pPr>
      <w:r w:rsidRPr="00BA4651">
        <w:rPr>
          <w:rFonts w:ascii="Tahoma" w:hAnsi="Tahoma"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6EFA4307" w14:textId="77777777" w:rsidR="00FA62DC" w:rsidRPr="00BA4651" w:rsidRDefault="00FA62DC" w:rsidP="00FA62DC">
      <w:pPr>
        <w:spacing w:after="60"/>
        <w:rPr>
          <w:rFonts w:ascii="Tahoma" w:hAnsi="Tahoma" w:cs="Tahoma"/>
          <w:b/>
          <w:szCs w:val="22"/>
          <w:lang w:val="el-GR"/>
        </w:rPr>
      </w:pPr>
      <w:r w:rsidRPr="00BA4651">
        <w:rPr>
          <w:rFonts w:ascii="Tahoma" w:hAnsi="Tahoma" w:cs="Tahoma"/>
          <w:b/>
          <w:szCs w:val="22"/>
          <w:lang w:val="el-GR"/>
        </w:rPr>
        <w:t xml:space="preserve">Επισημαίνεται ότι οι προσφέροντες για το μέρος IV Κριτήρια επιλογής του ΕΕΕΣ συμπληρώνουν μόνο την </w:t>
      </w:r>
      <w:r w:rsidRPr="00BA4651">
        <w:rPr>
          <w:rFonts w:ascii="Tahoma" w:hAnsi="Tahoma" w:cs="Tahoma"/>
          <w:b/>
          <w:szCs w:val="22"/>
          <w:u w:val="single"/>
          <w:lang w:val="el-GR"/>
        </w:rPr>
        <w:t>ενότητα α «Γενική ένδειξη για όλα τα κριτήρια επιλογής».</w:t>
      </w:r>
    </w:p>
    <w:p w14:paraId="11EA4C98" w14:textId="77777777" w:rsidR="00FA62DC" w:rsidRPr="00BA4651" w:rsidRDefault="00FA62DC" w:rsidP="00FA62DC">
      <w:pPr>
        <w:spacing w:after="60"/>
        <w:rPr>
          <w:rFonts w:ascii="Tahoma" w:hAnsi="Tahoma" w:cs="Tahoma"/>
          <w:szCs w:val="22"/>
          <w:lang w:val="el-GR"/>
        </w:rPr>
      </w:pPr>
    </w:p>
    <w:p w14:paraId="6489302B" w14:textId="77777777" w:rsidR="00FA62DC" w:rsidRPr="00BA4651" w:rsidRDefault="00FA62DC" w:rsidP="00FA62DC">
      <w:pPr>
        <w:spacing w:after="60"/>
        <w:rPr>
          <w:rFonts w:ascii="Tahoma" w:hAnsi="Tahoma" w:cs="Tahoma"/>
          <w:i/>
          <w:color w:val="5B9BD5"/>
          <w:szCs w:val="22"/>
          <w:lang w:val="el-GR"/>
        </w:rPr>
        <w:sectPr w:rsidR="00FA62DC" w:rsidRPr="00BA4651" w:rsidSect="00ED6CB6">
          <w:footerReference w:type="first" r:id="rId37"/>
          <w:pgSz w:w="11906" w:h="16838"/>
          <w:pgMar w:top="1134" w:right="1134" w:bottom="1134" w:left="1134" w:header="720" w:footer="709" w:gutter="0"/>
          <w:cols w:space="720"/>
          <w:titlePg/>
          <w:docGrid w:linePitch="360"/>
        </w:sectPr>
      </w:pPr>
    </w:p>
    <w:p w14:paraId="7E09D05D" w14:textId="0D25AE6C" w:rsidR="009F4A0B" w:rsidRPr="00BA4651" w:rsidRDefault="00762EAA" w:rsidP="00692687">
      <w:pPr>
        <w:pStyle w:val="20"/>
        <w:tabs>
          <w:tab w:val="clear" w:pos="567"/>
          <w:tab w:val="left" w:pos="0"/>
        </w:tabs>
        <w:ind w:left="0" w:firstLine="0"/>
        <w:rPr>
          <w:rFonts w:ascii="Tahoma" w:hAnsi="Tahoma" w:cs="Tahoma"/>
          <w:lang w:val="el-GR"/>
        </w:rPr>
      </w:pPr>
      <w:bookmarkStart w:id="105" w:name="_Toc89937060"/>
      <w:r w:rsidRPr="00BA4651">
        <w:rPr>
          <w:rFonts w:ascii="Tahoma" w:hAnsi="Tahoma" w:cs="Tahoma"/>
          <w:lang w:val="el-GR"/>
        </w:rPr>
        <w:lastRenderedPageBreak/>
        <w:t xml:space="preserve">ΠΑΡΑΡΤΗΜΑ </w:t>
      </w:r>
      <w:r w:rsidR="00DD7876" w:rsidRPr="00BA4651">
        <w:rPr>
          <w:rFonts w:ascii="Tahoma" w:hAnsi="Tahoma" w:cs="Tahoma"/>
          <w:lang w:val="en-US"/>
        </w:rPr>
        <w:t>I</w:t>
      </w:r>
      <w:r w:rsidRPr="00BA4651">
        <w:rPr>
          <w:rFonts w:ascii="Tahoma" w:hAnsi="Tahoma" w:cs="Tahoma"/>
          <w:lang w:val="el-GR"/>
        </w:rPr>
        <w:t>V – Υπόδειγμα Τεχνικής Προσφοράς</w:t>
      </w:r>
      <w:bookmarkEnd w:id="105"/>
      <w:r w:rsidRPr="00BA4651">
        <w:rPr>
          <w:rFonts w:ascii="Tahoma" w:hAnsi="Tahoma" w:cs="Tahoma"/>
          <w:lang w:val="el-GR"/>
        </w:rPr>
        <w:t xml:space="preserve"> </w:t>
      </w:r>
    </w:p>
    <w:p w14:paraId="598B6B75" w14:textId="77777777" w:rsidR="009F4A0B" w:rsidRPr="00BA4651" w:rsidRDefault="009F4A0B" w:rsidP="00762EAA">
      <w:pPr>
        <w:pStyle w:val="normalwithoutspacing"/>
        <w:rPr>
          <w:rFonts w:ascii="Tahoma" w:hAnsi="Tahoma" w:cs="Tahoma"/>
        </w:rPr>
      </w:pPr>
    </w:p>
    <w:p w14:paraId="54A64217" w14:textId="77777777" w:rsidR="009F4A0B" w:rsidRPr="00BA4651" w:rsidRDefault="009F4A0B" w:rsidP="00762EAA">
      <w:pPr>
        <w:pStyle w:val="normalwithoutspacing"/>
        <w:rPr>
          <w:rFonts w:ascii="Tahoma" w:hAnsi="Tahoma" w:cs="Tahoma"/>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9F4A0B" w:rsidRPr="00BA4651" w14:paraId="79A2793A" w14:textId="77777777" w:rsidTr="00FB0BDD">
        <w:trPr>
          <w:cantSplit/>
          <w:tblHeader/>
        </w:trPr>
        <w:tc>
          <w:tcPr>
            <w:tcW w:w="329" w:type="pct"/>
            <w:shd w:val="clear" w:color="auto" w:fill="CCCCCC"/>
            <w:vAlign w:val="center"/>
          </w:tcPr>
          <w:p w14:paraId="09425D5A"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Α/Α</w:t>
            </w:r>
          </w:p>
        </w:tc>
        <w:tc>
          <w:tcPr>
            <w:tcW w:w="3470" w:type="pct"/>
            <w:shd w:val="clear" w:color="auto" w:fill="CCCCCC"/>
            <w:vAlign w:val="center"/>
          </w:tcPr>
          <w:p w14:paraId="5203F5E0"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τίτλος Ενότητας</w:t>
            </w:r>
          </w:p>
        </w:tc>
        <w:tc>
          <w:tcPr>
            <w:tcW w:w="1201" w:type="pct"/>
            <w:shd w:val="clear" w:color="auto" w:fill="CCCCCC"/>
            <w:vAlign w:val="center"/>
          </w:tcPr>
          <w:p w14:paraId="7CFC6458"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Σύμφωνα με παραγράφους:</w:t>
            </w:r>
          </w:p>
        </w:tc>
      </w:tr>
      <w:tr w:rsidR="009F4A0B" w:rsidRPr="00BA4651" w14:paraId="3687D0D7" w14:textId="77777777" w:rsidTr="00FB0BDD">
        <w:tc>
          <w:tcPr>
            <w:tcW w:w="329" w:type="pct"/>
            <w:shd w:val="clear" w:color="auto" w:fill="auto"/>
            <w:vAlign w:val="center"/>
          </w:tcPr>
          <w:p w14:paraId="6911B09C"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66B14B54" w14:textId="77777777" w:rsidR="009F4A0B" w:rsidRPr="00BA4651" w:rsidRDefault="009F4A0B"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3AA3BC9E"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w:t>
            </w:r>
          </w:p>
        </w:tc>
      </w:tr>
      <w:tr w:rsidR="009F4A0B" w:rsidRPr="00BA4651" w14:paraId="353A62B1" w14:textId="77777777" w:rsidTr="00FB0BDD">
        <w:tc>
          <w:tcPr>
            <w:tcW w:w="329" w:type="pct"/>
            <w:shd w:val="clear" w:color="auto" w:fill="auto"/>
            <w:vAlign w:val="center"/>
          </w:tcPr>
          <w:p w14:paraId="1363A0F9"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70233444" w14:textId="77777777" w:rsidR="009F4A0B" w:rsidRPr="00BA4651" w:rsidRDefault="009F4A0B"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1198FD4E"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w:t>
            </w:r>
          </w:p>
        </w:tc>
      </w:tr>
      <w:tr w:rsidR="009F4A0B" w:rsidRPr="00BA4651" w14:paraId="1B4A5C42" w14:textId="77777777" w:rsidTr="00FB0BDD">
        <w:tc>
          <w:tcPr>
            <w:tcW w:w="329" w:type="pct"/>
            <w:shd w:val="clear" w:color="auto" w:fill="auto"/>
            <w:vAlign w:val="center"/>
          </w:tcPr>
          <w:p w14:paraId="1BE8F379" w14:textId="77777777" w:rsidR="009F4A0B" w:rsidRPr="00BA4651" w:rsidRDefault="009F4A0B" w:rsidP="009F4A0B">
            <w:pPr>
              <w:numPr>
                <w:ilvl w:val="0"/>
                <w:numId w:val="35"/>
              </w:numPr>
              <w:suppressAutoHyphens w:val="0"/>
              <w:jc w:val="left"/>
              <w:rPr>
                <w:rFonts w:ascii="Tahoma" w:hAnsi="Tahoma" w:cs="Tahoma"/>
                <w:szCs w:val="22"/>
                <w:lang w:val="el-GR" w:eastAsia="en-US"/>
              </w:rPr>
            </w:pPr>
          </w:p>
        </w:tc>
        <w:tc>
          <w:tcPr>
            <w:tcW w:w="3470" w:type="pct"/>
            <w:shd w:val="clear" w:color="auto" w:fill="auto"/>
            <w:vAlign w:val="center"/>
          </w:tcPr>
          <w:p w14:paraId="52D13442" w14:textId="77777777" w:rsidR="009F4A0B" w:rsidRPr="00BA4651" w:rsidRDefault="00381CC2" w:rsidP="009F4A0B">
            <w:pPr>
              <w:suppressAutoHyphens w:val="0"/>
              <w:jc w:val="left"/>
              <w:rPr>
                <w:rFonts w:ascii="Tahoma" w:hAnsi="Tahoma" w:cs="Tahoma"/>
                <w:szCs w:val="22"/>
                <w:lang w:val="el-GR" w:eastAsia="en-US"/>
              </w:rPr>
            </w:pPr>
            <w:r w:rsidRPr="00BA4651">
              <w:rPr>
                <w:rFonts w:ascii="Tahoma" w:hAnsi="Tahoma" w:cs="Tahoma"/>
                <w:szCs w:val="22"/>
                <w:lang w:val="el-GR" w:eastAsia="en-US"/>
              </w:rPr>
              <w:t>Ειδική Συγγραφή Υποχρεώσεων</w:t>
            </w:r>
          </w:p>
        </w:tc>
        <w:tc>
          <w:tcPr>
            <w:tcW w:w="1201" w:type="pct"/>
            <w:shd w:val="clear" w:color="auto" w:fill="auto"/>
            <w:vAlign w:val="center"/>
          </w:tcPr>
          <w:p w14:paraId="3ECEB6DF" w14:textId="77777777" w:rsidR="009F4A0B" w:rsidRPr="00BA4651" w:rsidRDefault="009F4A0B" w:rsidP="009F4A0B">
            <w:pPr>
              <w:numPr>
                <w:ilvl w:val="12"/>
                <w:numId w:val="0"/>
              </w:numPr>
              <w:suppressAutoHyphens w:val="0"/>
              <w:jc w:val="center"/>
              <w:rPr>
                <w:rFonts w:ascii="Tahoma" w:hAnsi="Tahoma" w:cs="Tahoma"/>
                <w:szCs w:val="22"/>
                <w:lang w:val="el-GR" w:eastAsia="en-US"/>
              </w:rPr>
            </w:pPr>
            <w:r w:rsidRPr="00BA4651">
              <w:rPr>
                <w:rFonts w:ascii="Tahoma" w:hAnsi="Tahoma" w:cs="Tahoma"/>
                <w:szCs w:val="22"/>
                <w:lang w:val="el-GR" w:eastAsia="en-US"/>
              </w:rPr>
              <w:t>ΠΑΡΑΡΤΗΜΑ ΙΙ</w:t>
            </w:r>
          </w:p>
        </w:tc>
      </w:tr>
    </w:tbl>
    <w:p w14:paraId="0EC22240" w14:textId="77777777" w:rsidR="009F4A0B" w:rsidRPr="00BA4651" w:rsidRDefault="009F4A0B" w:rsidP="00762EAA">
      <w:pPr>
        <w:pStyle w:val="normalwithoutspacing"/>
        <w:rPr>
          <w:rFonts w:ascii="Tahoma" w:hAnsi="Tahoma" w:cs="Tahoma"/>
        </w:rPr>
      </w:pPr>
    </w:p>
    <w:p w14:paraId="48A8B5A9" w14:textId="77777777" w:rsidR="009F4A0B" w:rsidRPr="00BA4651" w:rsidRDefault="009F4A0B" w:rsidP="00762EAA">
      <w:pPr>
        <w:pStyle w:val="normalwithoutspacing"/>
        <w:rPr>
          <w:rFonts w:ascii="Tahoma" w:hAnsi="Tahoma" w:cs="Tahoma"/>
        </w:rPr>
      </w:pPr>
    </w:p>
    <w:p w14:paraId="0B4DE805" w14:textId="77777777" w:rsidR="00762EAA" w:rsidRPr="00BA4651" w:rsidRDefault="00762EAA" w:rsidP="00762EAA">
      <w:pPr>
        <w:spacing w:after="0"/>
        <w:rPr>
          <w:rFonts w:ascii="Tahoma" w:hAnsi="Tahoma" w:cs="Tahoma"/>
          <w:lang w:val="el-GR"/>
        </w:rPr>
      </w:pPr>
    </w:p>
    <w:p w14:paraId="46CAB034" w14:textId="77777777" w:rsidR="00D57DAC" w:rsidRPr="00BA4651" w:rsidRDefault="00D57DAC" w:rsidP="00762EAA">
      <w:pPr>
        <w:pStyle w:val="normalwithoutspacing"/>
        <w:rPr>
          <w:rFonts w:ascii="Tahoma" w:hAnsi="Tahoma" w:cs="Tahoma"/>
          <w:i/>
          <w:color w:val="5B9BD5"/>
          <w:szCs w:val="22"/>
        </w:rPr>
      </w:pPr>
    </w:p>
    <w:p w14:paraId="68D6910E" w14:textId="77777777" w:rsidR="00D57DAC" w:rsidRPr="00BA4651" w:rsidRDefault="00D57DAC" w:rsidP="00762EAA">
      <w:pPr>
        <w:pStyle w:val="normalwithoutspacing"/>
        <w:rPr>
          <w:rFonts w:ascii="Tahoma" w:hAnsi="Tahoma" w:cs="Tahoma"/>
          <w:i/>
          <w:color w:val="5B9BD5"/>
          <w:szCs w:val="22"/>
        </w:rPr>
      </w:pPr>
    </w:p>
    <w:p w14:paraId="0A87C1F2" w14:textId="77777777" w:rsidR="00D57DAC" w:rsidRPr="00BA4651" w:rsidRDefault="00D57DAC" w:rsidP="00762EAA">
      <w:pPr>
        <w:pStyle w:val="normalwithoutspacing"/>
        <w:rPr>
          <w:rFonts w:ascii="Tahoma" w:hAnsi="Tahoma" w:cs="Tahoma"/>
          <w:i/>
          <w:color w:val="5B9BD5"/>
          <w:szCs w:val="22"/>
        </w:rPr>
      </w:pPr>
    </w:p>
    <w:p w14:paraId="15281E0F" w14:textId="77777777" w:rsidR="00D57DAC" w:rsidRPr="00BA4651" w:rsidRDefault="00D57DAC" w:rsidP="00762EAA">
      <w:pPr>
        <w:pStyle w:val="normalwithoutspacing"/>
        <w:rPr>
          <w:rFonts w:ascii="Tahoma" w:hAnsi="Tahoma" w:cs="Tahoma"/>
          <w:i/>
          <w:color w:val="5B9BD5"/>
          <w:szCs w:val="22"/>
        </w:rPr>
      </w:pPr>
    </w:p>
    <w:p w14:paraId="3F15E151" w14:textId="77777777" w:rsidR="00D57DAC" w:rsidRPr="00BA4651" w:rsidRDefault="00D57DAC" w:rsidP="00762EAA">
      <w:pPr>
        <w:pStyle w:val="normalwithoutspacing"/>
        <w:rPr>
          <w:rFonts w:ascii="Tahoma" w:hAnsi="Tahoma" w:cs="Tahoma"/>
          <w:i/>
          <w:color w:val="5B9BD5"/>
          <w:szCs w:val="22"/>
        </w:rPr>
      </w:pPr>
    </w:p>
    <w:p w14:paraId="4571BF49" w14:textId="77777777" w:rsidR="00D57DAC" w:rsidRPr="00BA4651" w:rsidRDefault="00D57DAC" w:rsidP="00762EAA">
      <w:pPr>
        <w:pStyle w:val="normalwithoutspacing"/>
        <w:rPr>
          <w:rFonts w:ascii="Tahoma" w:hAnsi="Tahoma" w:cs="Tahoma"/>
          <w:i/>
          <w:color w:val="5B9BD5"/>
          <w:szCs w:val="22"/>
        </w:rPr>
      </w:pPr>
    </w:p>
    <w:p w14:paraId="37C42BB6" w14:textId="77777777" w:rsidR="00D57DAC" w:rsidRPr="00BA4651" w:rsidRDefault="00D57DAC" w:rsidP="00762EAA">
      <w:pPr>
        <w:pStyle w:val="normalwithoutspacing"/>
        <w:rPr>
          <w:rFonts w:ascii="Tahoma" w:hAnsi="Tahoma" w:cs="Tahoma"/>
          <w:i/>
          <w:color w:val="5B9BD5"/>
          <w:szCs w:val="22"/>
        </w:rPr>
      </w:pPr>
    </w:p>
    <w:p w14:paraId="7BCDB6F0" w14:textId="77777777" w:rsidR="00D57DAC" w:rsidRPr="00BA4651" w:rsidRDefault="00D57DAC" w:rsidP="00762EAA">
      <w:pPr>
        <w:pStyle w:val="normalwithoutspacing"/>
        <w:rPr>
          <w:rFonts w:ascii="Tahoma" w:hAnsi="Tahoma" w:cs="Tahoma"/>
          <w:i/>
          <w:color w:val="5B9BD5"/>
          <w:szCs w:val="22"/>
        </w:rPr>
      </w:pPr>
    </w:p>
    <w:p w14:paraId="1DEFFC84" w14:textId="77777777" w:rsidR="00D57DAC" w:rsidRPr="00BA4651" w:rsidRDefault="00D57DAC" w:rsidP="00762EAA">
      <w:pPr>
        <w:pStyle w:val="normalwithoutspacing"/>
        <w:rPr>
          <w:rFonts w:ascii="Tahoma" w:hAnsi="Tahoma" w:cs="Tahoma"/>
          <w:i/>
          <w:color w:val="5B9BD5"/>
          <w:szCs w:val="22"/>
        </w:rPr>
      </w:pPr>
    </w:p>
    <w:p w14:paraId="1AB71A04" w14:textId="77777777" w:rsidR="00D57DAC" w:rsidRPr="00BA4651" w:rsidRDefault="00D57DAC" w:rsidP="00762EAA">
      <w:pPr>
        <w:pStyle w:val="normalwithoutspacing"/>
        <w:rPr>
          <w:rFonts w:ascii="Tahoma" w:hAnsi="Tahoma" w:cs="Tahoma"/>
          <w:i/>
          <w:color w:val="5B9BD5"/>
          <w:szCs w:val="22"/>
        </w:rPr>
      </w:pPr>
    </w:p>
    <w:p w14:paraId="7D6DB88E" w14:textId="77777777" w:rsidR="00D57DAC" w:rsidRPr="00BA4651" w:rsidRDefault="00D57DAC" w:rsidP="00762EAA">
      <w:pPr>
        <w:pStyle w:val="normalwithoutspacing"/>
        <w:rPr>
          <w:rFonts w:ascii="Tahoma" w:hAnsi="Tahoma" w:cs="Tahoma"/>
          <w:i/>
          <w:color w:val="5B9BD5"/>
          <w:szCs w:val="22"/>
        </w:rPr>
      </w:pPr>
    </w:p>
    <w:p w14:paraId="754E2D1F" w14:textId="77777777" w:rsidR="00D57DAC" w:rsidRPr="00BA4651" w:rsidRDefault="00D57DAC" w:rsidP="00762EAA">
      <w:pPr>
        <w:pStyle w:val="normalwithoutspacing"/>
        <w:rPr>
          <w:rFonts w:ascii="Tahoma" w:hAnsi="Tahoma" w:cs="Tahoma"/>
          <w:i/>
          <w:color w:val="5B9BD5"/>
          <w:szCs w:val="22"/>
        </w:rPr>
      </w:pPr>
    </w:p>
    <w:p w14:paraId="5326031C" w14:textId="77777777" w:rsidR="00D57DAC" w:rsidRPr="00BA4651" w:rsidRDefault="00D57DAC" w:rsidP="00762EAA">
      <w:pPr>
        <w:pStyle w:val="normalwithoutspacing"/>
        <w:rPr>
          <w:rFonts w:ascii="Tahoma" w:hAnsi="Tahoma" w:cs="Tahoma"/>
          <w:i/>
          <w:color w:val="5B9BD5"/>
          <w:szCs w:val="22"/>
        </w:rPr>
      </w:pPr>
    </w:p>
    <w:p w14:paraId="745224F5" w14:textId="77777777" w:rsidR="00D57DAC" w:rsidRPr="00BA4651" w:rsidRDefault="00D57DAC" w:rsidP="00762EAA">
      <w:pPr>
        <w:pStyle w:val="normalwithoutspacing"/>
        <w:rPr>
          <w:rFonts w:ascii="Tahoma" w:hAnsi="Tahoma" w:cs="Tahoma"/>
          <w:i/>
          <w:color w:val="5B9BD5"/>
          <w:szCs w:val="22"/>
        </w:rPr>
      </w:pPr>
    </w:p>
    <w:p w14:paraId="0E60B867" w14:textId="77777777" w:rsidR="00D57DAC" w:rsidRPr="00BA4651" w:rsidRDefault="00D57DAC" w:rsidP="00762EAA">
      <w:pPr>
        <w:pStyle w:val="normalwithoutspacing"/>
        <w:rPr>
          <w:rFonts w:ascii="Tahoma" w:hAnsi="Tahoma" w:cs="Tahoma"/>
          <w:i/>
          <w:color w:val="5B9BD5"/>
          <w:szCs w:val="22"/>
        </w:rPr>
      </w:pPr>
    </w:p>
    <w:p w14:paraId="2F8F0263" w14:textId="77777777" w:rsidR="00D57DAC" w:rsidRPr="00BA4651" w:rsidRDefault="00D57DAC" w:rsidP="00762EAA">
      <w:pPr>
        <w:pStyle w:val="normalwithoutspacing"/>
        <w:rPr>
          <w:rFonts w:ascii="Tahoma" w:hAnsi="Tahoma" w:cs="Tahoma"/>
          <w:i/>
          <w:color w:val="5B9BD5"/>
          <w:szCs w:val="22"/>
        </w:rPr>
      </w:pPr>
    </w:p>
    <w:p w14:paraId="1C5B67EF" w14:textId="77777777" w:rsidR="00D57DAC" w:rsidRPr="00BA4651" w:rsidRDefault="00D57DAC" w:rsidP="00762EAA">
      <w:pPr>
        <w:pStyle w:val="normalwithoutspacing"/>
        <w:rPr>
          <w:rFonts w:ascii="Tahoma" w:hAnsi="Tahoma" w:cs="Tahoma"/>
          <w:i/>
          <w:color w:val="5B9BD5"/>
          <w:szCs w:val="22"/>
        </w:rPr>
      </w:pPr>
    </w:p>
    <w:p w14:paraId="79AEF8BD" w14:textId="77777777" w:rsidR="00D57DAC" w:rsidRPr="00BA4651" w:rsidRDefault="00D57DAC" w:rsidP="00762EAA">
      <w:pPr>
        <w:pStyle w:val="normalwithoutspacing"/>
        <w:rPr>
          <w:rFonts w:ascii="Tahoma" w:hAnsi="Tahoma" w:cs="Tahoma"/>
          <w:i/>
          <w:color w:val="5B9BD5"/>
          <w:szCs w:val="22"/>
        </w:rPr>
      </w:pPr>
    </w:p>
    <w:p w14:paraId="48895E59" w14:textId="77777777" w:rsidR="00D57DAC" w:rsidRPr="00BA4651" w:rsidRDefault="00D57DAC" w:rsidP="00762EAA">
      <w:pPr>
        <w:pStyle w:val="normalwithoutspacing"/>
        <w:rPr>
          <w:rFonts w:ascii="Tahoma" w:hAnsi="Tahoma" w:cs="Tahoma"/>
          <w:i/>
          <w:color w:val="5B9BD5"/>
          <w:szCs w:val="22"/>
        </w:rPr>
      </w:pPr>
    </w:p>
    <w:p w14:paraId="58F5678E" w14:textId="77777777" w:rsidR="00D57DAC" w:rsidRPr="00BA4651" w:rsidRDefault="00D57DAC" w:rsidP="00762EAA">
      <w:pPr>
        <w:pStyle w:val="normalwithoutspacing"/>
        <w:rPr>
          <w:rFonts w:ascii="Tahoma" w:hAnsi="Tahoma" w:cs="Tahoma"/>
          <w:i/>
          <w:color w:val="5B9BD5"/>
          <w:szCs w:val="22"/>
        </w:rPr>
      </w:pPr>
    </w:p>
    <w:p w14:paraId="599289A7" w14:textId="77777777" w:rsidR="00D57DAC" w:rsidRPr="00BA4651" w:rsidRDefault="00D57DAC" w:rsidP="00762EAA">
      <w:pPr>
        <w:pStyle w:val="normalwithoutspacing"/>
        <w:rPr>
          <w:rFonts w:ascii="Tahoma" w:hAnsi="Tahoma" w:cs="Tahoma"/>
          <w:i/>
          <w:color w:val="5B9BD5"/>
          <w:szCs w:val="22"/>
        </w:rPr>
      </w:pPr>
    </w:p>
    <w:p w14:paraId="65B7A80D" w14:textId="77777777" w:rsidR="00D57DAC" w:rsidRPr="00BA4651" w:rsidRDefault="00D57DAC" w:rsidP="00762EAA">
      <w:pPr>
        <w:pStyle w:val="normalwithoutspacing"/>
        <w:rPr>
          <w:rFonts w:ascii="Tahoma" w:hAnsi="Tahoma" w:cs="Tahoma"/>
          <w:i/>
          <w:color w:val="5B9BD5"/>
          <w:szCs w:val="22"/>
        </w:rPr>
      </w:pPr>
    </w:p>
    <w:p w14:paraId="51B6F980" w14:textId="77777777" w:rsidR="00D57DAC" w:rsidRDefault="00D57DAC" w:rsidP="00762EAA">
      <w:pPr>
        <w:pStyle w:val="normalwithoutspacing"/>
        <w:rPr>
          <w:rFonts w:ascii="Tahoma" w:hAnsi="Tahoma" w:cs="Tahoma"/>
          <w:i/>
          <w:color w:val="5B9BD5"/>
          <w:szCs w:val="22"/>
        </w:rPr>
      </w:pPr>
    </w:p>
    <w:p w14:paraId="7FB0261D" w14:textId="77777777" w:rsidR="0050701E" w:rsidRPr="00BA4651" w:rsidRDefault="0050701E" w:rsidP="00762EAA">
      <w:pPr>
        <w:pStyle w:val="normalwithoutspacing"/>
        <w:rPr>
          <w:rFonts w:ascii="Tahoma" w:hAnsi="Tahoma" w:cs="Tahoma"/>
          <w:i/>
          <w:color w:val="5B9BD5"/>
          <w:szCs w:val="22"/>
        </w:rPr>
      </w:pPr>
    </w:p>
    <w:p w14:paraId="738E8A39" w14:textId="77777777" w:rsidR="00D57DAC" w:rsidRPr="00BA4651" w:rsidRDefault="00D57DAC" w:rsidP="00762EAA">
      <w:pPr>
        <w:pStyle w:val="normalwithoutspacing"/>
        <w:rPr>
          <w:rFonts w:ascii="Tahoma" w:hAnsi="Tahoma" w:cs="Tahoma"/>
          <w:i/>
          <w:color w:val="5B9BD5"/>
          <w:szCs w:val="22"/>
        </w:rPr>
      </w:pPr>
    </w:p>
    <w:p w14:paraId="3E59AE09" w14:textId="77777777" w:rsidR="00D57DAC" w:rsidRPr="00BA4651" w:rsidRDefault="00D57DAC" w:rsidP="00762EAA">
      <w:pPr>
        <w:pStyle w:val="normalwithoutspacing"/>
        <w:rPr>
          <w:rFonts w:ascii="Tahoma" w:hAnsi="Tahoma" w:cs="Tahoma"/>
        </w:rPr>
      </w:pPr>
    </w:p>
    <w:p w14:paraId="11765688" w14:textId="77777777" w:rsidR="00DD7876" w:rsidRPr="00BA4651" w:rsidRDefault="00DD7876" w:rsidP="00762EAA">
      <w:pPr>
        <w:pStyle w:val="normalwithoutspacing"/>
        <w:rPr>
          <w:rFonts w:ascii="Tahoma" w:hAnsi="Tahoma" w:cs="Tahoma"/>
        </w:rPr>
      </w:pPr>
    </w:p>
    <w:p w14:paraId="03E248EC" w14:textId="77777777" w:rsidR="00762EAA" w:rsidRPr="00BA4651" w:rsidRDefault="00762EAA" w:rsidP="00762EAA">
      <w:pPr>
        <w:spacing w:after="0"/>
        <w:rPr>
          <w:rFonts w:ascii="Tahoma" w:hAnsi="Tahoma" w:cs="Tahoma"/>
          <w:i/>
          <w:color w:val="5B9BD5"/>
          <w:szCs w:val="22"/>
          <w:lang w:val="el-GR"/>
        </w:rPr>
      </w:pPr>
    </w:p>
    <w:p w14:paraId="1B142AFA" w14:textId="79A11509" w:rsidR="00762EAA" w:rsidRPr="00BA4651" w:rsidRDefault="00DD7876" w:rsidP="00762EAA">
      <w:pPr>
        <w:pStyle w:val="20"/>
        <w:tabs>
          <w:tab w:val="clear" w:pos="567"/>
          <w:tab w:val="left" w:pos="0"/>
        </w:tabs>
        <w:ind w:left="0" w:firstLine="0"/>
        <w:rPr>
          <w:rFonts w:ascii="Tahoma" w:hAnsi="Tahoma" w:cs="Tahoma"/>
          <w:lang w:val="el-GR"/>
        </w:rPr>
      </w:pPr>
      <w:bookmarkStart w:id="106" w:name="_Toc89937061"/>
      <w:r w:rsidRPr="00BA4651">
        <w:rPr>
          <w:rFonts w:ascii="Tahoma" w:hAnsi="Tahoma" w:cs="Tahoma"/>
          <w:lang w:val="el-GR"/>
        </w:rPr>
        <w:lastRenderedPageBreak/>
        <w:t>ΠΑΡΑΡΤΗΜΑ V</w:t>
      </w:r>
      <w:r w:rsidR="00762EAA" w:rsidRPr="00BA4651">
        <w:rPr>
          <w:rFonts w:ascii="Tahoma" w:hAnsi="Tahoma" w:cs="Tahoma"/>
          <w:lang w:val="el-GR"/>
        </w:rPr>
        <w:t xml:space="preserve"> – Υπόδειγμα Οικονομικής Προσφοράς</w:t>
      </w:r>
      <w:bookmarkEnd w:id="106"/>
      <w:r w:rsidR="00762EAA" w:rsidRPr="00BA4651">
        <w:rPr>
          <w:rFonts w:ascii="Tahoma" w:hAnsi="Tahoma" w:cs="Tahoma"/>
          <w:lang w:val="el-GR"/>
        </w:rPr>
        <w:t xml:space="preserve"> </w:t>
      </w:r>
    </w:p>
    <w:p w14:paraId="6FC176DC" w14:textId="77777777" w:rsidR="00037B50" w:rsidRPr="00BA4651" w:rsidRDefault="00037B50" w:rsidP="00762EAA">
      <w:pPr>
        <w:spacing w:after="0"/>
        <w:rPr>
          <w:rFonts w:ascii="Tahoma" w:hAnsi="Tahoma" w:cs="Tahoma"/>
          <w:lang w:val="el-GR"/>
        </w:rPr>
      </w:pPr>
    </w:p>
    <w:p w14:paraId="1A551774" w14:textId="77777777" w:rsidR="00210144" w:rsidRDefault="00210144" w:rsidP="00BF17D8">
      <w:pPr>
        <w:spacing w:after="0"/>
        <w:jc w:val="center"/>
        <w:rPr>
          <w:rFonts w:ascii="Tahoma" w:hAnsi="Tahoma" w:cs="Tahoma"/>
          <w:b/>
          <w:sz w:val="24"/>
          <w:u w:val="single"/>
          <w:lang w:val="el-GR"/>
        </w:rPr>
      </w:pPr>
    </w:p>
    <w:p w14:paraId="6BF9BF0B" w14:textId="77777777" w:rsidR="00BF17D8" w:rsidRPr="00BA4651" w:rsidRDefault="00666E30" w:rsidP="00BF17D8">
      <w:pPr>
        <w:spacing w:after="0"/>
        <w:jc w:val="center"/>
        <w:rPr>
          <w:rFonts w:ascii="Tahoma" w:hAnsi="Tahoma" w:cs="Tahoma"/>
          <w:b/>
          <w:sz w:val="24"/>
          <w:u w:val="single"/>
          <w:lang w:val="el-GR"/>
        </w:rPr>
      </w:pPr>
      <w:r w:rsidRPr="00BA4651">
        <w:rPr>
          <w:rFonts w:ascii="Tahoma" w:hAnsi="Tahoma" w:cs="Tahoma"/>
          <w:b/>
          <w:sz w:val="24"/>
          <w:u w:val="single"/>
          <w:lang w:val="el-GR"/>
        </w:rPr>
        <w:t>ΜΕΡΟΣ Α – ΠΙΝΑΚΑΣ ΟΙΚΟΝΟΜΙΚΗΣ ΠΡΟΣΦΟΡΑΣ</w:t>
      </w:r>
    </w:p>
    <w:p w14:paraId="67230334" w14:textId="77777777" w:rsidR="00666E30" w:rsidRDefault="00BF17D8" w:rsidP="00BF17D8">
      <w:pPr>
        <w:spacing w:after="0"/>
        <w:jc w:val="center"/>
        <w:rPr>
          <w:rFonts w:ascii="Tahoma" w:hAnsi="Tahoma" w:cs="Tahoma"/>
          <w:b/>
          <w:sz w:val="20"/>
          <w:szCs w:val="20"/>
          <w:u w:val="single"/>
          <w:lang w:val="el-GR"/>
        </w:rPr>
      </w:pPr>
      <w:r w:rsidRPr="00BA4651">
        <w:rPr>
          <w:rFonts w:ascii="Tahoma" w:hAnsi="Tahoma" w:cs="Tahoma"/>
          <w:b/>
          <w:sz w:val="20"/>
          <w:szCs w:val="20"/>
          <w:u w:val="single"/>
          <w:lang w:val="el-GR"/>
        </w:rPr>
        <w:t>(σύμφωνα με  το αρ. 68 του Ν 3863/2010 ως ισχύει)</w:t>
      </w:r>
    </w:p>
    <w:p w14:paraId="4D716D8B" w14:textId="77777777" w:rsidR="00210144" w:rsidRPr="00BA4651" w:rsidRDefault="00210144" w:rsidP="00BF17D8">
      <w:pPr>
        <w:spacing w:after="0"/>
        <w:jc w:val="center"/>
        <w:rPr>
          <w:rFonts w:ascii="Tahoma" w:hAnsi="Tahoma" w:cs="Tahoma"/>
          <w:b/>
          <w:sz w:val="20"/>
          <w:szCs w:val="20"/>
          <w:u w:val="single"/>
          <w:lang w:val="el-GR"/>
        </w:rPr>
      </w:pPr>
    </w:p>
    <w:p w14:paraId="453EC59F" w14:textId="77777777" w:rsidR="00D57DAC" w:rsidRPr="00BA4651" w:rsidRDefault="00D57DAC" w:rsidP="00D57DAC">
      <w:pPr>
        <w:rPr>
          <w:rFonts w:ascii="Tahoma" w:hAnsi="Tahoma" w:cs="Tahoma"/>
          <w:szCs w:val="22"/>
          <w:lang w:val="el-GR"/>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4"/>
        <w:gridCol w:w="2977"/>
        <w:gridCol w:w="2268"/>
        <w:gridCol w:w="141"/>
        <w:gridCol w:w="2977"/>
      </w:tblGrid>
      <w:tr w:rsidR="00351CB2" w:rsidRPr="00BA4651" w14:paraId="658B5904" w14:textId="77777777" w:rsidTr="00ED6CB6">
        <w:trPr>
          <w:trHeight w:val="599"/>
        </w:trPr>
        <w:tc>
          <w:tcPr>
            <w:tcW w:w="284" w:type="dxa"/>
            <w:shd w:val="clear" w:color="auto" w:fill="E2EFD9" w:themeFill="accent6" w:themeFillTint="33"/>
            <w:vAlign w:val="center"/>
          </w:tcPr>
          <w:p w14:paraId="1430358A" w14:textId="77777777" w:rsidR="00351CB2" w:rsidRPr="00BA4651" w:rsidRDefault="00351CB2" w:rsidP="00351CB2">
            <w:pPr>
              <w:pStyle w:val="TableParagraph"/>
              <w:jc w:val="center"/>
              <w:rPr>
                <w:rFonts w:ascii="Tahoma" w:hAnsi="Tahoma" w:cs="Tahoma"/>
                <w:b/>
                <w:sz w:val="18"/>
                <w:szCs w:val="18"/>
              </w:rPr>
            </w:pPr>
            <w:r w:rsidRPr="00BA4651">
              <w:rPr>
                <w:rFonts w:ascii="Tahoma" w:hAnsi="Tahoma" w:cs="Tahoma"/>
                <w:b/>
                <w:sz w:val="18"/>
                <w:szCs w:val="18"/>
              </w:rPr>
              <w:t>Α/Α</w:t>
            </w:r>
          </w:p>
        </w:tc>
        <w:tc>
          <w:tcPr>
            <w:tcW w:w="8363" w:type="dxa"/>
            <w:gridSpan w:val="4"/>
            <w:shd w:val="clear" w:color="auto" w:fill="E2EFD9" w:themeFill="accent6" w:themeFillTint="33"/>
            <w:vAlign w:val="center"/>
          </w:tcPr>
          <w:p w14:paraId="18829B45" w14:textId="77777777" w:rsidR="00351CB2" w:rsidRPr="00BA4651" w:rsidRDefault="00351CB2" w:rsidP="00351CB2">
            <w:pPr>
              <w:pStyle w:val="TableParagraph"/>
              <w:jc w:val="center"/>
              <w:rPr>
                <w:rFonts w:ascii="Tahoma" w:hAnsi="Tahoma" w:cs="Tahoma"/>
                <w:b/>
                <w:sz w:val="18"/>
                <w:szCs w:val="18"/>
              </w:rPr>
            </w:pPr>
            <w:r w:rsidRPr="00BA4651">
              <w:rPr>
                <w:rFonts w:ascii="Tahoma" w:hAnsi="Tahoma" w:cs="Tahoma"/>
                <w:b/>
                <w:sz w:val="18"/>
                <w:szCs w:val="18"/>
              </w:rPr>
              <w:t>ΠΙΝΑΚΑΣ ΟΙΚΟΝΟΜΙΚΗΣ ΠΡΟΣΦΟΡΑΣ</w:t>
            </w:r>
          </w:p>
        </w:tc>
      </w:tr>
      <w:tr w:rsidR="00351CB2" w:rsidRPr="006E2FEC" w14:paraId="689972AB" w14:textId="77777777" w:rsidTr="00ED6CB6">
        <w:trPr>
          <w:trHeight w:val="599"/>
        </w:trPr>
        <w:tc>
          <w:tcPr>
            <w:tcW w:w="284" w:type="dxa"/>
            <w:vAlign w:val="center"/>
          </w:tcPr>
          <w:p w14:paraId="2DE2DC13" w14:textId="77777777" w:rsidR="00351CB2" w:rsidRPr="00BA4651" w:rsidRDefault="00351CB2" w:rsidP="00351CB2">
            <w:pPr>
              <w:pStyle w:val="TableParagraph"/>
              <w:spacing w:before="162"/>
              <w:jc w:val="center"/>
              <w:rPr>
                <w:rFonts w:ascii="Tahoma" w:hAnsi="Tahoma" w:cs="Tahoma"/>
                <w:b/>
                <w:sz w:val="18"/>
                <w:szCs w:val="18"/>
              </w:rPr>
            </w:pPr>
            <w:r w:rsidRPr="00BA4651">
              <w:rPr>
                <w:rFonts w:ascii="Tahoma" w:hAnsi="Tahoma" w:cs="Tahoma"/>
                <w:b/>
                <w:sz w:val="18"/>
                <w:szCs w:val="18"/>
              </w:rPr>
              <w:t>1</w:t>
            </w:r>
          </w:p>
        </w:tc>
        <w:tc>
          <w:tcPr>
            <w:tcW w:w="5245" w:type="dxa"/>
            <w:gridSpan w:val="2"/>
            <w:shd w:val="clear" w:color="auto" w:fill="auto"/>
            <w:vAlign w:val="center"/>
          </w:tcPr>
          <w:p w14:paraId="732194C6" w14:textId="77777777" w:rsidR="00351CB2" w:rsidRPr="00BA4651" w:rsidRDefault="00351CB2" w:rsidP="00351CB2">
            <w:pPr>
              <w:pStyle w:val="TableParagraph"/>
              <w:spacing w:before="162"/>
              <w:rPr>
                <w:rFonts w:ascii="Tahoma" w:hAnsi="Tahoma" w:cs="Tahoma"/>
                <w:b/>
                <w:sz w:val="18"/>
                <w:szCs w:val="18"/>
              </w:rPr>
            </w:pPr>
            <w:r w:rsidRPr="00BA4651">
              <w:rPr>
                <w:rFonts w:ascii="Tahoma" w:hAnsi="Tahoma" w:cs="Tahoma"/>
                <w:b/>
                <w:sz w:val="18"/>
                <w:szCs w:val="18"/>
              </w:rPr>
              <w:t>Αριθμός</w:t>
            </w:r>
            <w:r w:rsidRPr="00BA4651">
              <w:rPr>
                <w:rFonts w:ascii="Tahoma" w:hAnsi="Tahoma" w:cs="Tahoma"/>
                <w:b/>
                <w:spacing w:val="-1"/>
                <w:sz w:val="18"/>
                <w:szCs w:val="18"/>
              </w:rPr>
              <w:t xml:space="preserve"> </w:t>
            </w:r>
            <w:r w:rsidRPr="00BA4651">
              <w:rPr>
                <w:rFonts w:ascii="Tahoma" w:hAnsi="Tahoma" w:cs="Tahoma"/>
                <w:b/>
                <w:sz w:val="18"/>
                <w:szCs w:val="18"/>
              </w:rPr>
              <w:t>εργαζομένων που θα απασχοληθούν στο έργο</w:t>
            </w:r>
          </w:p>
        </w:tc>
        <w:tc>
          <w:tcPr>
            <w:tcW w:w="3118" w:type="dxa"/>
            <w:gridSpan w:val="2"/>
            <w:shd w:val="clear" w:color="auto" w:fill="auto"/>
            <w:vAlign w:val="center"/>
          </w:tcPr>
          <w:p w14:paraId="6A5561E5" w14:textId="77777777" w:rsidR="00351CB2" w:rsidRPr="00BA4651" w:rsidRDefault="00351CB2" w:rsidP="00C60576">
            <w:pPr>
              <w:pStyle w:val="TableParagraph"/>
              <w:rPr>
                <w:rFonts w:ascii="Tahoma" w:hAnsi="Tahoma" w:cs="Tahoma"/>
                <w:i/>
                <w:sz w:val="18"/>
                <w:szCs w:val="18"/>
              </w:rPr>
            </w:pPr>
            <w:r w:rsidRPr="00BA4651">
              <w:rPr>
                <w:rFonts w:ascii="Tahoma" w:hAnsi="Tahoma" w:cs="Tahoma"/>
                <w:sz w:val="18"/>
                <w:szCs w:val="18"/>
              </w:rPr>
              <w:t xml:space="preserve">  </w:t>
            </w:r>
          </w:p>
        </w:tc>
      </w:tr>
      <w:tr w:rsidR="00351CB2" w:rsidRPr="00BA4651" w14:paraId="41F04120" w14:textId="77777777" w:rsidTr="00ED6CB6">
        <w:trPr>
          <w:trHeight w:val="745"/>
        </w:trPr>
        <w:tc>
          <w:tcPr>
            <w:tcW w:w="284" w:type="dxa"/>
            <w:vAlign w:val="center"/>
          </w:tcPr>
          <w:p w14:paraId="61D0FA36" w14:textId="77777777" w:rsidR="00351CB2" w:rsidRPr="00BA4651" w:rsidRDefault="00351CB2" w:rsidP="00351CB2">
            <w:pPr>
              <w:pStyle w:val="TableParagraph"/>
              <w:spacing w:before="162"/>
              <w:jc w:val="center"/>
              <w:rPr>
                <w:rFonts w:ascii="Tahoma" w:hAnsi="Tahoma" w:cs="Tahoma"/>
                <w:b/>
                <w:sz w:val="18"/>
                <w:szCs w:val="18"/>
              </w:rPr>
            </w:pPr>
            <w:r w:rsidRPr="00BA4651">
              <w:rPr>
                <w:rFonts w:ascii="Tahoma" w:hAnsi="Tahoma" w:cs="Tahoma"/>
                <w:b/>
                <w:sz w:val="18"/>
                <w:szCs w:val="18"/>
              </w:rPr>
              <w:t>2</w:t>
            </w:r>
          </w:p>
        </w:tc>
        <w:tc>
          <w:tcPr>
            <w:tcW w:w="5245" w:type="dxa"/>
            <w:gridSpan w:val="2"/>
            <w:shd w:val="clear" w:color="auto" w:fill="auto"/>
            <w:vAlign w:val="center"/>
          </w:tcPr>
          <w:p w14:paraId="291BDFA2" w14:textId="77777777" w:rsidR="00351CB2" w:rsidRPr="00BA4651" w:rsidRDefault="00351CB2" w:rsidP="00ED6CB6">
            <w:pPr>
              <w:pStyle w:val="TableParagraph"/>
              <w:spacing w:before="4"/>
              <w:rPr>
                <w:rFonts w:ascii="Tahoma" w:hAnsi="Tahoma" w:cs="Tahoma"/>
                <w:b/>
                <w:sz w:val="18"/>
                <w:szCs w:val="18"/>
              </w:rPr>
            </w:pPr>
          </w:p>
          <w:p w14:paraId="2D5F008D" w14:textId="77777777" w:rsidR="00351CB2" w:rsidRPr="00BA4651" w:rsidRDefault="00351CB2" w:rsidP="00ED6CB6">
            <w:pPr>
              <w:pStyle w:val="TableParagraph"/>
              <w:spacing w:before="1"/>
              <w:ind w:left="9"/>
              <w:rPr>
                <w:rFonts w:ascii="Tahoma" w:hAnsi="Tahoma" w:cs="Tahoma"/>
                <w:sz w:val="18"/>
                <w:szCs w:val="18"/>
              </w:rPr>
            </w:pPr>
            <w:r w:rsidRPr="00BA4651">
              <w:rPr>
                <w:rFonts w:ascii="Tahoma" w:hAnsi="Tahoma" w:cs="Tahoma"/>
                <w:b/>
                <w:sz w:val="18"/>
                <w:szCs w:val="18"/>
              </w:rPr>
              <w:t>Ημέρες και ώρες εργασίας</w:t>
            </w:r>
          </w:p>
        </w:tc>
        <w:tc>
          <w:tcPr>
            <w:tcW w:w="3118" w:type="dxa"/>
            <w:gridSpan w:val="2"/>
            <w:shd w:val="clear" w:color="auto" w:fill="auto"/>
            <w:vAlign w:val="center"/>
          </w:tcPr>
          <w:p w14:paraId="30A4EBA1" w14:textId="77777777" w:rsidR="00351CB2" w:rsidRPr="00BA4651" w:rsidRDefault="00351CB2" w:rsidP="00ED6CB6">
            <w:pPr>
              <w:pStyle w:val="TableParagraph"/>
              <w:rPr>
                <w:rFonts w:ascii="Tahoma" w:hAnsi="Tahoma" w:cs="Tahoma"/>
                <w:sz w:val="18"/>
                <w:szCs w:val="18"/>
              </w:rPr>
            </w:pPr>
          </w:p>
        </w:tc>
      </w:tr>
      <w:tr w:rsidR="007D70E3" w:rsidRPr="006E2FEC" w14:paraId="010E4C18" w14:textId="77777777" w:rsidTr="00ED6CB6">
        <w:trPr>
          <w:trHeight w:val="745"/>
        </w:trPr>
        <w:tc>
          <w:tcPr>
            <w:tcW w:w="284" w:type="dxa"/>
            <w:vAlign w:val="center"/>
          </w:tcPr>
          <w:p w14:paraId="38FF46F6" w14:textId="77777777" w:rsidR="007D70E3" w:rsidRPr="00BA4651" w:rsidRDefault="007D70E3" w:rsidP="00351CB2">
            <w:pPr>
              <w:pStyle w:val="TableParagraph"/>
              <w:spacing w:before="162"/>
              <w:jc w:val="center"/>
              <w:rPr>
                <w:rFonts w:ascii="Tahoma" w:hAnsi="Tahoma" w:cs="Tahoma"/>
                <w:b/>
                <w:sz w:val="18"/>
                <w:szCs w:val="18"/>
              </w:rPr>
            </w:pPr>
            <w:r w:rsidRPr="00BA4651">
              <w:rPr>
                <w:rFonts w:ascii="Tahoma" w:hAnsi="Tahoma" w:cs="Tahoma"/>
                <w:b/>
                <w:sz w:val="18"/>
                <w:szCs w:val="18"/>
              </w:rPr>
              <w:t>3</w:t>
            </w:r>
          </w:p>
        </w:tc>
        <w:tc>
          <w:tcPr>
            <w:tcW w:w="5245" w:type="dxa"/>
            <w:gridSpan w:val="2"/>
            <w:shd w:val="clear" w:color="auto" w:fill="auto"/>
            <w:vAlign w:val="center"/>
          </w:tcPr>
          <w:p w14:paraId="34521925" w14:textId="77777777" w:rsidR="007D70E3" w:rsidRPr="00BA4651" w:rsidRDefault="007D70E3" w:rsidP="002A07BE">
            <w:pPr>
              <w:pStyle w:val="TableParagraph"/>
              <w:spacing w:before="4"/>
              <w:rPr>
                <w:rFonts w:ascii="Tahoma" w:hAnsi="Tahoma" w:cs="Tahoma"/>
                <w:b/>
                <w:sz w:val="18"/>
                <w:szCs w:val="18"/>
              </w:rPr>
            </w:pPr>
            <w:r w:rsidRPr="00BA4651">
              <w:rPr>
                <w:rFonts w:ascii="Tahoma" w:hAnsi="Tahoma" w:cs="Tahoma"/>
                <w:b/>
                <w:sz w:val="18"/>
                <w:szCs w:val="18"/>
              </w:rPr>
              <w:t>Τα τετραγω</w:t>
            </w:r>
            <w:r w:rsidR="002A07BE" w:rsidRPr="00BA4651">
              <w:rPr>
                <w:rFonts w:ascii="Tahoma" w:hAnsi="Tahoma" w:cs="Tahoma"/>
                <w:b/>
                <w:sz w:val="18"/>
                <w:szCs w:val="18"/>
              </w:rPr>
              <w:t>νικά μέτρα καθαρισμού ανά άτομο</w:t>
            </w:r>
            <w:r w:rsidR="002A07BE" w:rsidRPr="00BA4651">
              <w:rPr>
                <w:rFonts w:ascii="Tahoma" w:hAnsi="Tahoma" w:cs="Tahoma"/>
                <w:color w:val="5B9BD5" w:themeColor="accent1"/>
                <w:sz w:val="18"/>
                <w:szCs w:val="18"/>
              </w:rPr>
              <w:t xml:space="preserve"> (</w:t>
            </w:r>
            <w:r w:rsidRPr="00BA4651">
              <w:rPr>
                <w:rFonts w:ascii="Tahoma" w:hAnsi="Tahoma" w:cs="Tahoma"/>
                <w:color w:val="5B9BD5" w:themeColor="accent1"/>
                <w:sz w:val="18"/>
                <w:szCs w:val="18"/>
              </w:rPr>
              <w:t>ότα</w:t>
            </w:r>
            <w:r w:rsidR="002A07BE" w:rsidRPr="00BA4651">
              <w:rPr>
                <w:rFonts w:ascii="Tahoma" w:hAnsi="Tahoma" w:cs="Tahoma"/>
                <w:color w:val="5B9BD5" w:themeColor="accent1"/>
                <w:sz w:val="18"/>
                <w:szCs w:val="18"/>
              </w:rPr>
              <w:t>ν πρόκειται για καθαρισμό χώρων)</w:t>
            </w:r>
          </w:p>
        </w:tc>
        <w:tc>
          <w:tcPr>
            <w:tcW w:w="3118" w:type="dxa"/>
            <w:gridSpan w:val="2"/>
            <w:shd w:val="clear" w:color="auto" w:fill="auto"/>
            <w:vAlign w:val="center"/>
          </w:tcPr>
          <w:p w14:paraId="4C9B68BF" w14:textId="77777777" w:rsidR="007D70E3" w:rsidRPr="00BA4651" w:rsidRDefault="007D70E3" w:rsidP="00ED6CB6">
            <w:pPr>
              <w:pStyle w:val="TableParagraph"/>
              <w:rPr>
                <w:rFonts w:ascii="Tahoma" w:hAnsi="Tahoma" w:cs="Tahoma"/>
                <w:sz w:val="18"/>
                <w:szCs w:val="18"/>
              </w:rPr>
            </w:pPr>
          </w:p>
        </w:tc>
      </w:tr>
      <w:tr w:rsidR="00351CB2" w:rsidRPr="006E2FEC" w14:paraId="0009A329" w14:textId="77777777" w:rsidTr="00ED6CB6">
        <w:trPr>
          <w:trHeight w:val="817"/>
        </w:trPr>
        <w:tc>
          <w:tcPr>
            <w:tcW w:w="284" w:type="dxa"/>
            <w:vAlign w:val="center"/>
          </w:tcPr>
          <w:p w14:paraId="1C89ECFE" w14:textId="77777777" w:rsidR="00351CB2" w:rsidRPr="00BA4651" w:rsidRDefault="00351CB2" w:rsidP="00351CB2">
            <w:pPr>
              <w:pStyle w:val="TableParagraph"/>
              <w:spacing w:before="162"/>
              <w:jc w:val="center"/>
              <w:rPr>
                <w:rFonts w:ascii="Tahoma" w:hAnsi="Tahoma" w:cs="Tahoma"/>
                <w:b/>
                <w:sz w:val="18"/>
                <w:szCs w:val="18"/>
              </w:rPr>
            </w:pPr>
          </w:p>
          <w:p w14:paraId="72558F8F" w14:textId="77777777" w:rsidR="00351CB2" w:rsidRPr="00BA4651" w:rsidRDefault="007D70E3" w:rsidP="00351CB2">
            <w:pPr>
              <w:pStyle w:val="TableParagraph"/>
              <w:spacing w:before="162"/>
              <w:jc w:val="center"/>
              <w:rPr>
                <w:rFonts w:ascii="Tahoma" w:hAnsi="Tahoma" w:cs="Tahoma"/>
                <w:b/>
                <w:sz w:val="18"/>
                <w:szCs w:val="18"/>
              </w:rPr>
            </w:pPr>
            <w:r w:rsidRPr="00BA4651">
              <w:rPr>
                <w:rFonts w:ascii="Tahoma" w:hAnsi="Tahoma" w:cs="Tahoma"/>
                <w:b/>
                <w:sz w:val="18"/>
                <w:szCs w:val="18"/>
              </w:rPr>
              <w:t>4</w:t>
            </w:r>
          </w:p>
        </w:tc>
        <w:tc>
          <w:tcPr>
            <w:tcW w:w="5245" w:type="dxa"/>
            <w:gridSpan w:val="2"/>
            <w:shd w:val="clear" w:color="auto" w:fill="auto"/>
            <w:vAlign w:val="center"/>
          </w:tcPr>
          <w:p w14:paraId="57714AA2" w14:textId="77777777" w:rsidR="00351CB2" w:rsidRPr="00BA4651" w:rsidRDefault="00351CB2" w:rsidP="00351CB2">
            <w:pPr>
              <w:pStyle w:val="TableParagraph"/>
              <w:spacing w:before="1"/>
              <w:ind w:right="67"/>
              <w:jc w:val="both"/>
              <w:rPr>
                <w:rFonts w:ascii="Tahoma" w:hAnsi="Tahoma" w:cs="Tahoma"/>
                <w:sz w:val="18"/>
                <w:szCs w:val="18"/>
              </w:rPr>
            </w:pPr>
            <w:r w:rsidRPr="00BA4651">
              <w:rPr>
                <w:rFonts w:ascii="Tahoma" w:hAnsi="Tahoma" w:cs="Tahoma"/>
                <w:b/>
                <w:sz w:val="18"/>
                <w:szCs w:val="18"/>
              </w:rPr>
              <w:t>Συλλογική</w:t>
            </w:r>
            <w:r w:rsidRPr="00BA4651">
              <w:rPr>
                <w:rFonts w:ascii="Tahoma" w:hAnsi="Tahoma" w:cs="Tahoma"/>
                <w:b/>
                <w:spacing w:val="1"/>
                <w:sz w:val="18"/>
                <w:szCs w:val="18"/>
              </w:rPr>
              <w:t xml:space="preserve"> </w:t>
            </w:r>
            <w:r w:rsidRPr="00BA4651">
              <w:rPr>
                <w:rFonts w:ascii="Tahoma" w:hAnsi="Tahoma" w:cs="Tahoma"/>
                <w:b/>
                <w:sz w:val="18"/>
                <w:szCs w:val="18"/>
              </w:rPr>
              <w:t>σύμβαση</w:t>
            </w:r>
            <w:r w:rsidRPr="00BA4651">
              <w:rPr>
                <w:rFonts w:ascii="Tahoma" w:hAnsi="Tahoma" w:cs="Tahoma"/>
                <w:b/>
                <w:spacing w:val="1"/>
                <w:sz w:val="18"/>
                <w:szCs w:val="18"/>
              </w:rPr>
              <w:t xml:space="preserve"> </w:t>
            </w:r>
            <w:r w:rsidRPr="00BA4651">
              <w:rPr>
                <w:rFonts w:ascii="Tahoma" w:hAnsi="Tahoma" w:cs="Tahoma"/>
                <w:b/>
                <w:sz w:val="18"/>
                <w:szCs w:val="18"/>
              </w:rPr>
              <w:t>εργασίας</w:t>
            </w:r>
            <w:r w:rsidRPr="00BA4651">
              <w:rPr>
                <w:rFonts w:ascii="Tahoma" w:hAnsi="Tahoma" w:cs="Tahoma"/>
                <w:b/>
                <w:spacing w:val="1"/>
                <w:sz w:val="18"/>
                <w:szCs w:val="18"/>
              </w:rPr>
              <w:t xml:space="preserve"> </w:t>
            </w:r>
            <w:r w:rsidRPr="00BA4651">
              <w:rPr>
                <w:rFonts w:ascii="Tahoma" w:hAnsi="Tahoma" w:cs="Tahoma"/>
                <w:b/>
                <w:sz w:val="18"/>
                <w:szCs w:val="18"/>
              </w:rPr>
              <w:t>στην</w:t>
            </w:r>
            <w:r w:rsidRPr="00BA4651">
              <w:rPr>
                <w:rFonts w:ascii="Tahoma" w:hAnsi="Tahoma" w:cs="Tahoma"/>
                <w:b/>
                <w:spacing w:val="1"/>
                <w:sz w:val="18"/>
                <w:szCs w:val="18"/>
              </w:rPr>
              <w:t xml:space="preserve"> </w:t>
            </w:r>
            <w:r w:rsidRPr="00BA4651">
              <w:rPr>
                <w:rFonts w:ascii="Tahoma" w:hAnsi="Tahoma" w:cs="Tahoma"/>
                <w:b/>
                <w:sz w:val="18"/>
                <w:szCs w:val="18"/>
              </w:rPr>
              <w:t>οποία</w:t>
            </w:r>
            <w:r w:rsidRPr="00BA4651">
              <w:rPr>
                <w:rFonts w:ascii="Tahoma" w:hAnsi="Tahoma" w:cs="Tahoma"/>
                <w:b/>
                <w:spacing w:val="1"/>
                <w:sz w:val="18"/>
                <w:szCs w:val="18"/>
              </w:rPr>
              <w:t xml:space="preserve"> </w:t>
            </w:r>
            <w:r w:rsidRPr="00BA4651">
              <w:rPr>
                <w:rFonts w:ascii="Tahoma" w:hAnsi="Tahoma" w:cs="Tahoma"/>
                <w:b/>
                <w:sz w:val="18"/>
                <w:szCs w:val="18"/>
              </w:rPr>
              <w:t>υπάγονται</w:t>
            </w:r>
            <w:r w:rsidRPr="00BA4651">
              <w:rPr>
                <w:rFonts w:ascii="Tahoma" w:hAnsi="Tahoma" w:cs="Tahoma"/>
                <w:b/>
                <w:spacing w:val="-10"/>
                <w:sz w:val="18"/>
                <w:szCs w:val="18"/>
              </w:rPr>
              <w:t xml:space="preserve"> </w:t>
            </w:r>
            <w:r w:rsidRPr="00BA4651">
              <w:rPr>
                <w:rFonts w:ascii="Tahoma" w:hAnsi="Tahoma" w:cs="Tahoma"/>
                <w:b/>
                <w:sz w:val="18"/>
                <w:szCs w:val="18"/>
              </w:rPr>
              <w:t>οι</w:t>
            </w:r>
            <w:r w:rsidRPr="00BA4651">
              <w:rPr>
                <w:rFonts w:ascii="Tahoma" w:hAnsi="Tahoma" w:cs="Tahoma"/>
                <w:b/>
                <w:spacing w:val="-11"/>
                <w:sz w:val="18"/>
                <w:szCs w:val="18"/>
              </w:rPr>
              <w:t xml:space="preserve"> </w:t>
            </w:r>
            <w:r w:rsidRPr="00BA4651">
              <w:rPr>
                <w:rFonts w:ascii="Tahoma" w:hAnsi="Tahoma" w:cs="Tahoma"/>
                <w:b/>
                <w:sz w:val="18"/>
                <w:szCs w:val="18"/>
              </w:rPr>
              <w:t>εργαζόμενοι</w:t>
            </w:r>
            <w:r w:rsidRPr="00BA4651">
              <w:rPr>
                <w:rFonts w:ascii="Tahoma" w:hAnsi="Tahoma" w:cs="Tahoma"/>
                <w:b/>
                <w:spacing w:val="-9"/>
                <w:sz w:val="18"/>
                <w:szCs w:val="18"/>
              </w:rPr>
              <w:t xml:space="preserve"> </w:t>
            </w:r>
            <w:r w:rsidRPr="00BA4651">
              <w:rPr>
                <w:rFonts w:ascii="Tahoma" w:hAnsi="Tahoma" w:cs="Tahoma"/>
                <w:i/>
                <w:sz w:val="18"/>
                <w:szCs w:val="18"/>
                <w:u w:val="single"/>
              </w:rPr>
              <w:t>(ΕΠΙΣΥΝΑΠΤΕΤΑΙ</w:t>
            </w:r>
            <w:r w:rsidRPr="00BA4651">
              <w:rPr>
                <w:rFonts w:ascii="Tahoma" w:hAnsi="Tahoma" w:cs="Tahoma"/>
                <w:i/>
                <w:spacing w:val="-9"/>
                <w:sz w:val="18"/>
                <w:szCs w:val="18"/>
                <w:u w:val="single"/>
              </w:rPr>
              <w:t xml:space="preserve"> </w:t>
            </w:r>
            <w:r w:rsidRPr="00BA4651">
              <w:rPr>
                <w:rFonts w:ascii="Tahoma" w:hAnsi="Tahoma" w:cs="Tahoma"/>
                <w:i/>
                <w:sz w:val="18"/>
                <w:szCs w:val="18"/>
                <w:u w:val="single"/>
              </w:rPr>
              <w:t xml:space="preserve">αντίγραφό </w:t>
            </w:r>
            <w:r w:rsidRPr="00BA4651">
              <w:rPr>
                <w:rFonts w:ascii="Tahoma" w:hAnsi="Tahoma" w:cs="Tahoma"/>
                <w:i/>
                <w:spacing w:val="-47"/>
                <w:sz w:val="18"/>
                <w:szCs w:val="18"/>
                <w:u w:val="single"/>
              </w:rPr>
              <w:t xml:space="preserve"> </w:t>
            </w:r>
            <w:r w:rsidR="000318C2" w:rsidRPr="00BA4651">
              <w:rPr>
                <w:rFonts w:ascii="Tahoma" w:hAnsi="Tahoma" w:cs="Tahoma"/>
                <w:i/>
                <w:sz w:val="18"/>
                <w:szCs w:val="18"/>
                <w:u w:val="single"/>
              </w:rPr>
              <w:t>της στο ΜΕΡΟΣ Γ΄</w:t>
            </w:r>
            <w:r w:rsidRPr="00BA4651">
              <w:rPr>
                <w:rFonts w:ascii="Tahoma" w:hAnsi="Tahoma" w:cs="Tahoma"/>
                <w:i/>
                <w:sz w:val="18"/>
                <w:szCs w:val="18"/>
                <w:u w:val="single"/>
              </w:rPr>
              <w:t>)</w:t>
            </w:r>
            <w:r w:rsidR="00826B10" w:rsidRPr="00BA4651">
              <w:rPr>
                <w:rFonts w:ascii="Tahoma" w:hAnsi="Tahoma" w:cs="Tahoma"/>
                <w:i/>
                <w:sz w:val="18"/>
                <w:szCs w:val="18"/>
                <w:u w:val="single"/>
              </w:rPr>
              <w:t>*</w:t>
            </w:r>
          </w:p>
        </w:tc>
        <w:tc>
          <w:tcPr>
            <w:tcW w:w="3118" w:type="dxa"/>
            <w:gridSpan w:val="2"/>
            <w:shd w:val="clear" w:color="auto" w:fill="auto"/>
            <w:vAlign w:val="center"/>
          </w:tcPr>
          <w:p w14:paraId="30491DD1" w14:textId="77777777" w:rsidR="00351CB2" w:rsidRPr="00BA4651" w:rsidRDefault="00351CB2" w:rsidP="00ED6CB6">
            <w:pPr>
              <w:pStyle w:val="TableParagraph"/>
              <w:rPr>
                <w:rFonts w:ascii="Tahoma" w:hAnsi="Tahoma" w:cs="Tahoma"/>
                <w:sz w:val="18"/>
                <w:szCs w:val="18"/>
              </w:rPr>
            </w:pPr>
          </w:p>
        </w:tc>
      </w:tr>
      <w:tr w:rsidR="00C60576" w:rsidRPr="00BA4651" w14:paraId="7F80FA75" w14:textId="77777777" w:rsidTr="00826B10">
        <w:trPr>
          <w:trHeight w:val="406"/>
        </w:trPr>
        <w:tc>
          <w:tcPr>
            <w:tcW w:w="8647" w:type="dxa"/>
            <w:gridSpan w:val="5"/>
            <w:shd w:val="clear" w:color="auto" w:fill="E2EFD9" w:themeFill="accent6" w:themeFillTint="33"/>
            <w:vAlign w:val="center"/>
          </w:tcPr>
          <w:p w14:paraId="0CC51345" w14:textId="77777777" w:rsidR="00C60576" w:rsidRPr="00BA4651" w:rsidRDefault="00C60576" w:rsidP="00C60576">
            <w:pPr>
              <w:pStyle w:val="TableParagraph"/>
              <w:spacing w:before="159"/>
              <w:ind w:left="1456"/>
              <w:rPr>
                <w:rFonts w:ascii="Tahoma" w:hAnsi="Tahoma" w:cs="Tahoma"/>
                <w:b/>
                <w:sz w:val="18"/>
                <w:szCs w:val="18"/>
              </w:rPr>
            </w:pPr>
            <w:r w:rsidRPr="00BA4651">
              <w:rPr>
                <w:rFonts w:ascii="Tahoma" w:hAnsi="Tahoma" w:cs="Tahoma"/>
                <w:b/>
                <w:sz w:val="18"/>
                <w:szCs w:val="18"/>
              </w:rPr>
              <w:t xml:space="preserve">                               ΕΠΙΜΕΡΙΣΜΟΣ</w:t>
            </w:r>
            <w:r w:rsidRPr="00BA4651">
              <w:rPr>
                <w:rFonts w:ascii="Tahoma" w:hAnsi="Tahoma" w:cs="Tahoma"/>
                <w:b/>
                <w:spacing w:val="-1"/>
                <w:sz w:val="18"/>
                <w:szCs w:val="18"/>
              </w:rPr>
              <w:t xml:space="preserve"> </w:t>
            </w:r>
            <w:r w:rsidRPr="00BA4651">
              <w:rPr>
                <w:rFonts w:ascii="Tahoma" w:hAnsi="Tahoma" w:cs="Tahoma"/>
                <w:b/>
                <w:sz w:val="18"/>
                <w:szCs w:val="18"/>
              </w:rPr>
              <w:t>ΣΥΝΟΛΙΚΗΣ</w:t>
            </w:r>
            <w:r w:rsidRPr="00BA4651">
              <w:rPr>
                <w:rFonts w:ascii="Tahoma" w:hAnsi="Tahoma" w:cs="Tahoma"/>
                <w:b/>
                <w:spacing w:val="-3"/>
                <w:sz w:val="18"/>
                <w:szCs w:val="18"/>
              </w:rPr>
              <w:t xml:space="preserve"> </w:t>
            </w:r>
            <w:r w:rsidRPr="00BA4651">
              <w:rPr>
                <w:rFonts w:ascii="Tahoma" w:hAnsi="Tahoma" w:cs="Tahoma"/>
                <w:b/>
                <w:sz w:val="18"/>
                <w:szCs w:val="18"/>
              </w:rPr>
              <w:t>ΔΑΠΑΝΗΣ</w:t>
            </w:r>
          </w:p>
        </w:tc>
      </w:tr>
      <w:tr w:rsidR="00351CB2" w:rsidRPr="00BA4651" w14:paraId="15E79FE9" w14:textId="77777777" w:rsidTr="00ED6CB6">
        <w:trPr>
          <w:trHeight w:val="313"/>
        </w:trPr>
        <w:tc>
          <w:tcPr>
            <w:tcW w:w="284" w:type="dxa"/>
            <w:shd w:val="clear" w:color="auto" w:fill="E2EFD9" w:themeFill="accent6" w:themeFillTint="33"/>
            <w:vAlign w:val="center"/>
          </w:tcPr>
          <w:p w14:paraId="12155170" w14:textId="77777777" w:rsidR="00351CB2" w:rsidRPr="00BA4651" w:rsidRDefault="00351CB2" w:rsidP="00351CB2">
            <w:pPr>
              <w:pStyle w:val="TableParagraph"/>
              <w:jc w:val="center"/>
              <w:rPr>
                <w:rFonts w:ascii="Tahoma" w:hAnsi="Tahoma" w:cs="Tahoma"/>
                <w:b/>
                <w:sz w:val="18"/>
                <w:szCs w:val="18"/>
              </w:rPr>
            </w:pPr>
          </w:p>
        </w:tc>
        <w:tc>
          <w:tcPr>
            <w:tcW w:w="2977" w:type="dxa"/>
            <w:shd w:val="clear" w:color="auto" w:fill="E2EFD9" w:themeFill="accent6" w:themeFillTint="33"/>
            <w:vAlign w:val="center"/>
          </w:tcPr>
          <w:p w14:paraId="56E1EB8F" w14:textId="77777777" w:rsidR="00351CB2" w:rsidRPr="00BA4651" w:rsidRDefault="00351CB2" w:rsidP="00ED6CB6">
            <w:pPr>
              <w:pStyle w:val="TableParagraph"/>
              <w:rPr>
                <w:rFonts w:ascii="Tahoma" w:hAnsi="Tahoma" w:cs="Tahoma"/>
                <w:b/>
                <w:sz w:val="18"/>
                <w:szCs w:val="18"/>
              </w:rPr>
            </w:pPr>
          </w:p>
        </w:tc>
        <w:tc>
          <w:tcPr>
            <w:tcW w:w="2409" w:type="dxa"/>
            <w:gridSpan w:val="2"/>
            <w:shd w:val="clear" w:color="auto" w:fill="E2EFD9" w:themeFill="accent6" w:themeFillTint="33"/>
            <w:vAlign w:val="center"/>
          </w:tcPr>
          <w:p w14:paraId="3416BDCB" w14:textId="77777777" w:rsidR="00351CB2" w:rsidRPr="00BA4651" w:rsidRDefault="00351CB2" w:rsidP="00330CD3">
            <w:pPr>
              <w:pStyle w:val="TableParagraph"/>
              <w:spacing w:before="18"/>
              <w:ind w:left="8"/>
              <w:jc w:val="center"/>
              <w:rPr>
                <w:rFonts w:ascii="Tahoma" w:hAnsi="Tahoma" w:cs="Tahoma"/>
                <w:b/>
                <w:sz w:val="18"/>
                <w:szCs w:val="18"/>
              </w:rPr>
            </w:pPr>
            <w:r w:rsidRPr="00BA4651">
              <w:rPr>
                <w:rFonts w:ascii="Tahoma" w:hAnsi="Tahoma" w:cs="Tahoma"/>
                <w:b/>
                <w:sz w:val="18"/>
                <w:szCs w:val="18"/>
              </w:rPr>
              <w:t>ΑΡΙΘΜΗΤΙΚΩΣ</w:t>
            </w:r>
          </w:p>
        </w:tc>
        <w:tc>
          <w:tcPr>
            <w:tcW w:w="2977" w:type="dxa"/>
            <w:shd w:val="clear" w:color="auto" w:fill="E2EFD9" w:themeFill="accent6" w:themeFillTint="33"/>
            <w:vAlign w:val="center"/>
          </w:tcPr>
          <w:p w14:paraId="677BDD59" w14:textId="77777777" w:rsidR="00351CB2" w:rsidRPr="00BA4651" w:rsidRDefault="00351CB2" w:rsidP="00330CD3">
            <w:pPr>
              <w:pStyle w:val="TableParagraph"/>
              <w:spacing w:before="18"/>
              <w:ind w:left="772"/>
              <w:jc w:val="center"/>
              <w:rPr>
                <w:rFonts w:ascii="Tahoma" w:hAnsi="Tahoma" w:cs="Tahoma"/>
                <w:b/>
                <w:sz w:val="18"/>
                <w:szCs w:val="18"/>
              </w:rPr>
            </w:pPr>
            <w:r w:rsidRPr="00BA4651">
              <w:rPr>
                <w:rFonts w:ascii="Tahoma" w:hAnsi="Tahoma" w:cs="Tahoma"/>
                <w:b/>
                <w:sz w:val="18"/>
                <w:szCs w:val="18"/>
              </w:rPr>
              <w:t>ΟΛΟΓΡΑΦΩΣ</w:t>
            </w:r>
          </w:p>
        </w:tc>
      </w:tr>
      <w:tr w:rsidR="00351CB2" w:rsidRPr="006E2FEC" w14:paraId="7D3E4DCD" w14:textId="77777777" w:rsidTr="00ED6CB6">
        <w:trPr>
          <w:trHeight w:val="1323"/>
        </w:trPr>
        <w:tc>
          <w:tcPr>
            <w:tcW w:w="284" w:type="dxa"/>
            <w:vAlign w:val="center"/>
          </w:tcPr>
          <w:p w14:paraId="71EE7BCB" w14:textId="77777777" w:rsidR="00351CB2" w:rsidRPr="00BA4651" w:rsidRDefault="008C4698" w:rsidP="00FE5593">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1</w:t>
            </w:r>
          </w:p>
        </w:tc>
        <w:tc>
          <w:tcPr>
            <w:tcW w:w="2977" w:type="dxa"/>
            <w:shd w:val="clear" w:color="auto" w:fill="auto"/>
            <w:vAlign w:val="center"/>
          </w:tcPr>
          <w:p w14:paraId="651005E4" w14:textId="77777777" w:rsidR="00351CB2" w:rsidRPr="00BA4651" w:rsidRDefault="00351CB2" w:rsidP="00ED6CB6">
            <w:pPr>
              <w:pStyle w:val="TableParagraph"/>
              <w:spacing w:before="4"/>
              <w:rPr>
                <w:rFonts w:ascii="Tahoma" w:hAnsi="Tahoma" w:cs="Tahoma"/>
                <w:b/>
                <w:sz w:val="18"/>
                <w:szCs w:val="18"/>
              </w:rPr>
            </w:pPr>
          </w:p>
          <w:p w14:paraId="32BEF271" w14:textId="77777777" w:rsidR="00351CB2" w:rsidRPr="00BA4651" w:rsidRDefault="008C4698" w:rsidP="00C9504A">
            <w:pPr>
              <w:pStyle w:val="TableParagraph"/>
              <w:ind w:right="74"/>
              <w:rPr>
                <w:rFonts w:ascii="Tahoma" w:hAnsi="Tahoma" w:cs="Tahoma"/>
                <w:sz w:val="18"/>
                <w:szCs w:val="18"/>
              </w:rPr>
            </w:pPr>
            <w:r w:rsidRPr="00BA4651">
              <w:rPr>
                <w:rFonts w:ascii="Tahoma" w:hAnsi="Tahoma" w:cs="Tahoma"/>
                <w:spacing w:val="1"/>
                <w:sz w:val="18"/>
                <w:szCs w:val="18"/>
              </w:rPr>
              <w:t xml:space="preserve">Συνολικό </w:t>
            </w:r>
            <w:r w:rsidRPr="00BA4651">
              <w:rPr>
                <w:rFonts w:ascii="Tahoma" w:hAnsi="Tahoma" w:cs="Tahoma"/>
                <w:sz w:val="18"/>
                <w:szCs w:val="18"/>
              </w:rPr>
              <w:t>ύ</w:t>
            </w:r>
            <w:r w:rsidR="00351CB2" w:rsidRPr="00BA4651">
              <w:rPr>
                <w:rFonts w:ascii="Tahoma" w:hAnsi="Tahoma" w:cs="Tahoma"/>
                <w:sz w:val="18"/>
                <w:szCs w:val="18"/>
              </w:rPr>
              <w:t>ψος</w:t>
            </w:r>
            <w:r w:rsidR="00351CB2" w:rsidRPr="00BA4651">
              <w:rPr>
                <w:rFonts w:ascii="Tahoma" w:hAnsi="Tahoma" w:cs="Tahoma"/>
                <w:spacing w:val="1"/>
                <w:sz w:val="18"/>
                <w:szCs w:val="18"/>
              </w:rPr>
              <w:t xml:space="preserve"> </w:t>
            </w:r>
            <w:r w:rsidR="00351CB2" w:rsidRPr="00BA4651">
              <w:rPr>
                <w:rFonts w:ascii="Tahoma" w:hAnsi="Tahoma" w:cs="Tahoma"/>
                <w:sz w:val="18"/>
                <w:szCs w:val="18"/>
              </w:rPr>
              <w:t>του</w:t>
            </w:r>
            <w:r w:rsidR="00351CB2" w:rsidRPr="00BA4651">
              <w:rPr>
                <w:rFonts w:ascii="Tahoma" w:hAnsi="Tahoma" w:cs="Tahoma"/>
                <w:spacing w:val="1"/>
                <w:sz w:val="18"/>
                <w:szCs w:val="18"/>
              </w:rPr>
              <w:t xml:space="preserve"> </w:t>
            </w:r>
            <w:r w:rsidR="00351CB2" w:rsidRPr="00BA4651">
              <w:rPr>
                <w:rFonts w:ascii="Tahoma" w:hAnsi="Tahoma" w:cs="Tahoma"/>
                <w:sz w:val="18"/>
                <w:szCs w:val="18"/>
              </w:rPr>
              <w:t>προϋπολογισμένου</w:t>
            </w:r>
            <w:r w:rsidR="00351CB2" w:rsidRPr="00BA4651">
              <w:rPr>
                <w:rFonts w:ascii="Tahoma" w:hAnsi="Tahoma" w:cs="Tahoma"/>
                <w:spacing w:val="1"/>
                <w:sz w:val="18"/>
                <w:szCs w:val="18"/>
              </w:rPr>
              <w:t xml:space="preserve"> </w:t>
            </w:r>
            <w:r w:rsidR="00351CB2" w:rsidRPr="00BA4651">
              <w:rPr>
                <w:rFonts w:ascii="Tahoma" w:hAnsi="Tahoma" w:cs="Tahoma"/>
                <w:sz w:val="18"/>
                <w:szCs w:val="18"/>
              </w:rPr>
              <w:t>ποσού</w:t>
            </w:r>
            <w:r w:rsidR="00351CB2" w:rsidRPr="00BA4651">
              <w:rPr>
                <w:rFonts w:ascii="Tahoma" w:hAnsi="Tahoma" w:cs="Tahoma"/>
                <w:spacing w:val="1"/>
                <w:sz w:val="18"/>
                <w:szCs w:val="18"/>
              </w:rPr>
              <w:t xml:space="preserve"> </w:t>
            </w:r>
            <w:r w:rsidR="00351CB2" w:rsidRPr="00BA4651">
              <w:rPr>
                <w:rFonts w:ascii="Tahoma" w:hAnsi="Tahoma" w:cs="Tahoma"/>
                <w:sz w:val="18"/>
                <w:szCs w:val="18"/>
              </w:rPr>
              <w:t>που</w:t>
            </w:r>
            <w:r w:rsidR="00351CB2" w:rsidRPr="00BA4651">
              <w:rPr>
                <w:rFonts w:ascii="Tahoma" w:hAnsi="Tahoma" w:cs="Tahoma"/>
                <w:spacing w:val="1"/>
                <w:sz w:val="18"/>
                <w:szCs w:val="18"/>
              </w:rPr>
              <w:t xml:space="preserve"> </w:t>
            </w:r>
            <w:r w:rsidR="00351CB2" w:rsidRPr="00BA4651">
              <w:rPr>
                <w:rFonts w:ascii="Tahoma" w:hAnsi="Tahoma" w:cs="Tahoma"/>
                <w:sz w:val="18"/>
                <w:szCs w:val="18"/>
              </w:rPr>
              <w:t>αφορά</w:t>
            </w:r>
            <w:r w:rsidR="00351CB2" w:rsidRPr="00BA4651">
              <w:rPr>
                <w:rFonts w:ascii="Tahoma" w:hAnsi="Tahoma" w:cs="Tahoma"/>
                <w:spacing w:val="1"/>
                <w:sz w:val="18"/>
                <w:szCs w:val="18"/>
              </w:rPr>
              <w:t xml:space="preserve"> </w:t>
            </w:r>
            <w:r w:rsidR="00351CB2" w:rsidRPr="00BA4651">
              <w:rPr>
                <w:rFonts w:ascii="Tahoma" w:hAnsi="Tahoma" w:cs="Tahoma"/>
                <w:sz w:val="18"/>
                <w:szCs w:val="18"/>
              </w:rPr>
              <w:t>τις</w:t>
            </w:r>
            <w:r w:rsidR="00351CB2" w:rsidRPr="00BA4651">
              <w:rPr>
                <w:rFonts w:ascii="Tahoma" w:hAnsi="Tahoma" w:cs="Tahoma"/>
                <w:spacing w:val="1"/>
                <w:sz w:val="18"/>
                <w:szCs w:val="18"/>
              </w:rPr>
              <w:t xml:space="preserve"> </w:t>
            </w:r>
            <w:r w:rsidR="00351CB2" w:rsidRPr="00BA4651">
              <w:rPr>
                <w:rFonts w:ascii="Tahoma" w:hAnsi="Tahoma" w:cs="Tahoma"/>
                <w:sz w:val="18"/>
                <w:szCs w:val="18"/>
              </w:rPr>
              <w:t>πάσης</w:t>
            </w:r>
            <w:r w:rsidR="00351CB2" w:rsidRPr="00BA4651">
              <w:rPr>
                <w:rFonts w:ascii="Tahoma" w:hAnsi="Tahoma" w:cs="Tahoma"/>
                <w:spacing w:val="1"/>
                <w:sz w:val="18"/>
                <w:szCs w:val="18"/>
              </w:rPr>
              <w:t xml:space="preserve"> </w:t>
            </w:r>
            <w:r w:rsidR="00351CB2" w:rsidRPr="00BA4651">
              <w:rPr>
                <w:rFonts w:ascii="Tahoma" w:hAnsi="Tahoma" w:cs="Tahoma"/>
                <w:sz w:val="18"/>
                <w:szCs w:val="18"/>
              </w:rPr>
              <w:t>φύσεως</w:t>
            </w:r>
            <w:r w:rsidR="00351CB2" w:rsidRPr="00BA4651">
              <w:rPr>
                <w:rFonts w:ascii="Tahoma" w:hAnsi="Tahoma" w:cs="Tahoma"/>
                <w:spacing w:val="1"/>
                <w:sz w:val="18"/>
                <w:szCs w:val="18"/>
              </w:rPr>
              <w:t xml:space="preserve"> </w:t>
            </w:r>
            <w:r w:rsidR="00351CB2" w:rsidRPr="00BA4651">
              <w:rPr>
                <w:rFonts w:ascii="Tahoma" w:hAnsi="Tahoma" w:cs="Tahoma"/>
                <w:sz w:val="18"/>
                <w:szCs w:val="18"/>
              </w:rPr>
              <w:t>νόμιμες</w:t>
            </w:r>
            <w:r w:rsidR="00351CB2" w:rsidRPr="00BA4651">
              <w:rPr>
                <w:rFonts w:ascii="Tahoma" w:hAnsi="Tahoma" w:cs="Tahoma"/>
                <w:spacing w:val="1"/>
                <w:sz w:val="18"/>
                <w:szCs w:val="18"/>
              </w:rPr>
              <w:t xml:space="preserve"> </w:t>
            </w:r>
            <w:r w:rsidR="00351CB2" w:rsidRPr="00BA4651">
              <w:rPr>
                <w:rFonts w:ascii="Tahoma" w:hAnsi="Tahoma" w:cs="Tahoma"/>
                <w:sz w:val="18"/>
                <w:szCs w:val="18"/>
              </w:rPr>
              <w:t>αποδοχές</w:t>
            </w:r>
            <w:r w:rsidR="00351CB2" w:rsidRPr="00BA4651">
              <w:rPr>
                <w:rFonts w:ascii="Tahoma" w:hAnsi="Tahoma" w:cs="Tahoma"/>
                <w:spacing w:val="-2"/>
                <w:sz w:val="18"/>
                <w:szCs w:val="18"/>
              </w:rPr>
              <w:t xml:space="preserve"> </w:t>
            </w:r>
            <w:r w:rsidR="00351CB2" w:rsidRPr="00BA4651">
              <w:rPr>
                <w:rFonts w:ascii="Tahoma" w:hAnsi="Tahoma" w:cs="Tahoma"/>
                <w:sz w:val="18"/>
                <w:szCs w:val="18"/>
              </w:rPr>
              <w:t>των</w:t>
            </w:r>
            <w:r w:rsidR="00351CB2" w:rsidRPr="00BA4651">
              <w:rPr>
                <w:rFonts w:ascii="Tahoma" w:hAnsi="Tahoma" w:cs="Tahoma"/>
                <w:spacing w:val="-2"/>
                <w:sz w:val="18"/>
                <w:szCs w:val="18"/>
              </w:rPr>
              <w:t xml:space="preserve"> </w:t>
            </w:r>
            <w:r w:rsidR="00351CB2" w:rsidRPr="00BA4651">
              <w:rPr>
                <w:rFonts w:ascii="Tahoma" w:hAnsi="Tahoma" w:cs="Tahoma"/>
                <w:sz w:val="18"/>
                <w:szCs w:val="18"/>
              </w:rPr>
              <w:t>εργαζομένων</w:t>
            </w:r>
          </w:p>
        </w:tc>
        <w:tc>
          <w:tcPr>
            <w:tcW w:w="2409" w:type="dxa"/>
            <w:gridSpan w:val="2"/>
            <w:shd w:val="clear" w:color="auto" w:fill="auto"/>
            <w:vAlign w:val="center"/>
          </w:tcPr>
          <w:p w14:paraId="6267A121"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3C9D6527" w14:textId="77777777" w:rsidR="00351CB2" w:rsidRPr="00BA4651" w:rsidRDefault="00351CB2" w:rsidP="00ED6CB6">
            <w:pPr>
              <w:pStyle w:val="TableParagraph"/>
              <w:rPr>
                <w:rFonts w:ascii="Tahoma" w:hAnsi="Tahoma" w:cs="Tahoma"/>
                <w:sz w:val="18"/>
                <w:szCs w:val="18"/>
              </w:rPr>
            </w:pPr>
          </w:p>
        </w:tc>
      </w:tr>
      <w:tr w:rsidR="00351CB2" w:rsidRPr="006E2FEC" w14:paraId="0BE5700E" w14:textId="77777777" w:rsidTr="00ED6CB6">
        <w:trPr>
          <w:trHeight w:val="1399"/>
        </w:trPr>
        <w:tc>
          <w:tcPr>
            <w:tcW w:w="284" w:type="dxa"/>
            <w:vAlign w:val="center"/>
          </w:tcPr>
          <w:p w14:paraId="5A3B99FF" w14:textId="77777777" w:rsidR="00351CB2" w:rsidRPr="00BA4651" w:rsidRDefault="008C4698" w:rsidP="00FE5593">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2</w:t>
            </w:r>
          </w:p>
        </w:tc>
        <w:tc>
          <w:tcPr>
            <w:tcW w:w="2977" w:type="dxa"/>
            <w:shd w:val="clear" w:color="auto" w:fill="auto"/>
            <w:vAlign w:val="center"/>
          </w:tcPr>
          <w:p w14:paraId="3B8FB476" w14:textId="77777777" w:rsidR="00351CB2" w:rsidRPr="00BA4651" w:rsidRDefault="00351CB2" w:rsidP="00ED6CB6">
            <w:pPr>
              <w:pStyle w:val="TableParagraph"/>
              <w:rPr>
                <w:rFonts w:ascii="Tahoma" w:hAnsi="Tahoma" w:cs="Tahoma"/>
                <w:b/>
                <w:sz w:val="18"/>
                <w:szCs w:val="18"/>
              </w:rPr>
            </w:pPr>
          </w:p>
          <w:p w14:paraId="130AF121" w14:textId="77777777" w:rsidR="00351CB2" w:rsidRPr="00BA4651" w:rsidRDefault="00351CB2" w:rsidP="00ED6CB6">
            <w:pPr>
              <w:pStyle w:val="TableParagraph"/>
              <w:spacing w:before="8"/>
              <w:rPr>
                <w:rFonts w:ascii="Tahoma" w:hAnsi="Tahoma" w:cs="Tahoma"/>
                <w:b/>
                <w:sz w:val="18"/>
                <w:szCs w:val="18"/>
              </w:rPr>
            </w:pPr>
          </w:p>
          <w:p w14:paraId="25D145CC" w14:textId="77777777" w:rsidR="008C4698" w:rsidRPr="00BA4651" w:rsidRDefault="008C4698" w:rsidP="008C4698">
            <w:pPr>
              <w:pStyle w:val="TableParagraph"/>
              <w:ind w:left="9" w:right="75"/>
              <w:rPr>
                <w:rFonts w:ascii="Tahoma" w:hAnsi="Tahoma" w:cs="Tahoma"/>
                <w:sz w:val="18"/>
                <w:szCs w:val="18"/>
              </w:rPr>
            </w:pPr>
            <w:r w:rsidRPr="00BA4651">
              <w:rPr>
                <w:rFonts w:ascii="Tahoma" w:hAnsi="Tahoma" w:cs="Tahoma"/>
                <w:sz w:val="18"/>
                <w:szCs w:val="18"/>
              </w:rPr>
              <w:t xml:space="preserve">Συνολικό ύψος </w:t>
            </w:r>
            <w:r w:rsidR="00351CB2" w:rsidRPr="00BA4651">
              <w:rPr>
                <w:rFonts w:ascii="Tahoma" w:hAnsi="Tahoma" w:cs="Tahoma"/>
                <w:spacing w:val="1"/>
                <w:sz w:val="18"/>
                <w:szCs w:val="18"/>
              </w:rPr>
              <w:t xml:space="preserve"> </w:t>
            </w:r>
            <w:r w:rsidR="00351CB2" w:rsidRPr="00BA4651">
              <w:rPr>
                <w:rFonts w:ascii="Tahoma" w:hAnsi="Tahoma" w:cs="Tahoma"/>
                <w:sz w:val="18"/>
                <w:szCs w:val="18"/>
              </w:rPr>
              <w:t>των</w:t>
            </w:r>
            <w:r w:rsidR="00351CB2" w:rsidRPr="00BA4651">
              <w:rPr>
                <w:rFonts w:ascii="Tahoma" w:hAnsi="Tahoma" w:cs="Tahoma"/>
                <w:spacing w:val="1"/>
                <w:sz w:val="18"/>
                <w:szCs w:val="18"/>
              </w:rPr>
              <w:t xml:space="preserve"> </w:t>
            </w:r>
            <w:r w:rsidR="00351CB2" w:rsidRPr="00BA4651">
              <w:rPr>
                <w:rFonts w:ascii="Tahoma" w:hAnsi="Tahoma" w:cs="Tahoma"/>
                <w:sz w:val="18"/>
                <w:szCs w:val="18"/>
              </w:rPr>
              <w:t>ασφαλιστικών</w:t>
            </w:r>
            <w:r w:rsidR="00351CB2" w:rsidRPr="00BA4651">
              <w:rPr>
                <w:rFonts w:ascii="Tahoma" w:hAnsi="Tahoma" w:cs="Tahoma"/>
                <w:spacing w:val="1"/>
                <w:sz w:val="18"/>
                <w:szCs w:val="18"/>
              </w:rPr>
              <w:t xml:space="preserve"> </w:t>
            </w:r>
            <w:r w:rsidR="00351CB2" w:rsidRPr="00BA4651">
              <w:rPr>
                <w:rFonts w:ascii="Tahoma" w:hAnsi="Tahoma" w:cs="Tahoma"/>
                <w:sz w:val="18"/>
                <w:szCs w:val="18"/>
              </w:rPr>
              <w:t>εργοδοτικών</w:t>
            </w:r>
            <w:r w:rsidR="00351CB2" w:rsidRPr="00BA4651">
              <w:rPr>
                <w:rFonts w:ascii="Tahoma" w:hAnsi="Tahoma" w:cs="Tahoma"/>
                <w:spacing w:val="-10"/>
                <w:sz w:val="18"/>
                <w:szCs w:val="18"/>
              </w:rPr>
              <w:t xml:space="preserve"> </w:t>
            </w:r>
            <w:r w:rsidR="00351CB2" w:rsidRPr="00BA4651">
              <w:rPr>
                <w:rFonts w:ascii="Tahoma" w:hAnsi="Tahoma" w:cs="Tahoma"/>
                <w:sz w:val="18"/>
                <w:szCs w:val="18"/>
              </w:rPr>
              <w:t>εισφορών</w:t>
            </w:r>
            <w:r w:rsidR="00351CB2" w:rsidRPr="00BA4651">
              <w:rPr>
                <w:rFonts w:ascii="Tahoma" w:hAnsi="Tahoma" w:cs="Tahoma"/>
                <w:spacing w:val="-9"/>
                <w:sz w:val="18"/>
                <w:szCs w:val="18"/>
              </w:rPr>
              <w:t xml:space="preserve"> </w:t>
            </w:r>
            <w:r w:rsidR="00351CB2" w:rsidRPr="00BA4651">
              <w:rPr>
                <w:rFonts w:ascii="Tahoma" w:hAnsi="Tahoma" w:cs="Tahoma"/>
                <w:sz w:val="18"/>
                <w:szCs w:val="18"/>
              </w:rPr>
              <w:t>με</w:t>
            </w:r>
            <w:r w:rsidRPr="00BA4651">
              <w:rPr>
                <w:rFonts w:ascii="Tahoma" w:hAnsi="Tahoma" w:cs="Tahoma"/>
                <w:spacing w:val="-43"/>
                <w:sz w:val="18"/>
                <w:szCs w:val="18"/>
              </w:rPr>
              <w:t xml:space="preserve"> </w:t>
            </w:r>
            <w:r w:rsidR="00C9504A" w:rsidRPr="00BA4651">
              <w:rPr>
                <w:rFonts w:ascii="Tahoma" w:hAnsi="Tahoma" w:cs="Tahoma"/>
                <w:spacing w:val="-43"/>
                <w:sz w:val="18"/>
                <w:szCs w:val="18"/>
              </w:rPr>
              <w:t xml:space="preserve"> </w:t>
            </w:r>
            <w:r w:rsidR="00C9504A" w:rsidRPr="00BA4651">
              <w:rPr>
                <w:rFonts w:ascii="Tahoma" w:hAnsi="Tahoma" w:cs="Tahoma"/>
                <w:sz w:val="18"/>
                <w:szCs w:val="18"/>
              </w:rPr>
              <w:t xml:space="preserve">βάση τα προϋπολογισθέντα ποσά </w:t>
            </w:r>
            <w:r w:rsidRPr="00BA4651">
              <w:rPr>
                <w:rFonts w:ascii="Tahoma" w:hAnsi="Tahoma" w:cs="Tahoma"/>
                <w:sz w:val="18"/>
                <w:szCs w:val="18"/>
              </w:rPr>
              <w:t xml:space="preserve">πλέον εργοδοτικής εισφοράς για τον </w:t>
            </w:r>
            <w:r w:rsidR="00351CB2" w:rsidRPr="00BA4651">
              <w:rPr>
                <w:rFonts w:ascii="Tahoma" w:hAnsi="Tahoma" w:cs="Tahoma"/>
                <w:spacing w:val="1"/>
                <w:sz w:val="18"/>
                <w:szCs w:val="18"/>
              </w:rPr>
              <w:t xml:space="preserve"> </w:t>
            </w:r>
            <w:r w:rsidRPr="00BA4651">
              <w:rPr>
                <w:rFonts w:ascii="Tahoma" w:hAnsi="Tahoma" w:cs="Tahoma"/>
                <w:sz w:val="18"/>
                <w:szCs w:val="18"/>
              </w:rPr>
              <w:t>Ειδικό Λογαριασμό Παιδικών Κατασκηνώσεων (ΕΛΠΚ)</w:t>
            </w:r>
          </w:p>
          <w:p w14:paraId="686F6F89" w14:textId="77777777" w:rsidR="00351CB2" w:rsidRPr="00BA4651" w:rsidRDefault="00351CB2" w:rsidP="008C4698">
            <w:pPr>
              <w:pStyle w:val="TableParagraph"/>
              <w:ind w:left="9" w:right="75"/>
              <w:jc w:val="both"/>
              <w:rPr>
                <w:rFonts w:ascii="Tahoma" w:hAnsi="Tahoma" w:cs="Tahoma"/>
                <w:sz w:val="18"/>
                <w:szCs w:val="18"/>
              </w:rPr>
            </w:pPr>
          </w:p>
        </w:tc>
        <w:tc>
          <w:tcPr>
            <w:tcW w:w="2409" w:type="dxa"/>
            <w:gridSpan w:val="2"/>
            <w:shd w:val="clear" w:color="auto" w:fill="auto"/>
            <w:vAlign w:val="center"/>
          </w:tcPr>
          <w:p w14:paraId="1616BF1A"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01AE043E" w14:textId="77777777" w:rsidR="00351CB2" w:rsidRPr="00BA4651" w:rsidRDefault="00351CB2" w:rsidP="00ED6CB6">
            <w:pPr>
              <w:pStyle w:val="TableParagraph"/>
              <w:rPr>
                <w:rFonts w:ascii="Tahoma" w:hAnsi="Tahoma" w:cs="Tahoma"/>
                <w:sz w:val="18"/>
                <w:szCs w:val="18"/>
              </w:rPr>
            </w:pPr>
          </w:p>
        </w:tc>
      </w:tr>
      <w:tr w:rsidR="00351CB2" w:rsidRPr="006E2FEC" w14:paraId="596BA3AE" w14:textId="77777777" w:rsidTr="00ED6CB6">
        <w:trPr>
          <w:trHeight w:val="524"/>
        </w:trPr>
        <w:tc>
          <w:tcPr>
            <w:tcW w:w="284" w:type="dxa"/>
            <w:vAlign w:val="center"/>
          </w:tcPr>
          <w:p w14:paraId="7C087F09" w14:textId="77777777" w:rsidR="00351CB2" w:rsidRPr="00BA4651" w:rsidRDefault="002C01A0" w:rsidP="00FE5593">
            <w:pPr>
              <w:pStyle w:val="TableParagraph"/>
              <w:spacing w:before="7"/>
              <w:jc w:val="center"/>
              <w:rPr>
                <w:rFonts w:ascii="Tahoma" w:hAnsi="Tahoma" w:cs="Tahoma"/>
                <w:b/>
                <w:sz w:val="18"/>
                <w:szCs w:val="18"/>
                <w:lang w:val="en-US"/>
              </w:rPr>
            </w:pPr>
            <w:r w:rsidRPr="00BA4651">
              <w:rPr>
                <w:rFonts w:ascii="Tahoma" w:hAnsi="Tahoma" w:cs="Tahoma"/>
                <w:b/>
                <w:sz w:val="18"/>
                <w:szCs w:val="18"/>
              </w:rPr>
              <w:t xml:space="preserve">      </w:t>
            </w:r>
            <w:r w:rsidR="008C4698" w:rsidRPr="00BA4651">
              <w:rPr>
                <w:rFonts w:ascii="Tahoma" w:hAnsi="Tahoma" w:cs="Tahoma"/>
                <w:b/>
                <w:sz w:val="18"/>
                <w:szCs w:val="18"/>
                <w:lang w:val="en-US"/>
              </w:rPr>
              <w:t>3</w:t>
            </w:r>
          </w:p>
        </w:tc>
        <w:tc>
          <w:tcPr>
            <w:tcW w:w="2977" w:type="dxa"/>
            <w:shd w:val="clear" w:color="auto" w:fill="auto"/>
            <w:vAlign w:val="center"/>
          </w:tcPr>
          <w:p w14:paraId="6CFE64B5" w14:textId="77777777" w:rsidR="00351CB2" w:rsidRPr="00BA4651" w:rsidRDefault="00351CB2" w:rsidP="00ED6CB6">
            <w:pPr>
              <w:pStyle w:val="TableParagraph"/>
              <w:spacing w:before="16" w:line="240" w:lineRule="atLeast"/>
              <w:ind w:left="9" w:right="242"/>
              <w:rPr>
                <w:rFonts w:ascii="Tahoma" w:hAnsi="Tahoma" w:cs="Tahoma"/>
                <w:sz w:val="18"/>
                <w:szCs w:val="18"/>
              </w:rPr>
            </w:pPr>
            <w:r w:rsidRPr="00BA4651">
              <w:rPr>
                <w:rFonts w:ascii="Tahoma" w:hAnsi="Tahoma" w:cs="Tahoma"/>
                <w:sz w:val="18"/>
                <w:szCs w:val="18"/>
              </w:rPr>
              <w:t>Διοικητικό κόστος παροχής των</w:t>
            </w:r>
            <w:r w:rsidR="008C4698" w:rsidRPr="00BA4651">
              <w:rPr>
                <w:rFonts w:ascii="Tahoma" w:hAnsi="Tahoma" w:cs="Tahoma"/>
                <w:sz w:val="18"/>
                <w:szCs w:val="18"/>
              </w:rPr>
              <w:t xml:space="preserve"> </w:t>
            </w:r>
            <w:r w:rsidRPr="00BA4651">
              <w:rPr>
                <w:rFonts w:ascii="Tahoma" w:hAnsi="Tahoma" w:cs="Tahoma"/>
                <w:spacing w:val="-44"/>
                <w:sz w:val="18"/>
                <w:szCs w:val="18"/>
              </w:rPr>
              <w:t xml:space="preserve"> </w:t>
            </w:r>
            <w:r w:rsidRPr="00BA4651">
              <w:rPr>
                <w:rFonts w:ascii="Tahoma" w:hAnsi="Tahoma" w:cs="Tahoma"/>
                <w:sz w:val="18"/>
                <w:szCs w:val="18"/>
              </w:rPr>
              <w:t xml:space="preserve">υπηρεσιών </w:t>
            </w:r>
          </w:p>
        </w:tc>
        <w:tc>
          <w:tcPr>
            <w:tcW w:w="2409" w:type="dxa"/>
            <w:gridSpan w:val="2"/>
            <w:shd w:val="clear" w:color="auto" w:fill="auto"/>
            <w:vAlign w:val="center"/>
          </w:tcPr>
          <w:p w14:paraId="766A6CC3"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6BDB5C2A" w14:textId="77777777" w:rsidR="00351CB2" w:rsidRPr="00BA4651" w:rsidRDefault="00351CB2" w:rsidP="00ED6CB6">
            <w:pPr>
              <w:pStyle w:val="TableParagraph"/>
              <w:rPr>
                <w:rFonts w:ascii="Tahoma" w:hAnsi="Tahoma" w:cs="Tahoma"/>
                <w:sz w:val="18"/>
                <w:szCs w:val="18"/>
              </w:rPr>
            </w:pPr>
          </w:p>
        </w:tc>
      </w:tr>
      <w:tr w:rsidR="00351CB2" w:rsidRPr="00BA4651" w14:paraId="1FB603E7" w14:textId="77777777" w:rsidTr="00ED6CB6">
        <w:trPr>
          <w:trHeight w:val="521"/>
        </w:trPr>
        <w:tc>
          <w:tcPr>
            <w:tcW w:w="284" w:type="dxa"/>
            <w:vAlign w:val="center"/>
          </w:tcPr>
          <w:p w14:paraId="11731DC2" w14:textId="77777777" w:rsidR="00351CB2" w:rsidRPr="00BA4651" w:rsidRDefault="002C01A0" w:rsidP="002C01A0">
            <w:pPr>
              <w:pStyle w:val="TableParagraph"/>
              <w:spacing w:before="7"/>
              <w:jc w:val="center"/>
              <w:rPr>
                <w:rFonts w:ascii="Tahoma" w:hAnsi="Tahoma" w:cs="Tahoma"/>
                <w:b/>
                <w:sz w:val="18"/>
                <w:szCs w:val="18"/>
                <w:lang w:val="en-US"/>
              </w:rPr>
            </w:pPr>
            <w:r w:rsidRPr="00BA4651">
              <w:rPr>
                <w:rFonts w:ascii="Tahoma" w:hAnsi="Tahoma" w:cs="Tahoma"/>
                <w:b/>
                <w:sz w:val="18"/>
                <w:szCs w:val="18"/>
                <w:lang w:val="en-US"/>
              </w:rPr>
              <w:t>4</w:t>
            </w:r>
          </w:p>
        </w:tc>
        <w:tc>
          <w:tcPr>
            <w:tcW w:w="2977" w:type="dxa"/>
            <w:shd w:val="clear" w:color="auto" w:fill="auto"/>
            <w:vAlign w:val="center"/>
          </w:tcPr>
          <w:p w14:paraId="08496343" w14:textId="77777777" w:rsidR="00351CB2" w:rsidRPr="00BA4651" w:rsidRDefault="00351CB2" w:rsidP="00ED6CB6">
            <w:pPr>
              <w:pStyle w:val="TableParagraph"/>
              <w:spacing w:before="7"/>
              <w:rPr>
                <w:rFonts w:ascii="Tahoma" w:hAnsi="Tahoma" w:cs="Tahoma"/>
                <w:b/>
                <w:sz w:val="18"/>
                <w:szCs w:val="18"/>
              </w:rPr>
            </w:pPr>
          </w:p>
          <w:p w14:paraId="0271B545" w14:textId="77777777" w:rsidR="00351CB2" w:rsidRPr="00BA4651" w:rsidRDefault="00351CB2" w:rsidP="00ED6CB6">
            <w:pPr>
              <w:pStyle w:val="TableParagraph"/>
              <w:ind w:left="9"/>
              <w:rPr>
                <w:rFonts w:ascii="Tahoma" w:hAnsi="Tahoma" w:cs="Tahoma"/>
                <w:sz w:val="18"/>
                <w:szCs w:val="18"/>
              </w:rPr>
            </w:pPr>
            <w:r w:rsidRPr="00BA4651">
              <w:rPr>
                <w:rFonts w:ascii="Tahoma" w:hAnsi="Tahoma" w:cs="Tahoma"/>
                <w:sz w:val="18"/>
                <w:szCs w:val="18"/>
              </w:rPr>
              <w:t>Αναλώσιμα</w:t>
            </w:r>
          </w:p>
        </w:tc>
        <w:tc>
          <w:tcPr>
            <w:tcW w:w="2409" w:type="dxa"/>
            <w:gridSpan w:val="2"/>
            <w:shd w:val="clear" w:color="auto" w:fill="auto"/>
            <w:vAlign w:val="center"/>
          </w:tcPr>
          <w:p w14:paraId="5F43C6D2"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462F4D51" w14:textId="77777777" w:rsidR="00351CB2" w:rsidRPr="00BA4651" w:rsidRDefault="00351CB2" w:rsidP="00ED6CB6">
            <w:pPr>
              <w:pStyle w:val="TableParagraph"/>
              <w:rPr>
                <w:rFonts w:ascii="Tahoma" w:hAnsi="Tahoma" w:cs="Tahoma"/>
                <w:sz w:val="18"/>
                <w:szCs w:val="18"/>
              </w:rPr>
            </w:pPr>
          </w:p>
        </w:tc>
      </w:tr>
      <w:tr w:rsidR="00351CB2" w:rsidRPr="00BA4651" w14:paraId="789672ED" w14:textId="77777777" w:rsidTr="00ED6CB6">
        <w:trPr>
          <w:trHeight w:val="318"/>
        </w:trPr>
        <w:tc>
          <w:tcPr>
            <w:tcW w:w="284" w:type="dxa"/>
            <w:vAlign w:val="center"/>
          </w:tcPr>
          <w:p w14:paraId="24C088D7" w14:textId="77777777" w:rsidR="00351CB2" w:rsidRPr="00BA4651" w:rsidRDefault="002C01A0" w:rsidP="00351CB2">
            <w:pPr>
              <w:pStyle w:val="TableParagraph"/>
              <w:spacing w:before="35"/>
              <w:ind w:left="9"/>
              <w:jc w:val="center"/>
              <w:rPr>
                <w:rFonts w:ascii="Tahoma" w:hAnsi="Tahoma" w:cs="Tahoma"/>
                <w:b/>
                <w:sz w:val="18"/>
                <w:szCs w:val="18"/>
                <w:lang w:val="en-US"/>
              </w:rPr>
            </w:pPr>
            <w:r w:rsidRPr="00BA4651">
              <w:rPr>
                <w:rFonts w:ascii="Tahoma" w:hAnsi="Tahoma" w:cs="Tahoma"/>
                <w:b/>
                <w:sz w:val="18"/>
                <w:szCs w:val="18"/>
                <w:lang w:val="en-US"/>
              </w:rPr>
              <w:t>5</w:t>
            </w:r>
          </w:p>
        </w:tc>
        <w:tc>
          <w:tcPr>
            <w:tcW w:w="2977" w:type="dxa"/>
            <w:shd w:val="clear" w:color="auto" w:fill="auto"/>
            <w:vAlign w:val="center"/>
          </w:tcPr>
          <w:p w14:paraId="094E645E" w14:textId="77777777" w:rsidR="00351CB2" w:rsidRPr="00BA4651" w:rsidRDefault="00351CB2" w:rsidP="002C01A0">
            <w:pPr>
              <w:pStyle w:val="TableParagraph"/>
              <w:spacing w:before="35"/>
              <w:rPr>
                <w:rFonts w:ascii="Tahoma" w:hAnsi="Tahoma" w:cs="Tahoma"/>
                <w:sz w:val="18"/>
                <w:szCs w:val="18"/>
              </w:rPr>
            </w:pPr>
            <w:r w:rsidRPr="00BA4651">
              <w:rPr>
                <w:rFonts w:ascii="Tahoma" w:hAnsi="Tahoma" w:cs="Tahoma"/>
                <w:spacing w:val="-5"/>
                <w:sz w:val="18"/>
                <w:szCs w:val="18"/>
              </w:rPr>
              <w:t xml:space="preserve"> </w:t>
            </w:r>
            <w:r w:rsidRPr="00BA4651">
              <w:rPr>
                <w:rFonts w:ascii="Tahoma" w:hAnsi="Tahoma" w:cs="Tahoma"/>
                <w:sz w:val="18"/>
                <w:szCs w:val="18"/>
              </w:rPr>
              <w:t>Εργολαβικό</w:t>
            </w:r>
            <w:r w:rsidRPr="00BA4651">
              <w:rPr>
                <w:rFonts w:ascii="Tahoma" w:hAnsi="Tahoma" w:cs="Tahoma"/>
                <w:spacing w:val="-2"/>
                <w:sz w:val="18"/>
                <w:szCs w:val="18"/>
              </w:rPr>
              <w:t xml:space="preserve"> </w:t>
            </w:r>
            <w:r w:rsidRPr="00BA4651">
              <w:rPr>
                <w:rFonts w:ascii="Tahoma" w:hAnsi="Tahoma" w:cs="Tahoma"/>
                <w:sz w:val="18"/>
                <w:szCs w:val="18"/>
              </w:rPr>
              <w:t>κέρδος</w:t>
            </w:r>
          </w:p>
        </w:tc>
        <w:tc>
          <w:tcPr>
            <w:tcW w:w="2409" w:type="dxa"/>
            <w:gridSpan w:val="2"/>
            <w:shd w:val="clear" w:color="auto" w:fill="auto"/>
            <w:vAlign w:val="center"/>
          </w:tcPr>
          <w:p w14:paraId="1F6D2FD6" w14:textId="77777777" w:rsidR="00351CB2" w:rsidRPr="00BA4651" w:rsidRDefault="00351CB2" w:rsidP="00ED6CB6">
            <w:pPr>
              <w:pStyle w:val="TableParagraph"/>
              <w:rPr>
                <w:rFonts w:ascii="Tahoma" w:hAnsi="Tahoma" w:cs="Tahoma"/>
                <w:sz w:val="18"/>
                <w:szCs w:val="18"/>
              </w:rPr>
            </w:pPr>
          </w:p>
        </w:tc>
        <w:tc>
          <w:tcPr>
            <w:tcW w:w="2977" w:type="dxa"/>
            <w:shd w:val="clear" w:color="auto" w:fill="auto"/>
            <w:vAlign w:val="center"/>
          </w:tcPr>
          <w:p w14:paraId="3AD0D55F" w14:textId="77777777" w:rsidR="00351CB2" w:rsidRPr="00BA4651" w:rsidRDefault="00351CB2" w:rsidP="00ED6CB6">
            <w:pPr>
              <w:pStyle w:val="TableParagraph"/>
              <w:rPr>
                <w:rFonts w:ascii="Tahoma" w:hAnsi="Tahoma" w:cs="Tahoma"/>
                <w:sz w:val="18"/>
                <w:szCs w:val="18"/>
              </w:rPr>
            </w:pPr>
          </w:p>
        </w:tc>
      </w:tr>
      <w:tr w:rsidR="002C01A0" w:rsidRPr="006E2FEC" w14:paraId="4D3B2FCA" w14:textId="77777777" w:rsidTr="00ED6CB6">
        <w:trPr>
          <w:trHeight w:val="318"/>
        </w:trPr>
        <w:tc>
          <w:tcPr>
            <w:tcW w:w="284" w:type="dxa"/>
            <w:vAlign w:val="center"/>
          </w:tcPr>
          <w:p w14:paraId="3EC3F0FF" w14:textId="77777777" w:rsidR="002C01A0" w:rsidRPr="00BA4651" w:rsidRDefault="002C01A0" w:rsidP="00351CB2">
            <w:pPr>
              <w:pStyle w:val="TableParagraph"/>
              <w:spacing w:before="35"/>
              <w:ind w:left="9"/>
              <w:jc w:val="center"/>
              <w:rPr>
                <w:rFonts w:ascii="Tahoma" w:hAnsi="Tahoma" w:cs="Tahoma"/>
                <w:b/>
                <w:sz w:val="18"/>
                <w:szCs w:val="18"/>
              </w:rPr>
            </w:pPr>
            <w:r w:rsidRPr="00BA4651">
              <w:rPr>
                <w:rFonts w:ascii="Tahoma" w:hAnsi="Tahoma" w:cs="Tahoma"/>
                <w:b/>
                <w:sz w:val="18"/>
                <w:szCs w:val="18"/>
              </w:rPr>
              <w:t>6</w:t>
            </w:r>
          </w:p>
        </w:tc>
        <w:tc>
          <w:tcPr>
            <w:tcW w:w="2977" w:type="dxa"/>
            <w:shd w:val="clear" w:color="auto" w:fill="auto"/>
            <w:vAlign w:val="center"/>
          </w:tcPr>
          <w:p w14:paraId="7E014D0F" w14:textId="77777777" w:rsidR="002C01A0" w:rsidRPr="00BA4651" w:rsidRDefault="00C9504A" w:rsidP="00ED6CB6">
            <w:pPr>
              <w:pStyle w:val="TableParagraph"/>
              <w:spacing w:before="35"/>
              <w:ind w:left="9"/>
              <w:rPr>
                <w:rFonts w:ascii="Tahoma" w:hAnsi="Tahoma" w:cs="Tahoma"/>
                <w:sz w:val="18"/>
                <w:szCs w:val="18"/>
              </w:rPr>
            </w:pPr>
            <w:r w:rsidRPr="00BA4651">
              <w:rPr>
                <w:rFonts w:ascii="Tahoma" w:hAnsi="Tahoma" w:cs="Tahoma"/>
                <w:sz w:val="18"/>
                <w:szCs w:val="18"/>
              </w:rPr>
              <w:t xml:space="preserve">Νόμιμες υπέρ Δημοσίου κρατήσεις και τρίτων </w:t>
            </w:r>
          </w:p>
        </w:tc>
        <w:tc>
          <w:tcPr>
            <w:tcW w:w="2409" w:type="dxa"/>
            <w:gridSpan w:val="2"/>
            <w:shd w:val="clear" w:color="auto" w:fill="auto"/>
            <w:vAlign w:val="center"/>
          </w:tcPr>
          <w:p w14:paraId="12F64445" w14:textId="77777777" w:rsidR="002C01A0" w:rsidRPr="00BA4651" w:rsidRDefault="002C01A0" w:rsidP="00ED6CB6">
            <w:pPr>
              <w:pStyle w:val="TableParagraph"/>
              <w:rPr>
                <w:rFonts w:ascii="Tahoma" w:hAnsi="Tahoma" w:cs="Tahoma"/>
                <w:sz w:val="18"/>
                <w:szCs w:val="18"/>
              </w:rPr>
            </w:pPr>
          </w:p>
        </w:tc>
        <w:tc>
          <w:tcPr>
            <w:tcW w:w="2977" w:type="dxa"/>
            <w:shd w:val="clear" w:color="auto" w:fill="auto"/>
            <w:vAlign w:val="center"/>
          </w:tcPr>
          <w:p w14:paraId="0CA5BC73" w14:textId="77777777" w:rsidR="002C01A0" w:rsidRPr="00BA4651" w:rsidRDefault="002C01A0" w:rsidP="00ED6CB6">
            <w:pPr>
              <w:pStyle w:val="TableParagraph"/>
              <w:rPr>
                <w:rFonts w:ascii="Tahoma" w:hAnsi="Tahoma" w:cs="Tahoma"/>
                <w:sz w:val="18"/>
                <w:szCs w:val="18"/>
              </w:rPr>
            </w:pPr>
          </w:p>
        </w:tc>
      </w:tr>
      <w:tr w:rsidR="00A60FA2" w:rsidRPr="006E2FEC" w14:paraId="2D061E4F" w14:textId="77777777" w:rsidTr="00826B10">
        <w:trPr>
          <w:trHeight w:val="318"/>
        </w:trPr>
        <w:tc>
          <w:tcPr>
            <w:tcW w:w="3261" w:type="dxa"/>
            <w:gridSpan w:val="2"/>
            <w:vAlign w:val="center"/>
          </w:tcPr>
          <w:p w14:paraId="72A53212" w14:textId="77777777" w:rsidR="00A60FA2" w:rsidRPr="00BA4651" w:rsidRDefault="00A60FA2" w:rsidP="00A60FA2">
            <w:pPr>
              <w:pStyle w:val="TableParagraph"/>
              <w:spacing w:before="35"/>
              <w:ind w:left="9"/>
              <w:jc w:val="center"/>
              <w:rPr>
                <w:rFonts w:ascii="Tahoma" w:hAnsi="Tahoma" w:cs="Tahoma"/>
                <w:b/>
                <w:sz w:val="18"/>
                <w:szCs w:val="18"/>
              </w:rPr>
            </w:pPr>
            <w:r w:rsidRPr="00BA4651">
              <w:rPr>
                <w:rFonts w:ascii="Tahoma" w:hAnsi="Tahoma" w:cs="Tahoma"/>
                <w:b/>
                <w:sz w:val="18"/>
                <w:szCs w:val="18"/>
              </w:rPr>
              <w:t>ΣΥΝΟΛΟ ΟΙΚΟΝΟΜΙΚΗΣ ΠΡΟΣΦΟΡΑΣ ΜΗ ΣΥΜΠΕΡΙΛΑΜΒΑΝΟΜΕΝΟΥ ΦΠΑ</w:t>
            </w:r>
          </w:p>
        </w:tc>
        <w:tc>
          <w:tcPr>
            <w:tcW w:w="2409" w:type="dxa"/>
            <w:gridSpan w:val="2"/>
            <w:shd w:val="clear" w:color="auto" w:fill="auto"/>
            <w:vAlign w:val="center"/>
          </w:tcPr>
          <w:p w14:paraId="467EC6A3" w14:textId="77777777" w:rsidR="00A60FA2" w:rsidRPr="00BA4651" w:rsidRDefault="00A60FA2" w:rsidP="00ED6CB6">
            <w:pPr>
              <w:pStyle w:val="TableParagraph"/>
              <w:rPr>
                <w:rFonts w:ascii="Tahoma" w:hAnsi="Tahoma" w:cs="Tahoma"/>
                <w:sz w:val="18"/>
                <w:szCs w:val="18"/>
              </w:rPr>
            </w:pPr>
          </w:p>
        </w:tc>
        <w:tc>
          <w:tcPr>
            <w:tcW w:w="2977" w:type="dxa"/>
            <w:shd w:val="clear" w:color="auto" w:fill="auto"/>
            <w:vAlign w:val="center"/>
          </w:tcPr>
          <w:p w14:paraId="08973CDA" w14:textId="77777777" w:rsidR="00A60FA2" w:rsidRPr="00BA4651" w:rsidRDefault="00A60FA2" w:rsidP="00ED6CB6">
            <w:pPr>
              <w:pStyle w:val="TableParagraph"/>
              <w:rPr>
                <w:rFonts w:ascii="Tahoma" w:hAnsi="Tahoma" w:cs="Tahoma"/>
                <w:sz w:val="18"/>
                <w:szCs w:val="18"/>
              </w:rPr>
            </w:pPr>
          </w:p>
        </w:tc>
      </w:tr>
      <w:tr w:rsidR="00A60FA2" w:rsidRPr="006E2FEC" w14:paraId="635D893C" w14:textId="77777777" w:rsidTr="00826B10">
        <w:trPr>
          <w:trHeight w:val="318"/>
        </w:trPr>
        <w:tc>
          <w:tcPr>
            <w:tcW w:w="3261" w:type="dxa"/>
            <w:gridSpan w:val="2"/>
            <w:vAlign w:val="center"/>
          </w:tcPr>
          <w:p w14:paraId="5EC58F7E" w14:textId="77777777" w:rsidR="00A60FA2" w:rsidRPr="00BA4651" w:rsidRDefault="00A60FA2" w:rsidP="00A60FA2">
            <w:pPr>
              <w:pStyle w:val="TableParagraph"/>
              <w:spacing w:before="35"/>
              <w:ind w:left="9"/>
              <w:jc w:val="center"/>
              <w:rPr>
                <w:rFonts w:ascii="Tahoma" w:hAnsi="Tahoma" w:cs="Tahoma"/>
                <w:sz w:val="18"/>
                <w:szCs w:val="18"/>
              </w:rPr>
            </w:pPr>
            <w:r w:rsidRPr="00BA4651">
              <w:rPr>
                <w:rFonts w:ascii="Tahoma" w:hAnsi="Tahoma" w:cs="Tahoma"/>
                <w:b/>
                <w:sz w:val="18"/>
                <w:szCs w:val="18"/>
              </w:rPr>
              <w:t>ΣΥΝΟΛΟ ΟΙΚΟΝΟΜΙΚΗΣ ΠΡΟΣΦΟΡΑΣ ΣΥΜΠΕΡΙΛΑΜΒΑΝΟΜΕΝΟΥ ΦΠΑ</w:t>
            </w:r>
          </w:p>
        </w:tc>
        <w:tc>
          <w:tcPr>
            <w:tcW w:w="2409" w:type="dxa"/>
            <w:gridSpan w:val="2"/>
            <w:shd w:val="clear" w:color="auto" w:fill="auto"/>
            <w:vAlign w:val="center"/>
          </w:tcPr>
          <w:p w14:paraId="5C1EC9F6" w14:textId="77777777" w:rsidR="00A60FA2" w:rsidRPr="00BA4651" w:rsidRDefault="00A60FA2" w:rsidP="00ED6CB6">
            <w:pPr>
              <w:pStyle w:val="TableParagraph"/>
              <w:rPr>
                <w:rFonts w:ascii="Tahoma" w:hAnsi="Tahoma" w:cs="Tahoma"/>
                <w:sz w:val="18"/>
                <w:szCs w:val="18"/>
              </w:rPr>
            </w:pPr>
          </w:p>
        </w:tc>
        <w:tc>
          <w:tcPr>
            <w:tcW w:w="2977" w:type="dxa"/>
            <w:shd w:val="clear" w:color="auto" w:fill="auto"/>
            <w:vAlign w:val="center"/>
          </w:tcPr>
          <w:p w14:paraId="2436BF81" w14:textId="77777777" w:rsidR="00A60FA2" w:rsidRPr="00BA4651" w:rsidRDefault="00A60FA2" w:rsidP="00ED6CB6">
            <w:pPr>
              <w:pStyle w:val="TableParagraph"/>
              <w:rPr>
                <w:rFonts w:ascii="Tahoma" w:hAnsi="Tahoma" w:cs="Tahoma"/>
                <w:sz w:val="18"/>
                <w:szCs w:val="18"/>
              </w:rPr>
            </w:pPr>
          </w:p>
        </w:tc>
      </w:tr>
    </w:tbl>
    <w:p w14:paraId="1666A6AE" w14:textId="77777777" w:rsidR="00351CB2" w:rsidRPr="00BA4651" w:rsidRDefault="00351CB2" w:rsidP="00D57DAC">
      <w:pPr>
        <w:rPr>
          <w:rFonts w:ascii="Tahoma" w:hAnsi="Tahoma" w:cs="Tahoma"/>
          <w:szCs w:val="22"/>
          <w:lang w:val="el-GR"/>
        </w:rPr>
      </w:pPr>
    </w:p>
    <w:p w14:paraId="13845460" w14:textId="77777777" w:rsidR="00210144" w:rsidRDefault="00A60FA2" w:rsidP="000447EC">
      <w:pPr>
        <w:widowControl w:val="0"/>
        <w:suppressAutoHyphens w:val="0"/>
        <w:autoSpaceDE w:val="0"/>
        <w:autoSpaceDN w:val="0"/>
        <w:spacing w:before="57" w:after="0"/>
        <w:ind w:right="-143"/>
        <w:rPr>
          <w:rFonts w:ascii="Tahoma" w:eastAsia="Calibri" w:hAnsi="Tahoma" w:cs="Tahoma"/>
          <w:spacing w:val="-1"/>
          <w:szCs w:val="22"/>
          <w:lang w:val="el-GR" w:eastAsia="en-US"/>
        </w:rPr>
      </w:pPr>
      <w:r w:rsidRPr="00BA4651">
        <w:rPr>
          <w:rFonts w:ascii="Tahoma" w:eastAsia="Calibri" w:hAnsi="Tahoma" w:cs="Tahoma"/>
          <w:spacing w:val="-1"/>
          <w:szCs w:val="22"/>
          <w:lang w:val="el-GR" w:eastAsia="en-US"/>
        </w:rPr>
        <w:t>Σε</w:t>
      </w:r>
      <w:r w:rsidRPr="00BA4651">
        <w:rPr>
          <w:rFonts w:ascii="Tahoma" w:eastAsia="Calibri" w:hAnsi="Tahoma" w:cs="Tahoma"/>
          <w:spacing w:val="-10"/>
          <w:szCs w:val="22"/>
          <w:lang w:val="el-GR" w:eastAsia="en-US"/>
        </w:rPr>
        <w:t xml:space="preserve"> </w:t>
      </w:r>
      <w:r w:rsidRPr="00BA4651">
        <w:rPr>
          <w:rFonts w:ascii="Tahoma" w:eastAsia="Calibri" w:hAnsi="Tahoma" w:cs="Tahoma"/>
          <w:spacing w:val="-1"/>
          <w:szCs w:val="22"/>
          <w:lang w:val="el-GR" w:eastAsia="en-US"/>
        </w:rPr>
        <w:t>περίπτωση</w:t>
      </w:r>
      <w:r w:rsidRPr="00BA4651">
        <w:rPr>
          <w:rFonts w:ascii="Tahoma" w:eastAsia="Calibri" w:hAnsi="Tahoma" w:cs="Tahoma"/>
          <w:spacing w:val="-13"/>
          <w:szCs w:val="22"/>
          <w:lang w:val="el-GR" w:eastAsia="en-US"/>
        </w:rPr>
        <w:t xml:space="preserve"> </w:t>
      </w:r>
      <w:r w:rsidRPr="00BA4651">
        <w:rPr>
          <w:rFonts w:ascii="Tahoma" w:eastAsia="Calibri" w:hAnsi="Tahoma" w:cs="Tahoma"/>
          <w:spacing w:val="-1"/>
          <w:szCs w:val="22"/>
          <w:lang w:val="el-GR" w:eastAsia="en-US"/>
        </w:rPr>
        <w:t>που</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υπάρχει</w:t>
      </w:r>
      <w:r w:rsidRPr="00BA4651">
        <w:rPr>
          <w:rFonts w:ascii="Tahoma" w:eastAsia="Calibri" w:hAnsi="Tahoma" w:cs="Tahoma"/>
          <w:spacing w:val="-14"/>
          <w:szCs w:val="22"/>
          <w:lang w:val="el-GR" w:eastAsia="en-US"/>
        </w:rPr>
        <w:t xml:space="preserve"> </w:t>
      </w:r>
      <w:r w:rsidRPr="00BA4651">
        <w:rPr>
          <w:rFonts w:ascii="Tahoma" w:eastAsia="Calibri" w:hAnsi="Tahoma" w:cs="Tahoma"/>
          <w:szCs w:val="22"/>
          <w:lang w:val="el-GR" w:eastAsia="en-US"/>
        </w:rPr>
        <w:t>διαφορά</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μεταξύ</w:t>
      </w:r>
      <w:r w:rsidRPr="00BA4651">
        <w:rPr>
          <w:rFonts w:ascii="Tahoma" w:eastAsia="Calibri" w:hAnsi="Tahoma" w:cs="Tahoma"/>
          <w:spacing w:val="-10"/>
          <w:szCs w:val="22"/>
          <w:lang w:val="el-GR" w:eastAsia="en-US"/>
        </w:rPr>
        <w:t xml:space="preserve"> </w:t>
      </w:r>
      <w:r w:rsidRPr="00BA4651">
        <w:rPr>
          <w:rFonts w:ascii="Tahoma" w:eastAsia="Calibri" w:hAnsi="Tahoma" w:cs="Tahoma"/>
          <w:szCs w:val="22"/>
          <w:lang w:val="el-GR" w:eastAsia="en-US"/>
        </w:rPr>
        <w:t>των</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δύο</w:t>
      </w:r>
      <w:r w:rsidRPr="00BA4651">
        <w:rPr>
          <w:rFonts w:ascii="Tahoma" w:eastAsia="Calibri" w:hAnsi="Tahoma" w:cs="Tahoma"/>
          <w:spacing w:val="-8"/>
          <w:szCs w:val="22"/>
          <w:lang w:val="el-GR" w:eastAsia="en-US"/>
        </w:rPr>
        <w:t xml:space="preserve"> </w:t>
      </w:r>
      <w:r w:rsidRPr="00BA4651">
        <w:rPr>
          <w:rFonts w:ascii="Tahoma" w:eastAsia="Calibri" w:hAnsi="Tahoma" w:cs="Tahoma"/>
          <w:szCs w:val="22"/>
          <w:lang w:val="el-GR" w:eastAsia="en-US"/>
        </w:rPr>
        <w:t>αναγραφών,</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υπερισχύει</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η</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τιμή</w:t>
      </w:r>
      <w:r w:rsidRPr="00BA4651">
        <w:rPr>
          <w:rFonts w:ascii="Tahoma" w:eastAsia="Calibri" w:hAnsi="Tahoma" w:cs="Tahoma"/>
          <w:spacing w:val="-10"/>
          <w:szCs w:val="22"/>
          <w:lang w:val="el-GR" w:eastAsia="en-US"/>
        </w:rPr>
        <w:t xml:space="preserve"> </w:t>
      </w:r>
      <w:r w:rsidRPr="00BA4651">
        <w:rPr>
          <w:rFonts w:ascii="Tahoma" w:eastAsia="Calibri" w:hAnsi="Tahoma" w:cs="Tahoma"/>
          <w:szCs w:val="22"/>
          <w:lang w:val="el-GR" w:eastAsia="en-US"/>
        </w:rPr>
        <w:t>που</w:t>
      </w:r>
      <w:r w:rsidRPr="00BA4651">
        <w:rPr>
          <w:rFonts w:ascii="Tahoma" w:eastAsia="Calibri" w:hAnsi="Tahoma" w:cs="Tahoma"/>
          <w:spacing w:val="-11"/>
          <w:szCs w:val="22"/>
          <w:lang w:val="el-GR" w:eastAsia="en-US"/>
        </w:rPr>
        <w:t xml:space="preserve"> </w:t>
      </w:r>
      <w:r w:rsidRPr="00BA4651">
        <w:rPr>
          <w:rFonts w:ascii="Tahoma" w:eastAsia="Calibri" w:hAnsi="Tahoma" w:cs="Tahoma"/>
          <w:szCs w:val="22"/>
          <w:lang w:val="el-GR" w:eastAsia="en-US"/>
        </w:rPr>
        <w:t>έχει</w:t>
      </w:r>
      <w:r w:rsidRPr="00BA4651">
        <w:rPr>
          <w:rFonts w:ascii="Tahoma" w:eastAsia="Calibri" w:hAnsi="Tahoma" w:cs="Tahoma"/>
          <w:spacing w:val="-12"/>
          <w:szCs w:val="22"/>
          <w:lang w:val="el-GR" w:eastAsia="en-US"/>
        </w:rPr>
        <w:t xml:space="preserve"> </w:t>
      </w:r>
      <w:r w:rsidRPr="00BA4651">
        <w:rPr>
          <w:rFonts w:ascii="Tahoma" w:eastAsia="Calibri" w:hAnsi="Tahoma" w:cs="Tahoma"/>
          <w:szCs w:val="22"/>
          <w:lang w:val="el-GR" w:eastAsia="en-US"/>
        </w:rPr>
        <w:t xml:space="preserve">αναγραφεί </w:t>
      </w:r>
      <w:r w:rsidRPr="00BA4651">
        <w:rPr>
          <w:rFonts w:ascii="Tahoma" w:eastAsia="Calibri" w:hAnsi="Tahoma" w:cs="Tahoma"/>
          <w:spacing w:val="-47"/>
          <w:szCs w:val="22"/>
          <w:lang w:val="el-GR" w:eastAsia="en-US"/>
        </w:rPr>
        <w:t xml:space="preserve"> </w:t>
      </w:r>
      <w:r w:rsidRPr="00BA4651">
        <w:rPr>
          <w:rFonts w:ascii="Tahoma" w:eastAsia="Calibri" w:hAnsi="Tahoma" w:cs="Tahoma"/>
          <w:spacing w:val="-1"/>
          <w:szCs w:val="22"/>
          <w:lang w:val="el-GR" w:eastAsia="en-US"/>
        </w:rPr>
        <w:lastRenderedPageBreak/>
        <w:t>ολογράφως.</w:t>
      </w:r>
    </w:p>
    <w:p w14:paraId="7B15198E" w14:textId="56A5A969" w:rsidR="00826B10" w:rsidRPr="00BA4651" w:rsidRDefault="00A60FA2" w:rsidP="000447EC">
      <w:pPr>
        <w:widowControl w:val="0"/>
        <w:suppressAutoHyphens w:val="0"/>
        <w:autoSpaceDE w:val="0"/>
        <w:autoSpaceDN w:val="0"/>
        <w:spacing w:before="57" w:after="0"/>
        <w:ind w:right="-143"/>
        <w:rPr>
          <w:rFonts w:ascii="Tahoma" w:eastAsia="Calibri" w:hAnsi="Tahoma" w:cs="Tahoma"/>
          <w:spacing w:val="-9"/>
          <w:szCs w:val="22"/>
          <w:lang w:val="el-GR" w:eastAsia="en-US"/>
        </w:rPr>
      </w:pPr>
      <w:r w:rsidRPr="00BA4651">
        <w:rPr>
          <w:rFonts w:ascii="Tahoma" w:eastAsia="Calibri" w:hAnsi="Tahoma" w:cs="Tahoma"/>
          <w:spacing w:val="-9"/>
          <w:szCs w:val="22"/>
          <w:lang w:val="el-GR" w:eastAsia="en-US"/>
        </w:rPr>
        <w:t xml:space="preserve"> </w:t>
      </w:r>
    </w:p>
    <w:p w14:paraId="73824D33" w14:textId="77777777" w:rsidR="00A60FA2" w:rsidRPr="00BA4651" w:rsidRDefault="00A60FA2" w:rsidP="000447EC">
      <w:pPr>
        <w:widowControl w:val="0"/>
        <w:suppressAutoHyphens w:val="0"/>
        <w:autoSpaceDE w:val="0"/>
        <w:autoSpaceDN w:val="0"/>
        <w:spacing w:before="57" w:after="0"/>
        <w:ind w:right="-143"/>
        <w:rPr>
          <w:rFonts w:ascii="Tahoma" w:eastAsia="Calibri" w:hAnsi="Tahoma" w:cs="Tahoma"/>
          <w:spacing w:val="-9"/>
          <w:szCs w:val="22"/>
          <w:lang w:val="el-GR" w:eastAsia="en-US"/>
        </w:rPr>
      </w:pPr>
      <w:r w:rsidRPr="00BA4651">
        <w:rPr>
          <w:rFonts w:ascii="Tahoma" w:eastAsia="Calibri" w:hAnsi="Tahoma" w:cs="Tahoma"/>
          <w:szCs w:val="22"/>
          <w:lang w:val="el-GR" w:eastAsia="en-US"/>
        </w:rPr>
        <w:t>Οι προσφορές στις οποίες δεν προκύπτουν με σαφήνεια οι προσφερόμενες τιμές ή συνολική τιμή</w:t>
      </w:r>
      <w:r w:rsidRPr="00BA4651">
        <w:rPr>
          <w:rFonts w:ascii="Tahoma" w:eastAsia="Calibri" w:hAnsi="Tahoma" w:cs="Tahoma"/>
          <w:spacing w:val="1"/>
          <w:szCs w:val="22"/>
          <w:lang w:val="el-GR" w:eastAsia="en-US"/>
        </w:rPr>
        <w:t xml:space="preserve"> </w:t>
      </w:r>
      <w:r w:rsidRPr="00BA4651">
        <w:rPr>
          <w:rFonts w:ascii="Tahoma" w:eastAsia="Calibri" w:hAnsi="Tahoma" w:cs="Tahoma"/>
          <w:szCs w:val="22"/>
          <w:lang w:val="el-GR" w:eastAsia="en-US"/>
        </w:rPr>
        <w:t>απορρίπτονται.</w:t>
      </w:r>
    </w:p>
    <w:p w14:paraId="68D89E07" w14:textId="77777777" w:rsidR="00A60FA2" w:rsidRDefault="00A60FA2" w:rsidP="00D57DAC">
      <w:pPr>
        <w:rPr>
          <w:rFonts w:ascii="Tahoma" w:hAnsi="Tahoma" w:cs="Tahoma"/>
          <w:szCs w:val="22"/>
          <w:lang w:val="el-GR"/>
        </w:rPr>
      </w:pPr>
    </w:p>
    <w:p w14:paraId="2C610660" w14:textId="77777777" w:rsidR="00210144" w:rsidRDefault="00210144" w:rsidP="00D57DAC">
      <w:pPr>
        <w:rPr>
          <w:rFonts w:ascii="Tahoma" w:hAnsi="Tahoma" w:cs="Tahoma"/>
          <w:szCs w:val="22"/>
          <w:lang w:val="el-GR"/>
        </w:rPr>
      </w:pPr>
    </w:p>
    <w:p w14:paraId="213E5390" w14:textId="77777777" w:rsidR="00210144" w:rsidRPr="00BA4651" w:rsidRDefault="00210144" w:rsidP="00D57DAC">
      <w:pPr>
        <w:rPr>
          <w:rFonts w:ascii="Tahoma" w:hAnsi="Tahoma" w:cs="Tahoma"/>
          <w:szCs w:val="22"/>
          <w:lang w:val="el-GR"/>
        </w:rPr>
      </w:pPr>
    </w:p>
    <w:p w14:paraId="59336029" w14:textId="77777777" w:rsidR="000841C9" w:rsidRPr="00BA4651" w:rsidRDefault="00993533" w:rsidP="000841C9">
      <w:pPr>
        <w:spacing w:after="0"/>
        <w:jc w:val="center"/>
        <w:rPr>
          <w:rFonts w:ascii="Tahoma" w:hAnsi="Tahoma" w:cs="Tahoma"/>
          <w:b/>
          <w:sz w:val="24"/>
          <w:u w:val="single"/>
          <w:lang w:val="el-GR"/>
        </w:rPr>
      </w:pPr>
      <w:r w:rsidRPr="00BA4651">
        <w:rPr>
          <w:rFonts w:ascii="Tahoma" w:hAnsi="Tahoma" w:cs="Tahoma"/>
          <w:b/>
          <w:sz w:val="24"/>
          <w:u w:val="single"/>
          <w:lang w:val="el-GR"/>
        </w:rPr>
        <w:t>ΜΕΡΟΣ Β΄ – ΑΝΑΛΥΣΗ ΣΤΟΙΧΕΙΩΝ ΠΙΝΑΚΑ ΟΙΚΟΝΟΜΙΚΗΣ  ΠΡΟΣΦΟΡΑΣ</w:t>
      </w:r>
      <w:r w:rsidR="000841C9" w:rsidRPr="00BA4651">
        <w:rPr>
          <w:rFonts w:ascii="Tahoma" w:hAnsi="Tahoma" w:cs="Tahoma"/>
          <w:b/>
          <w:sz w:val="24"/>
          <w:u w:val="single"/>
          <w:lang w:val="el-GR"/>
        </w:rPr>
        <w:t xml:space="preserve"> </w:t>
      </w:r>
    </w:p>
    <w:p w14:paraId="22FCFB22" w14:textId="77777777" w:rsidR="001F09AC" w:rsidRDefault="000841C9" w:rsidP="000841C9">
      <w:pPr>
        <w:spacing w:after="0"/>
        <w:jc w:val="center"/>
        <w:rPr>
          <w:rFonts w:ascii="Tahoma" w:hAnsi="Tahoma" w:cs="Tahoma"/>
          <w:b/>
          <w:sz w:val="24"/>
          <w:u w:val="single"/>
          <w:lang w:val="el-GR"/>
        </w:rPr>
      </w:pPr>
      <w:r w:rsidRPr="00BA4651">
        <w:rPr>
          <w:rFonts w:ascii="Tahoma" w:hAnsi="Tahoma" w:cs="Tahoma"/>
          <w:b/>
          <w:sz w:val="20"/>
          <w:szCs w:val="20"/>
          <w:u w:val="single"/>
          <w:lang w:val="el-GR"/>
        </w:rPr>
        <w:t>(σύμφωνα με  το αρ. 68 του Ν 3863/2010 ως ισχύει)</w:t>
      </w:r>
      <w:r w:rsidR="00993533" w:rsidRPr="00BA4651">
        <w:rPr>
          <w:rFonts w:ascii="Tahoma" w:hAnsi="Tahoma" w:cs="Tahoma"/>
          <w:b/>
          <w:sz w:val="24"/>
          <w:u w:val="single"/>
          <w:lang w:val="el-GR"/>
        </w:rPr>
        <w:t xml:space="preserve"> </w:t>
      </w:r>
    </w:p>
    <w:p w14:paraId="6F18881D" w14:textId="77777777" w:rsidR="00210144" w:rsidRPr="00BA4651" w:rsidRDefault="00210144" w:rsidP="000841C9">
      <w:pPr>
        <w:spacing w:after="0"/>
        <w:jc w:val="center"/>
        <w:rPr>
          <w:rFonts w:ascii="Tahoma" w:hAnsi="Tahoma" w:cs="Tahoma"/>
          <w:b/>
          <w:sz w:val="24"/>
          <w:u w:val="single"/>
          <w:lang w:val="el-GR"/>
        </w:rPr>
      </w:pPr>
    </w:p>
    <w:p w14:paraId="5E3B12F4" w14:textId="77777777" w:rsidR="00BF17D8" w:rsidRPr="00BA4651" w:rsidRDefault="00BF17D8" w:rsidP="00993533">
      <w:pPr>
        <w:rPr>
          <w:rFonts w:ascii="Tahoma" w:hAnsi="Tahoma" w:cs="Tahoma"/>
          <w:b/>
          <w:sz w:val="24"/>
          <w:u w:val="single"/>
          <w:lang w:val="el-GR"/>
        </w:rPr>
      </w:pPr>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809"/>
        <w:gridCol w:w="1715"/>
        <w:gridCol w:w="1240"/>
        <w:gridCol w:w="1070"/>
        <w:gridCol w:w="722"/>
        <w:gridCol w:w="1305"/>
      </w:tblGrid>
      <w:tr w:rsidR="00ED6CB6" w:rsidRPr="00BA4651" w14:paraId="79526EA6" w14:textId="77777777" w:rsidTr="00CB2E62">
        <w:trPr>
          <w:cantSplit/>
        </w:trPr>
        <w:tc>
          <w:tcPr>
            <w:tcW w:w="402" w:type="pct"/>
            <w:vMerge w:val="restart"/>
            <w:shd w:val="clear" w:color="auto" w:fill="E2EFD9" w:themeFill="accent6" w:themeFillTint="33"/>
            <w:vAlign w:val="center"/>
          </w:tcPr>
          <w:p w14:paraId="1B52FF0C"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Α/Α</w:t>
            </w:r>
          </w:p>
        </w:tc>
        <w:tc>
          <w:tcPr>
            <w:tcW w:w="1458" w:type="pct"/>
            <w:vMerge w:val="restart"/>
            <w:shd w:val="clear" w:color="auto" w:fill="E2EFD9" w:themeFill="accent6" w:themeFillTint="33"/>
            <w:vAlign w:val="center"/>
          </w:tcPr>
          <w:p w14:paraId="5A0F321F"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ΠΕΡΙΓΡΑΦΗ</w:t>
            </w:r>
          </w:p>
        </w:tc>
        <w:tc>
          <w:tcPr>
            <w:tcW w:w="877" w:type="pct"/>
            <w:vMerge w:val="restart"/>
            <w:shd w:val="clear" w:color="auto" w:fill="E2EFD9" w:themeFill="accent6" w:themeFillTint="33"/>
            <w:vAlign w:val="center"/>
          </w:tcPr>
          <w:p w14:paraId="1402A309" w14:textId="77777777" w:rsidR="00ED6CB6" w:rsidRPr="00BA4651" w:rsidRDefault="00ED6CB6" w:rsidP="00ED6CB6">
            <w:pPr>
              <w:suppressAutoHyphens w:val="0"/>
              <w:jc w:val="center"/>
              <w:rPr>
                <w:rFonts w:ascii="Tahoma" w:hAnsi="Tahoma" w:cs="Tahoma"/>
                <w:b/>
                <w:sz w:val="20"/>
                <w:szCs w:val="20"/>
                <w:lang w:val="el-GR" w:eastAsia="en-US"/>
              </w:rPr>
            </w:pPr>
            <w:r w:rsidRPr="00BA4651">
              <w:rPr>
                <w:rFonts w:ascii="Tahoma" w:hAnsi="Tahoma" w:cs="Tahoma"/>
                <w:b/>
                <w:sz w:val="20"/>
                <w:szCs w:val="20"/>
                <w:lang w:val="el-GR" w:eastAsia="en-US"/>
              </w:rPr>
              <w:t>Ανθρωπομήνες</w:t>
            </w:r>
          </w:p>
        </w:tc>
        <w:tc>
          <w:tcPr>
            <w:tcW w:w="1182" w:type="pct"/>
            <w:gridSpan w:val="2"/>
            <w:shd w:val="clear" w:color="auto" w:fill="E2EFD9" w:themeFill="accent6" w:themeFillTint="33"/>
            <w:vAlign w:val="center"/>
          </w:tcPr>
          <w:p w14:paraId="44354698"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ΑΞΙΑ ΧΩΡΙΣ ΦΠΑ [€]</w:t>
            </w:r>
          </w:p>
        </w:tc>
        <w:tc>
          <w:tcPr>
            <w:tcW w:w="413" w:type="pct"/>
            <w:vMerge w:val="restart"/>
            <w:shd w:val="clear" w:color="auto" w:fill="E2EFD9" w:themeFill="accent6" w:themeFillTint="33"/>
            <w:vAlign w:val="center"/>
          </w:tcPr>
          <w:p w14:paraId="4AE20325"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ΦΠΑ [€]</w:t>
            </w:r>
          </w:p>
        </w:tc>
        <w:tc>
          <w:tcPr>
            <w:tcW w:w="668" w:type="pct"/>
            <w:vMerge w:val="restart"/>
            <w:shd w:val="clear" w:color="auto" w:fill="E2EFD9" w:themeFill="accent6" w:themeFillTint="33"/>
            <w:vAlign w:val="center"/>
          </w:tcPr>
          <w:p w14:paraId="5B9F78AF"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 xml:space="preserve">ΣΥΝΟΛΙΚΗ ΑΞΙΑ </w:t>
            </w:r>
          </w:p>
          <w:p w14:paraId="0FE5AE0A"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ΜΕ ΦΠΑ [€]</w:t>
            </w:r>
          </w:p>
        </w:tc>
      </w:tr>
      <w:tr w:rsidR="00ED6CB6" w:rsidRPr="00BA4651" w14:paraId="40713C5A" w14:textId="77777777" w:rsidTr="00CB2E62">
        <w:trPr>
          <w:cantSplit/>
        </w:trPr>
        <w:tc>
          <w:tcPr>
            <w:tcW w:w="402" w:type="pct"/>
            <w:vMerge/>
            <w:shd w:val="clear" w:color="auto" w:fill="E6E6E6"/>
            <w:vAlign w:val="center"/>
          </w:tcPr>
          <w:p w14:paraId="6A6BDF4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1458" w:type="pct"/>
            <w:vMerge/>
            <w:shd w:val="clear" w:color="auto" w:fill="E6E6E6"/>
            <w:vAlign w:val="center"/>
          </w:tcPr>
          <w:p w14:paraId="47615BC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877" w:type="pct"/>
            <w:vMerge/>
            <w:shd w:val="clear" w:color="auto" w:fill="E6E6E6"/>
            <w:vAlign w:val="center"/>
          </w:tcPr>
          <w:p w14:paraId="7D0A582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shd w:val="clear" w:color="auto" w:fill="E2EFD9" w:themeFill="accent6" w:themeFillTint="33"/>
            <w:vAlign w:val="center"/>
          </w:tcPr>
          <w:p w14:paraId="10E4A3DE"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ΤΙΜΗ ΜΟΝΑΔΑΣ</w:t>
            </w:r>
          </w:p>
        </w:tc>
        <w:tc>
          <w:tcPr>
            <w:tcW w:w="547" w:type="pct"/>
            <w:shd w:val="clear" w:color="auto" w:fill="E2EFD9" w:themeFill="accent6" w:themeFillTint="33"/>
          </w:tcPr>
          <w:p w14:paraId="2E6F2B14" w14:textId="77777777" w:rsidR="00ED6CB6" w:rsidRPr="00BA4651" w:rsidRDefault="00ED6CB6" w:rsidP="00ED6CB6">
            <w:pPr>
              <w:suppressAutoHyphens w:val="0"/>
              <w:spacing w:after="0"/>
              <w:jc w:val="center"/>
              <w:rPr>
                <w:rFonts w:ascii="Tahoma" w:hAnsi="Tahoma" w:cs="Tahoma"/>
                <w:b/>
                <w:sz w:val="20"/>
                <w:szCs w:val="20"/>
                <w:lang w:val="el-GR" w:eastAsia="en-US"/>
              </w:rPr>
            </w:pPr>
            <w:r w:rsidRPr="00BA4651">
              <w:rPr>
                <w:rFonts w:ascii="Tahoma" w:hAnsi="Tahoma" w:cs="Tahoma"/>
                <w:b/>
                <w:sz w:val="20"/>
                <w:szCs w:val="20"/>
                <w:lang w:val="el-GR" w:eastAsia="en-US"/>
              </w:rPr>
              <w:t>ΣΥΝΟΛΟ</w:t>
            </w:r>
          </w:p>
        </w:tc>
        <w:tc>
          <w:tcPr>
            <w:tcW w:w="413" w:type="pct"/>
            <w:vMerge/>
            <w:shd w:val="clear" w:color="auto" w:fill="E6E6E6"/>
            <w:vAlign w:val="center"/>
          </w:tcPr>
          <w:p w14:paraId="79D4774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Merge/>
            <w:shd w:val="clear" w:color="auto" w:fill="E6E6E6"/>
            <w:vAlign w:val="center"/>
          </w:tcPr>
          <w:p w14:paraId="66F0D6E7"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53F015F2" w14:textId="77777777" w:rsidTr="00CB2E62">
        <w:trPr>
          <w:trHeight w:val="1793"/>
        </w:trPr>
        <w:tc>
          <w:tcPr>
            <w:tcW w:w="402" w:type="pct"/>
            <w:vAlign w:val="center"/>
          </w:tcPr>
          <w:p w14:paraId="532519C4"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 xml:space="preserve">1. </w:t>
            </w:r>
          </w:p>
          <w:p w14:paraId="515A6292" w14:textId="77777777" w:rsidR="00ED6CB6" w:rsidRPr="00BA4651" w:rsidRDefault="00ED6CB6" w:rsidP="00ED6CB6">
            <w:pPr>
              <w:suppressAutoHyphens w:val="0"/>
              <w:spacing w:after="0"/>
              <w:jc w:val="left"/>
              <w:rPr>
                <w:rFonts w:ascii="Tahoma" w:hAnsi="Tahoma" w:cs="Tahoma"/>
                <w:b/>
                <w:sz w:val="20"/>
                <w:szCs w:val="20"/>
                <w:lang w:val="en-US" w:eastAsia="en-US"/>
              </w:rPr>
            </w:pPr>
          </w:p>
        </w:tc>
        <w:tc>
          <w:tcPr>
            <w:tcW w:w="1458" w:type="pct"/>
            <w:vAlign w:val="center"/>
          </w:tcPr>
          <w:p w14:paraId="13846A3C" w14:textId="77777777" w:rsidR="00ED6CB6" w:rsidRPr="00BA4651" w:rsidRDefault="00ED6CB6" w:rsidP="00ED6CB6">
            <w:pPr>
              <w:rPr>
                <w:rFonts w:ascii="Tahoma" w:hAnsi="Tahoma" w:cs="Tahoma"/>
                <w:b/>
                <w:spacing w:val="1"/>
                <w:sz w:val="18"/>
                <w:szCs w:val="18"/>
                <w:lang w:val="el-GR"/>
              </w:rPr>
            </w:pPr>
          </w:p>
          <w:p w14:paraId="59EC488D" w14:textId="77777777" w:rsidR="00ED6CB6" w:rsidRPr="00BA4651" w:rsidRDefault="00ED6CB6" w:rsidP="000917B9">
            <w:pPr>
              <w:jc w:val="left"/>
              <w:rPr>
                <w:rFonts w:ascii="Tahoma" w:hAnsi="Tahoma" w:cs="Tahoma"/>
                <w:sz w:val="16"/>
                <w:szCs w:val="16"/>
                <w:lang w:val="el-GR"/>
              </w:rPr>
            </w:pPr>
            <w:r w:rsidRPr="00BA4651">
              <w:rPr>
                <w:rFonts w:ascii="Tahoma" w:hAnsi="Tahoma" w:cs="Tahoma"/>
                <w:b/>
                <w:spacing w:val="1"/>
                <w:sz w:val="18"/>
                <w:szCs w:val="18"/>
                <w:lang w:val="el-GR"/>
              </w:rPr>
              <w:t xml:space="preserve">Συνολικό </w:t>
            </w:r>
            <w:r w:rsidRPr="00BA4651">
              <w:rPr>
                <w:rFonts w:ascii="Tahoma" w:hAnsi="Tahoma" w:cs="Tahoma"/>
                <w:b/>
                <w:sz w:val="18"/>
                <w:szCs w:val="18"/>
                <w:lang w:val="el-GR"/>
              </w:rPr>
              <w:t>ύψος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του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προϋπολογισμένου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ποσού</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που</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αφορά</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τις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πάσης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φύσεως</w:t>
            </w:r>
            <w:r w:rsidRPr="00BA4651">
              <w:rPr>
                <w:rFonts w:ascii="Tahoma" w:hAnsi="Tahoma" w:cs="Tahoma"/>
                <w:b/>
                <w:spacing w:val="1"/>
                <w:sz w:val="18"/>
                <w:szCs w:val="18"/>
                <w:lang w:val="el-GR"/>
              </w:rPr>
              <w:t xml:space="preserve"> </w:t>
            </w:r>
            <w:r w:rsidRPr="00BA4651">
              <w:rPr>
                <w:rFonts w:ascii="Tahoma" w:hAnsi="Tahoma" w:cs="Tahoma"/>
                <w:b/>
                <w:sz w:val="18"/>
                <w:szCs w:val="18"/>
                <w:lang w:val="el-GR"/>
              </w:rPr>
              <w:t>νόμιμες</w:t>
            </w:r>
            <w:r w:rsidR="00B4048F" w:rsidRPr="00BA4651">
              <w:rPr>
                <w:rFonts w:ascii="Tahoma" w:hAnsi="Tahoma" w:cs="Tahoma"/>
                <w:b/>
                <w:spacing w:val="1"/>
                <w:sz w:val="18"/>
                <w:szCs w:val="18"/>
                <w:lang w:val="el-GR"/>
              </w:rPr>
              <w:t xml:space="preserve"> </w:t>
            </w:r>
            <w:r w:rsidRPr="00BA4651">
              <w:rPr>
                <w:rFonts w:ascii="Tahoma" w:hAnsi="Tahoma" w:cs="Tahoma"/>
                <w:b/>
                <w:sz w:val="18"/>
                <w:szCs w:val="18"/>
                <w:lang w:val="el-GR"/>
              </w:rPr>
              <w:t>αποδοχές</w:t>
            </w:r>
            <w:r w:rsidRPr="00BA4651">
              <w:rPr>
                <w:rFonts w:ascii="Tahoma" w:hAnsi="Tahoma" w:cs="Tahoma"/>
                <w:b/>
                <w:spacing w:val="-2"/>
                <w:sz w:val="18"/>
                <w:szCs w:val="18"/>
                <w:lang w:val="el-GR"/>
              </w:rPr>
              <w:t xml:space="preserve"> </w:t>
            </w:r>
            <w:r w:rsidRPr="00BA4651">
              <w:rPr>
                <w:rFonts w:ascii="Tahoma" w:hAnsi="Tahoma" w:cs="Tahoma"/>
                <w:b/>
                <w:sz w:val="18"/>
                <w:szCs w:val="18"/>
                <w:lang w:val="el-GR"/>
              </w:rPr>
              <w:t>των</w:t>
            </w:r>
            <w:r w:rsidRPr="00BA4651">
              <w:rPr>
                <w:rFonts w:ascii="Tahoma" w:hAnsi="Tahoma" w:cs="Tahoma"/>
                <w:b/>
                <w:spacing w:val="-2"/>
                <w:sz w:val="18"/>
                <w:szCs w:val="18"/>
                <w:lang w:val="el-GR"/>
              </w:rPr>
              <w:t xml:space="preserve"> </w:t>
            </w:r>
            <w:r w:rsidRPr="00BA4651">
              <w:rPr>
                <w:rFonts w:ascii="Tahoma" w:hAnsi="Tahoma" w:cs="Tahoma"/>
                <w:b/>
                <w:sz w:val="18"/>
                <w:szCs w:val="18"/>
                <w:lang w:val="el-GR"/>
              </w:rPr>
              <w:t>εργαζομένων</w:t>
            </w:r>
          </w:p>
        </w:tc>
        <w:tc>
          <w:tcPr>
            <w:tcW w:w="877" w:type="pct"/>
            <w:vAlign w:val="center"/>
          </w:tcPr>
          <w:p w14:paraId="58A8315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477AF5C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333E58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08FA41A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03B50E3E"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3656AF2B" w14:textId="77777777" w:rsidTr="00CB2E62">
        <w:trPr>
          <w:trHeight w:val="284"/>
        </w:trPr>
        <w:tc>
          <w:tcPr>
            <w:tcW w:w="402" w:type="pct"/>
            <w:vAlign w:val="center"/>
          </w:tcPr>
          <w:p w14:paraId="3C86D24F"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1.1.</w:t>
            </w:r>
          </w:p>
        </w:tc>
        <w:tc>
          <w:tcPr>
            <w:tcW w:w="1458" w:type="pct"/>
            <w:vAlign w:val="center"/>
          </w:tcPr>
          <w:p w14:paraId="1B3F0209" w14:textId="77777777" w:rsidR="00ED6CB6" w:rsidRPr="00BA4651" w:rsidRDefault="00ED6CB6" w:rsidP="000558CC">
            <w:pPr>
              <w:rPr>
                <w:rFonts w:ascii="Tahoma" w:hAnsi="Tahoma" w:cs="Tahoma"/>
                <w:sz w:val="16"/>
                <w:szCs w:val="16"/>
                <w:lang w:val="el-GR"/>
              </w:rPr>
            </w:pPr>
            <w:r w:rsidRPr="00BA4651">
              <w:rPr>
                <w:rFonts w:ascii="Tahoma" w:hAnsi="Tahoma" w:cs="Tahoma"/>
                <w:sz w:val="16"/>
                <w:szCs w:val="16"/>
                <w:lang w:val="el-GR"/>
              </w:rPr>
              <w:t>Μικτές μηνιαίες αποδοχές απασχολούμενων με πλήρη απασχόληση</w:t>
            </w:r>
          </w:p>
        </w:tc>
        <w:tc>
          <w:tcPr>
            <w:tcW w:w="877" w:type="pct"/>
            <w:vAlign w:val="center"/>
          </w:tcPr>
          <w:p w14:paraId="5B3DC4D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6BB6824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3B1449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52A0804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72656167"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51921446" w14:textId="77777777" w:rsidTr="00CB2E62">
        <w:trPr>
          <w:trHeight w:val="284"/>
        </w:trPr>
        <w:tc>
          <w:tcPr>
            <w:tcW w:w="402" w:type="pct"/>
            <w:vAlign w:val="center"/>
          </w:tcPr>
          <w:p w14:paraId="368ADD1D"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1.2</w:t>
            </w:r>
          </w:p>
        </w:tc>
        <w:tc>
          <w:tcPr>
            <w:tcW w:w="1458" w:type="pct"/>
            <w:vAlign w:val="center"/>
          </w:tcPr>
          <w:p w14:paraId="085168DF" w14:textId="77777777" w:rsidR="00ED6CB6" w:rsidRPr="00BA4651" w:rsidRDefault="00ED6CB6" w:rsidP="000558CC">
            <w:pPr>
              <w:rPr>
                <w:rFonts w:ascii="Tahoma" w:hAnsi="Tahoma" w:cs="Tahoma"/>
                <w:sz w:val="16"/>
                <w:szCs w:val="16"/>
                <w:lang w:val="el-GR"/>
              </w:rPr>
            </w:pPr>
            <w:r w:rsidRPr="00BA4651">
              <w:rPr>
                <w:rFonts w:ascii="Tahoma" w:hAnsi="Tahoma" w:cs="Tahoma"/>
                <w:sz w:val="16"/>
                <w:szCs w:val="16"/>
                <w:lang w:val="el-GR"/>
              </w:rPr>
              <w:t xml:space="preserve">Μικτές μηνιαίες αποδοχές απασχολούμενων με μερική απασχόληση </w:t>
            </w:r>
          </w:p>
          <w:p w14:paraId="3630E37E" w14:textId="77777777" w:rsidR="00ED6CB6" w:rsidRPr="00BA4651" w:rsidRDefault="00ED6CB6" w:rsidP="000558CC">
            <w:pPr>
              <w:suppressAutoHyphens w:val="0"/>
              <w:spacing w:after="0"/>
              <w:rPr>
                <w:rFonts w:ascii="Tahoma" w:hAnsi="Tahoma" w:cs="Tahoma"/>
                <w:sz w:val="16"/>
                <w:szCs w:val="16"/>
                <w:lang w:val="el-GR"/>
              </w:rPr>
            </w:pPr>
          </w:p>
        </w:tc>
        <w:tc>
          <w:tcPr>
            <w:tcW w:w="877" w:type="pct"/>
            <w:vAlign w:val="center"/>
          </w:tcPr>
          <w:p w14:paraId="0C94204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29A6426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A4DDBE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47FB1EF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07E0AE79"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374591" w:rsidRPr="006E2FEC" w14:paraId="6258CC5B" w14:textId="77777777" w:rsidTr="00CB2E62">
        <w:trPr>
          <w:trHeight w:val="284"/>
        </w:trPr>
        <w:tc>
          <w:tcPr>
            <w:tcW w:w="402" w:type="pct"/>
            <w:vAlign w:val="center"/>
          </w:tcPr>
          <w:p w14:paraId="6C20A3BC" w14:textId="77777777" w:rsidR="00374591" w:rsidRPr="00BA4651" w:rsidRDefault="00374591"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1.3</w:t>
            </w:r>
          </w:p>
        </w:tc>
        <w:tc>
          <w:tcPr>
            <w:tcW w:w="1458" w:type="pct"/>
            <w:vAlign w:val="center"/>
          </w:tcPr>
          <w:p w14:paraId="3B364920" w14:textId="77777777" w:rsidR="00374591" w:rsidRPr="00BA4651" w:rsidRDefault="00374591" w:rsidP="000558CC">
            <w:pPr>
              <w:rPr>
                <w:rFonts w:ascii="Tahoma" w:hAnsi="Tahoma" w:cs="Tahoma"/>
                <w:sz w:val="16"/>
                <w:szCs w:val="16"/>
                <w:lang w:val="el-GR"/>
              </w:rPr>
            </w:pPr>
            <w:r w:rsidRPr="00BA4651">
              <w:rPr>
                <w:rFonts w:ascii="Tahoma" w:hAnsi="Tahoma" w:cs="Tahoma"/>
                <w:sz w:val="16"/>
                <w:szCs w:val="16"/>
                <w:lang w:val="el-GR"/>
              </w:rPr>
              <w:t>Μεικτές αποδοχές επιδόματος αδείας &amp; δώρων Πάσχα – Χριστουγέννων</w:t>
            </w:r>
          </w:p>
        </w:tc>
        <w:tc>
          <w:tcPr>
            <w:tcW w:w="877" w:type="pct"/>
            <w:vAlign w:val="center"/>
          </w:tcPr>
          <w:p w14:paraId="2CA024C5"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34" w:type="pct"/>
            <w:vAlign w:val="center"/>
          </w:tcPr>
          <w:p w14:paraId="16AF72BC"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547" w:type="pct"/>
            <w:vAlign w:val="center"/>
          </w:tcPr>
          <w:p w14:paraId="63D14F9D"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413" w:type="pct"/>
            <w:vAlign w:val="center"/>
          </w:tcPr>
          <w:p w14:paraId="6FE83883"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68" w:type="pct"/>
            <w:vAlign w:val="center"/>
          </w:tcPr>
          <w:p w14:paraId="3ACCEACF" w14:textId="77777777" w:rsidR="00374591" w:rsidRPr="00BA4651" w:rsidRDefault="00374591" w:rsidP="00ED6CB6">
            <w:pPr>
              <w:suppressAutoHyphens w:val="0"/>
              <w:spacing w:after="0"/>
              <w:jc w:val="center"/>
              <w:rPr>
                <w:rFonts w:ascii="Tahoma" w:hAnsi="Tahoma" w:cs="Tahoma"/>
                <w:sz w:val="20"/>
                <w:szCs w:val="20"/>
                <w:lang w:val="el-GR" w:eastAsia="en-US"/>
              </w:rPr>
            </w:pPr>
          </w:p>
        </w:tc>
      </w:tr>
      <w:tr w:rsidR="00374591" w:rsidRPr="006E2FEC" w14:paraId="7422FB83" w14:textId="77777777" w:rsidTr="00CB2E62">
        <w:trPr>
          <w:trHeight w:val="284"/>
        </w:trPr>
        <w:tc>
          <w:tcPr>
            <w:tcW w:w="402" w:type="pct"/>
            <w:vAlign w:val="center"/>
          </w:tcPr>
          <w:p w14:paraId="03A4B201" w14:textId="77777777" w:rsidR="00374591" w:rsidRPr="00BA4651" w:rsidRDefault="00374591"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1.4</w:t>
            </w:r>
          </w:p>
        </w:tc>
        <w:tc>
          <w:tcPr>
            <w:tcW w:w="1458" w:type="pct"/>
            <w:vAlign w:val="center"/>
          </w:tcPr>
          <w:p w14:paraId="604D75E7" w14:textId="77777777" w:rsidR="00374591" w:rsidRPr="00BA4651" w:rsidRDefault="00374591" w:rsidP="000558CC">
            <w:pPr>
              <w:rPr>
                <w:rFonts w:ascii="Tahoma" w:hAnsi="Tahoma" w:cs="Tahoma"/>
                <w:sz w:val="16"/>
                <w:szCs w:val="16"/>
                <w:lang w:val="el-GR"/>
              </w:rPr>
            </w:pPr>
            <w:r w:rsidRPr="00BA4651">
              <w:rPr>
                <w:rFonts w:ascii="Tahoma" w:hAnsi="Tahoma" w:cs="Tahoma"/>
                <w:sz w:val="16"/>
                <w:szCs w:val="16"/>
                <w:lang w:val="el-GR"/>
              </w:rPr>
              <w:t>Μεικτές αποδοχές αντικαταστατών εργαζομένων σε κανονική άδεια</w:t>
            </w:r>
          </w:p>
        </w:tc>
        <w:tc>
          <w:tcPr>
            <w:tcW w:w="877" w:type="pct"/>
            <w:vAlign w:val="center"/>
          </w:tcPr>
          <w:p w14:paraId="16B0F8D6"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34" w:type="pct"/>
            <w:vAlign w:val="center"/>
          </w:tcPr>
          <w:p w14:paraId="1E46DC05"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547" w:type="pct"/>
            <w:vAlign w:val="center"/>
          </w:tcPr>
          <w:p w14:paraId="1F738116"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413" w:type="pct"/>
            <w:vAlign w:val="center"/>
          </w:tcPr>
          <w:p w14:paraId="2D2BF798" w14:textId="77777777" w:rsidR="00374591" w:rsidRPr="00BA4651" w:rsidRDefault="00374591" w:rsidP="00ED6CB6">
            <w:pPr>
              <w:suppressAutoHyphens w:val="0"/>
              <w:spacing w:after="0"/>
              <w:jc w:val="center"/>
              <w:rPr>
                <w:rFonts w:ascii="Tahoma" w:hAnsi="Tahoma" w:cs="Tahoma"/>
                <w:sz w:val="20"/>
                <w:szCs w:val="20"/>
                <w:lang w:val="el-GR" w:eastAsia="en-US"/>
              </w:rPr>
            </w:pPr>
          </w:p>
        </w:tc>
        <w:tc>
          <w:tcPr>
            <w:tcW w:w="668" w:type="pct"/>
            <w:vAlign w:val="center"/>
          </w:tcPr>
          <w:p w14:paraId="0AC64A74" w14:textId="77777777" w:rsidR="00374591" w:rsidRPr="00BA4651" w:rsidRDefault="00374591" w:rsidP="00ED6CB6">
            <w:pPr>
              <w:suppressAutoHyphens w:val="0"/>
              <w:spacing w:after="0"/>
              <w:jc w:val="center"/>
              <w:rPr>
                <w:rFonts w:ascii="Tahoma" w:hAnsi="Tahoma" w:cs="Tahoma"/>
                <w:sz w:val="20"/>
                <w:szCs w:val="20"/>
                <w:lang w:val="el-GR" w:eastAsia="en-US"/>
              </w:rPr>
            </w:pPr>
          </w:p>
        </w:tc>
      </w:tr>
      <w:tr w:rsidR="00ED6CB6" w:rsidRPr="006E2FEC" w14:paraId="62523F7E" w14:textId="77777777" w:rsidTr="00CB2E62">
        <w:trPr>
          <w:trHeight w:val="1517"/>
        </w:trPr>
        <w:tc>
          <w:tcPr>
            <w:tcW w:w="402" w:type="pct"/>
            <w:vAlign w:val="center"/>
          </w:tcPr>
          <w:p w14:paraId="7D17B358"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w:t>
            </w:r>
          </w:p>
        </w:tc>
        <w:tc>
          <w:tcPr>
            <w:tcW w:w="1458" w:type="pct"/>
            <w:vAlign w:val="center"/>
          </w:tcPr>
          <w:p w14:paraId="11482065" w14:textId="77777777" w:rsidR="00ED6CB6" w:rsidRPr="00BA4651" w:rsidRDefault="00ED6CB6" w:rsidP="004D1ECE">
            <w:pPr>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Συνολικό ύψος  των ασφαλιστικών εργοδοτικών εισφορών με βάση τα προϋπολογισθέντα ποσά  </w:t>
            </w:r>
          </w:p>
        </w:tc>
        <w:tc>
          <w:tcPr>
            <w:tcW w:w="877" w:type="pct"/>
            <w:vAlign w:val="center"/>
          </w:tcPr>
          <w:p w14:paraId="170F8C0D" w14:textId="77777777" w:rsidR="00ED6CB6" w:rsidRPr="00BA4651" w:rsidRDefault="00ED6CB6" w:rsidP="00B4048F">
            <w:pPr>
              <w:suppressAutoHyphens w:val="0"/>
              <w:spacing w:after="0"/>
              <w:rPr>
                <w:rFonts w:ascii="Tahoma" w:hAnsi="Tahoma" w:cs="Tahoma"/>
                <w:sz w:val="20"/>
                <w:szCs w:val="20"/>
                <w:lang w:val="el-GR" w:eastAsia="en-US"/>
              </w:rPr>
            </w:pPr>
          </w:p>
        </w:tc>
        <w:tc>
          <w:tcPr>
            <w:tcW w:w="634" w:type="pct"/>
            <w:vAlign w:val="center"/>
          </w:tcPr>
          <w:p w14:paraId="4A7C7B8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249BDBB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0A489DA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ED4BC8D"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37A84BE8" w14:textId="77777777" w:rsidTr="00CB2E62">
        <w:trPr>
          <w:trHeight w:val="475"/>
        </w:trPr>
        <w:tc>
          <w:tcPr>
            <w:tcW w:w="402" w:type="pct"/>
            <w:vAlign w:val="center"/>
          </w:tcPr>
          <w:p w14:paraId="085AAF8D"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2.1</w:t>
            </w:r>
          </w:p>
        </w:tc>
        <w:tc>
          <w:tcPr>
            <w:tcW w:w="1458" w:type="pct"/>
            <w:vAlign w:val="center"/>
          </w:tcPr>
          <w:p w14:paraId="1A0D617B" w14:textId="77777777" w:rsidR="00ED6CB6" w:rsidRPr="00BA4651" w:rsidRDefault="00ED6CB6" w:rsidP="00374591">
            <w:pPr>
              <w:rPr>
                <w:rFonts w:ascii="Tahoma" w:hAnsi="Tahoma" w:cs="Tahoma"/>
                <w:sz w:val="16"/>
                <w:szCs w:val="16"/>
                <w:lang w:val="el-GR"/>
              </w:rPr>
            </w:pPr>
            <w:r w:rsidRPr="00BA4651">
              <w:rPr>
                <w:rFonts w:ascii="Tahoma" w:hAnsi="Tahoma" w:cs="Tahoma"/>
                <w:sz w:val="16"/>
                <w:szCs w:val="16"/>
                <w:lang w:val="el-GR"/>
              </w:rPr>
              <w:t>Εισφορές Εργοδότη ΕΦΚΑ</w:t>
            </w:r>
          </w:p>
        </w:tc>
        <w:tc>
          <w:tcPr>
            <w:tcW w:w="877" w:type="pct"/>
            <w:vAlign w:val="center"/>
          </w:tcPr>
          <w:p w14:paraId="0E617A7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4CA2CA7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1C3F194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3BB9293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96EB87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314D8047" w14:textId="77777777" w:rsidTr="00CB2E62">
        <w:trPr>
          <w:trHeight w:val="922"/>
        </w:trPr>
        <w:tc>
          <w:tcPr>
            <w:tcW w:w="402" w:type="pct"/>
            <w:vAlign w:val="center"/>
          </w:tcPr>
          <w:p w14:paraId="4E74DB79"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2.2</w:t>
            </w:r>
          </w:p>
          <w:p w14:paraId="741482C7" w14:textId="77777777" w:rsidR="00ED6CB6" w:rsidRPr="00BA4651" w:rsidRDefault="00ED6CB6" w:rsidP="00ED6CB6">
            <w:pPr>
              <w:suppressAutoHyphens w:val="0"/>
              <w:spacing w:after="0"/>
              <w:jc w:val="left"/>
              <w:rPr>
                <w:rFonts w:ascii="Tahoma" w:hAnsi="Tahoma" w:cs="Tahoma"/>
                <w:b/>
                <w:sz w:val="20"/>
                <w:szCs w:val="20"/>
                <w:lang w:val="el-GR" w:eastAsia="en-US"/>
              </w:rPr>
            </w:pPr>
          </w:p>
        </w:tc>
        <w:tc>
          <w:tcPr>
            <w:tcW w:w="1458" w:type="pct"/>
          </w:tcPr>
          <w:p w14:paraId="51E9F39E" w14:textId="77777777" w:rsidR="00ED6CB6" w:rsidRPr="00BA4651" w:rsidRDefault="00374591" w:rsidP="000558CC">
            <w:pPr>
              <w:rPr>
                <w:rFonts w:ascii="Tahoma" w:hAnsi="Tahoma" w:cs="Tahoma"/>
                <w:sz w:val="16"/>
                <w:szCs w:val="16"/>
                <w:lang w:val="el-GR"/>
              </w:rPr>
            </w:pPr>
            <w:r w:rsidRPr="00BA4651">
              <w:rPr>
                <w:rFonts w:ascii="Tahoma" w:hAnsi="Tahoma" w:cs="Tahoma"/>
                <w:sz w:val="16"/>
                <w:szCs w:val="16"/>
                <w:lang w:val="el-GR"/>
              </w:rPr>
              <w:t>Εργοδοτικές εισφορές</w:t>
            </w:r>
            <w:r w:rsidR="00ED6CB6" w:rsidRPr="00BA4651">
              <w:rPr>
                <w:rFonts w:ascii="Tahoma" w:hAnsi="Tahoma" w:cs="Tahoma"/>
                <w:sz w:val="16"/>
                <w:szCs w:val="16"/>
                <w:lang w:val="el-GR"/>
              </w:rPr>
              <w:t xml:space="preserve"> επιδόματος αδείας &amp; δώρων Πάσχα – Χριστουγέννων </w:t>
            </w:r>
          </w:p>
        </w:tc>
        <w:tc>
          <w:tcPr>
            <w:tcW w:w="877" w:type="pct"/>
            <w:vAlign w:val="center"/>
          </w:tcPr>
          <w:p w14:paraId="1733E0D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3C44ABC2"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317E18A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4D849D1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738ADD02"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6957D016" w14:textId="77777777" w:rsidTr="00CB2E62">
        <w:trPr>
          <w:trHeight w:val="990"/>
        </w:trPr>
        <w:tc>
          <w:tcPr>
            <w:tcW w:w="402" w:type="pct"/>
            <w:vAlign w:val="center"/>
          </w:tcPr>
          <w:p w14:paraId="053EE2A9"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2.3</w:t>
            </w:r>
          </w:p>
          <w:p w14:paraId="588A3014" w14:textId="77777777" w:rsidR="00ED6CB6" w:rsidRPr="00BA4651" w:rsidRDefault="00ED6CB6" w:rsidP="00ED6CB6">
            <w:pPr>
              <w:suppressAutoHyphens w:val="0"/>
              <w:spacing w:after="0"/>
              <w:jc w:val="left"/>
              <w:rPr>
                <w:rFonts w:ascii="Tahoma" w:hAnsi="Tahoma" w:cs="Tahoma"/>
                <w:b/>
                <w:sz w:val="20"/>
                <w:szCs w:val="20"/>
                <w:lang w:val="el-GR" w:eastAsia="en-US"/>
              </w:rPr>
            </w:pPr>
          </w:p>
        </w:tc>
        <w:tc>
          <w:tcPr>
            <w:tcW w:w="1458" w:type="pct"/>
            <w:vAlign w:val="center"/>
          </w:tcPr>
          <w:p w14:paraId="4863626E" w14:textId="77777777" w:rsidR="00ED6CB6" w:rsidRPr="00BA4651" w:rsidRDefault="00374591" w:rsidP="000558CC">
            <w:pPr>
              <w:rPr>
                <w:rFonts w:ascii="Tahoma" w:hAnsi="Tahoma" w:cs="Tahoma"/>
                <w:sz w:val="16"/>
                <w:szCs w:val="16"/>
                <w:lang w:val="el-GR"/>
              </w:rPr>
            </w:pPr>
            <w:r w:rsidRPr="00BA4651">
              <w:rPr>
                <w:rFonts w:ascii="Tahoma" w:hAnsi="Tahoma" w:cs="Tahoma"/>
                <w:sz w:val="16"/>
                <w:szCs w:val="16"/>
                <w:lang w:val="el-GR"/>
              </w:rPr>
              <w:t xml:space="preserve">Εργοδοτικές εισφορές </w:t>
            </w:r>
            <w:r w:rsidR="00ED6CB6" w:rsidRPr="00BA4651">
              <w:rPr>
                <w:rFonts w:ascii="Tahoma" w:hAnsi="Tahoma" w:cs="Tahoma"/>
                <w:sz w:val="16"/>
                <w:szCs w:val="16"/>
                <w:lang w:val="el-GR"/>
              </w:rPr>
              <w:t>αντικαταστατών εργαζομένων σε κανονική άδεια</w:t>
            </w:r>
          </w:p>
        </w:tc>
        <w:tc>
          <w:tcPr>
            <w:tcW w:w="877" w:type="pct"/>
            <w:vAlign w:val="center"/>
          </w:tcPr>
          <w:p w14:paraId="27C3F6C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23DEB11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313DA5A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2509357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D54CD60"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B4048F" w:rsidRPr="006E2FEC" w14:paraId="4FF11A59" w14:textId="77777777" w:rsidTr="00CB2E62">
        <w:trPr>
          <w:trHeight w:val="976"/>
        </w:trPr>
        <w:tc>
          <w:tcPr>
            <w:tcW w:w="402" w:type="pct"/>
            <w:vAlign w:val="center"/>
          </w:tcPr>
          <w:p w14:paraId="68D6D1B4" w14:textId="77777777" w:rsidR="00B4048F" w:rsidRPr="00BA4651" w:rsidRDefault="00374591" w:rsidP="00374591">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2.4</w:t>
            </w:r>
          </w:p>
        </w:tc>
        <w:tc>
          <w:tcPr>
            <w:tcW w:w="1458" w:type="pct"/>
            <w:vAlign w:val="center"/>
          </w:tcPr>
          <w:p w14:paraId="1437CDF2" w14:textId="77777777" w:rsidR="00B4048F" w:rsidRPr="00BA4651" w:rsidRDefault="00B4048F" w:rsidP="000558CC">
            <w:pPr>
              <w:rPr>
                <w:rFonts w:ascii="Tahoma" w:hAnsi="Tahoma" w:cs="Tahoma"/>
                <w:sz w:val="16"/>
                <w:szCs w:val="16"/>
                <w:lang w:val="el-GR"/>
              </w:rPr>
            </w:pPr>
            <w:r w:rsidRPr="00BA4651">
              <w:rPr>
                <w:rFonts w:ascii="Tahoma" w:hAnsi="Tahoma" w:cs="Tahoma"/>
                <w:sz w:val="16"/>
                <w:szCs w:val="16"/>
                <w:lang w:val="el-GR"/>
              </w:rPr>
              <w:t>Εργοδοτική εισφορά για τον  Ειδικό Λογαριασμό Παιδικών Κατασκηνώσεων (ΕΛΠΚ)</w:t>
            </w:r>
          </w:p>
        </w:tc>
        <w:tc>
          <w:tcPr>
            <w:tcW w:w="877" w:type="pct"/>
            <w:vAlign w:val="center"/>
          </w:tcPr>
          <w:p w14:paraId="3BE47170"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634" w:type="pct"/>
            <w:vAlign w:val="center"/>
          </w:tcPr>
          <w:p w14:paraId="45E0BC30"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547" w:type="pct"/>
            <w:vAlign w:val="center"/>
          </w:tcPr>
          <w:p w14:paraId="59A069DC"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413" w:type="pct"/>
            <w:vAlign w:val="center"/>
          </w:tcPr>
          <w:p w14:paraId="7A09F064" w14:textId="77777777" w:rsidR="00B4048F" w:rsidRPr="00BA4651" w:rsidRDefault="00B4048F" w:rsidP="00ED6CB6">
            <w:pPr>
              <w:suppressAutoHyphens w:val="0"/>
              <w:spacing w:after="0"/>
              <w:jc w:val="center"/>
              <w:rPr>
                <w:rFonts w:ascii="Tahoma" w:hAnsi="Tahoma" w:cs="Tahoma"/>
                <w:sz w:val="20"/>
                <w:szCs w:val="20"/>
                <w:lang w:val="el-GR" w:eastAsia="en-US"/>
              </w:rPr>
            </w:pPr>
          </w:p>
        </w:tc>
        <w:tc>
          <w:tcPr>
            <w:tcW w:w="668" w:type="pct"/>
            <w:vAlign w:val="center"/>
          </w:tcPr>
          <w:p w14:paraId="6A581381" w14:textId="77777777" w:rsidR="00B4048F" w:rsidRPr="00BA4651" w:rsidRDefault="00B4048F" w:rsidP="00ED6CB6">
            <w:pPr>
              <w:suppressAutoHyphens w:val="0"/>
              <w:spacing w:after="0"/>
              <w:jc w:val="center"/>
              <w:rPr>
                <w:rFonts w:ascii="Tahoma" w:hAnsi="Tahoma" w:cs="Tahoma"/>
                <w:sz w:val="20"/>
                <w:szCs w:val="20"/>
                <w:lang w:val="el-GR" w:eastAsia="en-US"/>
              </w:rPr>
            </w:pPr>
          </w:p>
        </w:tc>
      </w:tr>
      <w:tr w:rsidR="00ED6CB6" w:rsidRPr="006E2FEC" w14:paraId="7A9BF7CD" w14:textId="77777777" w:rsidTr="00CB2E62">
        <w:trPr>
          <w:trHeight w:val="651"/>
        </w:trPr>
        <w:tc>
          <w:tcPr>
            <w:tcW w:w="402" w:type="pct"/>
            <w:vAlign w:val="center"/>
          </w:tcPr>
          <w:p w14:paraId="6F8CA40B" w14:textId="77777777" w:rsidR="00ED6CB6" w:rsidRPr="00BA4651" w:rsidRDefault="00ED6CB6"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lastRenderedPageBreak/>
              <w:t>3.</w:t>
            </w:r>
          </w:p>
        </w:tc>
        <w:tc>
          <w:tcPr>
            <w:tcW w:w="1458" w:type="pct"/>
            <w:vAlign w:val="center"/>
          </w:tcPr>
          <w:p w14:paraId="017E206D" w14:textId="77777777" w:rsidR="00ED6CB6" w:rsidRPr="00BA4651" w:rsidRDefault="00ED6CB6" w:rsidP="00ED6CB6">
            <w:pPr>
              <w:suppressAutoHyphens w:val="0"/>
              <w:spacing w:after="0"/>
              <w:jc w:val="left"/>
              <w:rPr>
                <w:rFonts w:ascii="Tahoma" w:hAnsi="Tahoma" w:cs="Tahoma"/>
                <w:sz w:val="18"/>
                <w:szCs w:val="18"/>
                <w:lang w:val="el-GR"/>
              </w:rPr>
            </w:pPr>
            <w:r w:rsidRPr="00BA4651">
              <w:rPr>
                <w:rFonts w:ascii="Tahoma" w:hAnsi="Tahoma" w:cs="Tahoma"/>
                <w:b/>
                <w:spacing w:val="1"/>
                <w:sz w:val="18"/>
                <w:szCs w:val="18"/>
                <w:lang w:val="el-GR"/>
              </w:rPr>
              <w:t>Διοικητικό κόστος παροχής των  υπηρεσιών</w:t>
            </w:r>
          </w:p>
        </w:tc>
        <w:tc>
          <w:tcPr>
            <w:tcW w:w="877" w:type="pct"/>
            <w:vAlign w:val="center"/>
          </w:tcPr>
          <w:p w14:paraId="5EAEB4C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6F597B6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56DFE63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668F0CF7"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8F142CA"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4349FDC1" w14:textId="77777777" w:rsidTr="00CB2E62">
        <w:trPr>
          <w:trHeight w:val="717"/>
        </w:trPr>
        <w:tc>
          <w:tcPr>
            <w:tcW w:w="402" w:type="pct"/>
            <w:vAlign w:val="center"/>
          </w:tcPr>
          <w:p w14:paraId="4C7E6B0F"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4.</w:t>
            </w:r>
          </w:p>
        </w:tc>
        <w:tc>
          <w:tcPr>
            <w:tcW w:w="1458" w:type="pct"/>
            <w:vAlign w:val="center"/>
          </w:tcPr>
          <w:p w14:paraId="28DDF465" w14:textId="77777777" w:rsidR="00ED6CB6" w:rsidRPr="00BA4651" w:rsidRDefault="00ED6CB6" w:rsidP="00ED6CB6">
            <w:pPr>
              <w:suppressAutoHyphens w:val="0"/>
              <w:spacing w:after="0"/>
              <w:jc w:val="left"/>
              <w:rPr>
                <w:rFonts w:ascii="Tahoma" w:hAnsi="Tahoma" w:cs="Tahoma"/>
                <w:b/>
                <w:spacing w:val="1"/>
                <w:sz w:val="18"/>
                <w:szCs w:val="18"/>
                <w:lang w:val="el-GR"/>
              </w:rPr>
            </w:pPr>
          </w:p>
          <w:p w14:paraId="65F58747"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Αναλώσιμα</w:t>
            </w:r>
          </w:p>
          <w:p w14:paraId="17539EAA"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 </w:t>
            </w:r>
          </w:p>
        </w:tc>
        <w:tc>
          <w:tcPr>
            <w:tcW w:w="877" w:type="pct"/>
            <w:vAlign w:val="center"/>
          </w:tcPr>
          <w:p w14:paraId="7DFA9A8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120609E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0CB7927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797A3F4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1DBAB5D"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31C513E9" w14:textId="77777777" w:rsidTr="00CB2E62">
        <w:trPr>
          <w:trHeight w:val="691"/>
        </w:trPr>
        <w:tc>
          <w:tcPr>
            <w:tcW w:w="402" w:type="pct"/>
            <w:vAlign w:val="center"/>
          </w:tcPr>
          <w:p w14:paraId="0898AF55"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5.</w:t>
            </w:r>
          </w:p>
        </w:tc>
        <w:tc>
          <w:tcPr>
            <w:tcW w:w="1458" w:type="pct"/>
            <w:vAlign w:val="center"/>
          </w:tcPr>
          <w:p w14:paraId="648AF7AA" w14:textId="77777777" w:rsidR="00ED6CB6" w:rsidRPr="00BA4651" w:rsidRDefault="00ED6CB6" w:rsidP="00ED6CB6">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Εργολαβικό κέρδος</w:t>
            </w:r>
          </w:p>
        </w:tc>
        <w:tc>
          <w:tcPr>
            <w:tcW w:w="877" w:type="pct"/>
            <w:vAlign w:val="center"/>
          </w:tcPr>
          <w:p w14:paraId="424C1FE8"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D70D76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D0384B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3B086B6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D0E1EE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BA4651" w14:paraId="488803D8" w14:textId="77777777" w:rsidTr="00CB2E62">
        <w:trPr>
          <w:trHeight w:val="701"/>
        </w:trPr>
        <w:tc>
          <w:tcPr>
            <w:tcW w:w="402" w:type="pct"/>
            <w:vAlign w:val="center"/>
          </w:tcPr>
          <w:p w14:paraId="709992C1"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w:t>
            </w:r>
          </w:p>
        </w:tc>
        <w:tc>
          <w:tcPr>
            <w:tcW w:w="1458" w:type="pct"/>
            <w:vAlign w:val="center"/>
          </w:tcPr>
          <w:p w14:paraId="4E9FF065" w14:textId="77777777" w:rsidR="00ED6CB6" w:rsidRPr="00BA4651" w:rsidRDefault="00B352F5" w:rsidP="00ED6CB6">
            <w:pPr>
              <w:suppressAutoHyphens w:val="0"/>
              <w:spacing w:after="0"/>
              <w:jc w:val="left"/>
              <w:rPr>
                <w:rFonts w:ascii="Tahoma" w:hAnsi="Tahoma" w:cs="Tahoma"/>
                <w:sz w:val="18"/>
                <w:szCs w:val="18"/>
                <w:lang w:val="el-GR"/>
              </w:rPr>
            </w:pPr>
            <w:r w:rsidRPr="00BA4651">
              <w:rPr>
                <w:rFonts w:ascii="Tahoma" w:hAnsi="Tahoma" w:cs="Tahoma"/>
                <w:b/>
                <w:spacing w:val="1"/>
                <w:sz w:val="18"/>
                <w:szCs w:val="18"/>
                <w:lang w:val="el-GR"/>
              </w:rPr>
              <w:t>Νόμιμες υπέρ Δημοσίου κρατήσεις</w:t>
            </w:r>
          </w:p>
        </w:tc>
        <w:tc>
          <w:tcPr>
            <w:tcW w:w="877" w:type="pct"/>
            <w:vAlign w:val="center"/>
          </w:tcPr>
          <w:p w14:paraId="68D63D5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DFB121B"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23F2932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2C0487C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44D8B441"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ED6CB6" w:rsidRPr="006E2FEC" w14:paraId="443F2584" w14:textId="77777777" w:rsidTr="00CB2E62">
        <w:trPr>
          <w:trHeight w:val="284"/>
        </w:trPr>
        <w:tc>
          <w:tcPr>
            <w:tcW w:w="402" w:type="pct"/>
            <w:vAlign w:val="center"/>
          </w:tcPr>
          <w:p w14:paraId="25085454"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w:t>
            </w:r>
          </w:p>
        </w:tc>
        <w:tc>
          <w:tcPr>
            <w:tcW w:w="1458" w:type="pct"/>
            <w:vAlign w:val="center"/>
          </w:tcPr>
          <w:p w14:paraId="4B97F2B5" w14:textId="77777777" w:rsidR="00ED6CB6" w:rsidRPr="00BA4651" w:rsidRDefault="00CB2E62" w:rsidP="00CB2E62">
            <w:pPr>
              <w:rPr>
                <w:rFonts w:ascii="Tahoma" w:hAnsi="Tahoma" w:cs="Tahoma"/>
                <w:sz w:val="18"/>
                <w:szCs w:val="18"/>
                <w:lang w:val="el-GR"/>
              </w:rPr>
            </w:pPr>
            <w:r w:rsidRPr="00BA4651">
              <w:rPr>
                <w:rFonts w:ascii="Tahoma" w:hAnsi="Tahoma" w:cs="Tahoma"/>
                <w:sz w:val="16"/>
                <w:szCs w:val="16"/>
                <w:lang w:val="el-GR"/>
              </w:rPr>
              <w:t xml:space="preserve">Κράτηση Ενιαίας Ανεξάρτητης Αρχής Δημοσίων Συμβάσεων </w:t>
            </w:r>
          </w:p>
        </w:tc>
        <w:tc>
          <w:tcPr>
            <w:tcW w:w="877" w:type="pct"/>
            <w:vAlign w:val="center"/>
          </w:tcPr>
          <w:p w14:paraId="1F46DB94"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7C627DB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697E34EA"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29C0E806"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6892010C"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CB2E62" w:rsidRPr="00BA4651" w14:paraId="644FCEC6" w14:textId="77777777" w:rsidTr="00CB2E62">
        <w:trPr>
          <w:trHeight w:val="284"/>
        </w:trPr>
        <w:tc>
          <w:tcPr>
            <w:tcW w:w="402" w:type="pct"/>
            <w:vAlign w:val="center"/>
          </w:tcPr>
          <w:p w14:paraId="458F11F8"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6.1.1.</w:t>
            </w:r>
          </w:p>
        </w:tc>
        <w:tc>
          <w:tcPr>
            <w:tcW w:w="1458" w:type="pct"/>
            <w:vAlign w:val="center"/>
          </w:tcPr>
          <w:p w14:paraId="1CB128D8"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0,07% υπέρ της ΕΑΑΔΗΣΥ</w:t>
            </w:r>
          </w:p>
        </w:tc>
        <w:tc>
          <w:tcPr>
            <w:tcW w:w="877" w:type="pct"/>
            <w:vAlign w:val="center"/>
          </w:tcPr>
          <w:p w14:paraId="5378A076"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55B0BF55"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78A9125E"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413" w:type="pct"/>
            <w:vAlign w:val="center"/>
          </w:tcPr>
          <w:p w14:paraId="09328EF9"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73A38C71"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CB2E62" w:rsidRPr="00BA4651" w14:paraId="5DC56489" w14:textId="77777777" w:rsidTr="00CB2E62">
        <w:trPr>
          <w:trHeight w:val="284"/>
        </w:trPr>
        <w:tc>
          <w:tcPr>
            <w:tcW w:w="402" w:type="pct"/>
            <w:vAlign w:val="center"/>
          </w:tcPr>
          <w:p w14:paraId="64BC685B"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6.1.2</w:t>
            </w:r>
            <w:r w:rsidR="0036777D" w:rsidRPr="00BA4651">
              <w:rPr>
                <w:rFonts w:ascii="Tahoma" w:hAnsi="Tahoma" w:cs="Tahoma"/>
                <w:b/>
                <w:sz w:val="20"/>
                <w:szCs w:val="20"/>
                <w:lang w:val="el-GR" w:eastAsia="en-US"/>
              </w:rPr>
              <w:t>.</w:t>
            </w:r>
          </w:p>
        </w:tc>
        <w:tc>
          <w:tcPr>
            <w:tcW w:w="1458" w:type="pct"/>
            <w:vAlign w:val="center"/>
          </w:tcPr>
          <w:p w14:paraId="2AFC5083"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 xml:space="preserve">Χαρτόσημο 3% επί της κράτησης </w:t>
            </w:r>
          </w:p>
        </w:tc>
        <w:tc>
          <w:tcPr>
            <w:tcW w:w="877" w:type="pct"/>
            <w:vAlign w:val="center"/>
          </w:tcPr>
          <w:p w14:paraId="2CA9892F"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7F009082"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53B4D385"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413" w:type="pct"/>
            <w:vAlign w:val="center"/>
          </w:tcPr>
          <w:p w14:paraId="5B237EBD"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7BC2084D"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CB2E62" w:rsidRPr="00BA4651" w14:paraId="1EEEA4A9" w14:textId="77777777" w:rsidTr="00CB2E62">
        <w:trPr>
          <w:trHeight w:val="284"/>
        </w:trPr>
        <w:tc>
          <w:tcPr>
            <w:tcW w:w="402" w:type="pct"/>
            <w:vAlign w:val="center"/>
          </w:tcPr>
          <w:p w14:paraId="78AED1A1" w14:textId="77777777" w:rsidR="00CB2E62" w:rsidRPr="00BA4651" w:rsidRDefault="00CB2E62"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6.1.3</w:t>
            </w:r>
            <w:r w:rsidR="0036777D" w:rsidRPr="00BA4651">
              <w:rPr>
                <w:rFonts w:ascii="Tahoma" w:hAnsi="Tahoma" w:cs="Tahoma"/>
                <w:b/>
                <w:sz w:val="20"/>
                <w:szCs w:val="20"/>
                <w:lang w:val="el-GR" w:eastAsia="en-US"/>
              </w:rPr>
              <w:t>.</w:t>
            </w:r>
          </w:p>
        </w:tc>
        <w:tc>
          <w:tcPr>
            <w:tcW w:w="1458" w:type="pct"/>
            <w:vAlign w:val="center"/>
          </w:tcPr>
          <w:p w14:paraId="65AD02F9"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39580378"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34" w:type="pct"/>
            <w:vAlign w:val="center"/>
          </w:tcPr>
          <w:p w14:paraId="0089D37C"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547" w:type="pct"/>
            <w:vAlign w:val="center"/>
          </w:tcPr>
          <w:p w14:paraId="4282FB10"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413" w:type="pct"/>
            <w:vAlign w:val="center"/>
          </w:tcPr>
          <w:p w14:paraId="35E66570" w14:textId="77777777" w:rsidR="00CB2E62" w:rsidRPr="00BA4651" w:rsidRDefault="00CB2E62" w:rsidP="00ED6CB6">
            <w:pPr>
              <w:suppressAutoHyphens w:val="0"/>
              <w:spacing w:after="0"/>
              <w:jc w:val="center"/>
              <w:rPr>
                <w:rFonts w:ascii="Tahoma" w:hAnsi="Tahoma" w:cs="Tahoma"/>
                <w:sz w:val="20"/>
                <w:szCs w:val="20"/>
                <w:lang w:val="el-GR" w:eastAsia="en-US"/>
              </w:rPr>
            </w:pPr>
          </w:p>
        </w:tc>
        <w:tc>
          <w:tcPr>
            <w:tcW w:w="668" w:type="pct"/>
            <w:vAlign w:val="center"/>
          </w:tcPr>
          <w:p w14:paraId="62CE49B6" w14:textId="77777777" w:rsidR="00CB2E62" w:rsidRPr="00BA4651" w:rsidRDefault="00CB2E62" w:rsidP="00ED6CB6">
            <w:pPr>
              <w:suppressAutoHyphens w:val="0"/>
              <w:spacing w:after="0"/>
              <w:jc w:val="center"/>
              <w:rPr>
                <w:rFonts w:ascii="Tahoma" w:hAnsi="Tahoma" w:cs="Tahoma"/>
                <w:sz w:val="20"/>
                <w:szCs w:val="20"/>
                <w:lang w:val="el-GR" w:eastAsia="en-US"/>
              </w:rPr>
            </w:pPr>
          </w:p>
        </w:tc>
      </w:tr>
      <w:tr w:rsidR="00ED6CB6" w:rsidRPr="006E2FEC" w14:paraId="600B832F" w14:textId="77777777" w:rsidTr="00CB2E62">
        <w:trPr>
          <w:trHeight w:val="284"/>
        </w:trPr>
        <w:tc>
          <w:tcPr>
            <w:tcW w:w="402" w:type="pct"/>
            <w:vAlign w:val="center"/>
          </w:tcPr>
          <w:p w14:paraId="442F9D31" w14:textId="77777777" w:rsidR="00ED6CB6" w:rsidRPr="00BA4651" w:rsidRDefault="00B352F5" w:rsidP="00ED6CB6">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w:t>
            </w:r>
          </w:p>
        </w:tc>
        <w:tc>
          <w:tcPr>
            <w:tcW w:w="1458" w:type="pct"/>
            <w:vAlign w:val="center"/>
          </w:tcPr>
          <w:p w14:paraId="71AE4AAC" w14:textId="77777777" w:rsidR="00ED6CB6" w:rsidRPr="00BA4651" w:rsidRDefault="00B352F5" w:rsidP="00CB2E62">
            <w:pPr>
              <w:rPr>
                <w:rFonts w:ascii="Tahoma" w:hAnsi="Tahoma" w:cs="Tahoma"/>
                <w:sz w:val="16"/>
                <w:szCs w:val="16"/>
                <w:lang w:val="el-GR"/>
              </w:rPr>
            </w:pPr>
            <w:r w:rsidRPr="00BA4651">
              <w:rPr>
                <w:rFonts w:ascii="Tahoma" w:hAnsi="Tahoma" w:cs="Tahoma"/>
                <w:sz w:val="16"/>
                <w:szCs w:val="16"/>
                <w:lang w:val="el-GR"/>
              </w:rPr>
              <w:t xml:space="preserve">Κράτηση </w:t>
            </w:r>
            <w:r w:rsidR="00CB2E62" w:rsidRPr="00BA4651">
              <w:rPr>
                <w:rFonts w:ascii="Tahoma" w:hAnsi="Tahoma" w:cs="Tahoma"/>
                <w:sz w:val="16"/>
                <w:szCs w:val="16"/>
                <w:lang w:val="el-GR"/>
              </w:rPr>
              <w:t>Αρχής Εξέτασης Προδικαστικών Προσφυγών</w:t>
            </w:r>
          </w:p>
        </w:tc>
        <w:tc>
          <w:tcPr>
            <w:tcW w:w="877" w:type="pct"/>
            <w:vAlign w:val="center"/>
          </w:tcPr>
          <w:p w14:paraId="46739B93"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vAlign w:val="center"/>
          </w:tcPr>
          <w:p w14:paraId="5C24303D"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vAlign w:val="center"/>
          </w:tcPr>
          <w:p w14:paraId="735B8C3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vAlign w:val="center"/>
          </w:tcPr>
          <w:p w14:paraId="1A1E338E"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vAlign w:val="center"/>
          </w:tcPr>
          <w:p w14:paraId="13AC9CE4" w14:textId="77777777" w:rsidR="00ED6CB6" w:rsidRPr="00BA4651" w:rsidRDefault="00ED6CB6" w:rsidP="00ED6CB6">
            <w:pPr>
              <w:suppressAutoHyphens w:val="0"/>
              <w:spacing w:after="0"/>
              <w:jc w:val="center"/>
              <w:rPr>
                <w:rFonts w:ascii="Tahoma" w:hAnsi="Tahoma" w:cs="Tahoma"/>
                <w:sz w:val="20"/>
                <w:szCs w:val="20"/>
                <w:lang w:val="el-GR" w:eastAsia="en-US"/>
              </w:rPr>
            </w:pPr>
          </w:p>
        </w:tc>
      </w:tr>
      <w:tr w:rsidR="00CB2E62" w:rsidRPr="00BA4651" w14:paraId="7CE9B293" w14:textId="77777777" w:rsidTr="00CB2E62">
        <w:trPr>
          <w:trHeight w:val="284"/>
        </w:trPr>
        <w:tc>
          <w:tcPr>
            <w:tcW w:w="402" w:type="pct"/>
            <w:vAlign w:val="center"/>
          </w:tcPr>
          <w:p w14:paraId="34B4904B" w14:textId="77777777" w:rsidR="00CB2E62" w:rsidRPr="00BA4651" w:rsidRDefault="00CB2E6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6.2.1</w:t>
            </w:r>
            <w:r w:rsidR="0036777D" w:rsidRPr="00BA4651">
              <w:rPr>
                <w:rFonts w:ascii="Tahoma" w:hAnsi="Tahoma" w:cs="Tahoma"/>
                <w:b/>
                <w:sz w:val="20"/>
                <w:szCs w:val="20"/>
                <w:lang w:val="el-GR" w:eastAsia="en-US"/>
              </w:rPr>
              <w:t>.</w:t>
            </w:r>
          </w:p>
        </w:tc>
        <w:tc>
          <w:tcPr>
            <w:tcW w:w="1458" w:type="pct"/>
          </w:tcPr>
          <w:p w14:paraId="0E106E82"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0,06% υπέρ της ΑΕΠΠ</w:t>
            </w:r>
          </w:p>
        </w:tc>
        <w:tc>
          <w:tcPr>
            <w:tcW w:w="877" w:type="pct"/>
            <w:vAlign w:val="center"/>
          </w:tcPr>
          <w:p w14:paraId="276C1BDD"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34" w:type="pct"/>
            <w:vAlign w:val="center"/>
          </w:tcPr>
          <w:p w14:paraId="7975AE52"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547" w:type="pct"/>
            <w:vAlign w:val="center"/>
          </w:tcPr>
          <w:p w14:paraId="32AD731B"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413" w:type="pct"/>
            <w:vAlign w:val="center"/>
          </w:tcPr>
          <w:p w14:paraId="43259B44"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68" w:type="pct"/>
            <w:vAlign w:val="center"/>
          </w:tcPr>
          <w:p w14:paraId="14C24BFC" w14:textId="77777777" w:rsidR="00CB2E62" w:rsidRPr="00BA4651" w:rsidRDefault="00CB2E62" w:rsidP="00CB2E62">
            <w:pPr>
              <w:suppressAutoHyphens w:val="0"/>
              <w:spacing w:after="0"/>
              <w:jc w:val="center"/>
              <w:rPr>
                <w:rFonts w:ascii="Tahoma" w:hAnsi="Tahoma" w:cs="Tahoma"/>
                <w:sz w:val="20"/>
                <w:szCs w:val="20"/>
                <w:lang w:val="el-GR" w:eastAsia="en-US"/>
              </w:rPr>
            </w:pPr>
          </w:p>
        </w:tc>
      </w:tr>
      <w:tr w:rsidR="00CB2E62" w:rsidRPr="00BA4651" w14:paraId="500003A6" w14:textId="77777777" w:rsidTr="00CB2E62">
        <w:trPr>
          <w:trHeight w:val="284"/>
        </w:trPr>
        <w:tc>
          <w:tcPr>
            <w:tcW w:w="402" w:type="pct"/>
            <w:vAlign w:val="center"/>
          </w:tcPr>
          <w:p w14:paraId="2C749BCD" w14:textId="77777777" w:rsidR="00CB2E62" w:rsidRPr="00BA4651" w:rsidRDefault="00CB2E6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6.2.2</w:t>
            </w:r>
            <w:r w:rsidR="0036777D" w:rsidRPr="00BA4651">
              <w:rPr>
                <w:rFonts w:ascii="Tahoma" w:hAnsi="Tahoma" w:cs="Tahoma"/>
                <w:b/>
                <w:sz w:val="20"/>
                <w:szCs w:val="20"/>
                <w:lang w:val="el-GR" w:eastAsia="en-US"/>
              </w:rPr>
              <w:t>.</w:t>
            </w:r>
          </w:p>
        </w:tc>
        <w:tc>
          <w:tcPr>
            <w:tcW w:w="1458" w:type="pct"/>
          </w:tcPr>
          <w:p w14:paraId="1089DE9E"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 xml:space="preserve">Χαρτόσημο 3% επί της κράτησης </w:t>
            </w:r>
          </w:p>
        </w:tc>
        <w:tc>
          <w:tcPr>
            <w:tcW w:w="877" w:type="pct"/>
            <w:vAlign w:val="center"/>
          </w:tcPr>
          <w:p w14:paraId="142E1065"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34" w:type="pct"/>
            <w:vAlign w:val="center"/>
          </w:tcPr>
          <w:p w14:paraId="4637A09F"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547" w:type="pct"/>
            <w:vAlign w:val="center"/>
          </w:tcPr>
          <w:p w14:paraId="5F19DADD"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413" w:type="pct"/>
            <w:vAlign w:val="center"/>
          </w:tcPr>
          <w:p w14:paraId="7DEE27B9"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68" w:type="pct"/>
            <w:vAlign w:val="center"/>
          </w:tcPr>
          <w:p w14:paraId="3476E370" w14:textId="77777777" w:rsidR="00CB2E62" w:rsidRPr="00BA4651" w:rsidRDefault="00CB2E62" w:rsidP="00CB2E62">
            <w:pPr>
              <w:suppressAutoHyphens w:val="0"/>
              <w:spacing w:after="0"/>
              <w:jc w:val="center"/>
              <w:rPr>
                <w:rFonts w:ascii="Tahoma" w:hAnsi="Tahoma" w:cs="Tahoma"/>
                <w:sz w:val="20"/>
                <w:szCs w:val="20"/>
                <w:lang w:val="el-GR" w:eastAsia="en-US"/>
              </w:rPr>
            </w:pPr>
          </w:p>
        </w:tc>
      </w:tr>
      <w:tr w:rsidR="00CB2E62" w:rsidRPr="00BA4651" w14:paraId="429D9D5C" w14:textId="77777777" w:rsidTr="00CB2E62">
        <w:trPr>
          <w:trHeight w:val="284"/>
        </w:trPr>
        <w:tc>
          <w:tcPr>
            <w:tcW w:w="402" w:type="pct"/>
            <w:vAlign w:val="center"/>
          </w:tcPr>
          <w:p w14:paraId="2B98C77B" w14:textId="77777777" w:rsidR="00CB2E62" w:rsidRPr="00BA4651" w:rsidRDefault="00CB2E6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6.2.3</w:t>
            </w:r>
            <w:r w:rsidR="0036777D" w:rsidRPr="00BA4651">
              <w:rPr>
                <w:rFonts w:ascii="Tahoma" w:hAnsi="Tahoma" w:cs="Tahoma"/>
                <w:b/>
                <w:sz w:val="20"/>
                <w:szCs w:val="20"/>
                <w:lang w:val="el-GR" w:eastAsia="en-US"/>
              </w:rPr>
              <w:t>.</w:t>
            </w:r>
          </w:p>
        </w:tc>
        <w:tc>
          <w:tcPr>
            <w:tcW w:w="1458" w:type="pct"/>
          </w:tcPr>
          <w:p w14:paraId="1F297ACC" w14:textId="77777777" w:rsidR="00CB2E62" w:rsidRPr="00BA4651" w:rsidRDefault="00CB2E6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1558B808"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34" w:type="pct"/>
            <w:vAlign w:val="center"/>
          </w:tcPr>
          <w:p w14:paraId="0798CF2B"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547" w:type="pct"/>
            <w:vAlign w:val="center"/>
          </w:tcPr>
          <w:p w14:paraId="0C506A4F"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413" w:type="pct"/>
            <w:vAlign w:val="center"/>
          </w:tcPr>
          <w:p w14:paraId="040B0955" w14:textId="77777777" w:rsidR="00CB2E62" w:rsidRPr="00BA4651" w:rsidRDefault="00CB2E62" w:rsidP="00CB2E62">
            <w:pPr>
              <w:suppressAutoHyphens w:val="0"/>
              <w:spacing w:after="0"/>
              <w:jc w:val="center"/>
              <w:rPr>
                <w:rFonts w:ascii="Tahoma" w:hAnsi="Tahoma" w:cs="Tahoma"/>
                <w:sz w:val="20"/>
                <w:szCs w:val="20"/>
                <w:lang w:val="el-GR" w:eastAsia="en-US"/>
              </w:rPr>
            </w:pPr>
          </w:p>
        </w:tc>
        <w:tc>
          <w:tcPr>
            <w:tcW w:w="668" w:type="pct"/>
            <w:vAlign w:val="center"/>
          </w:tcPr>
          <w:p w14:paraId="3671B0EF" w14:textId="77777777" w:rsidR="00CB2E62" w:rsidRPr="00BA4651" w:rsidRDefault="00CB2E62" w:rsidP="00CB2E62">
            <w:pPr>
              <w:suppressAutoHyphens w:val="0"/>
              <w:spacing w:after="0"/>
              <w:jc w:val="center"/>
              <w:rPr>
                <w:rFonts w:ascii="Tahoma" w:hAnsi="Tahoma" w:cs="Tahoma"/>
                <w:sz w:val="20"/>
                <w:szCs w:val="20"/>
                <w:lang w:val="el-GR" w:eastAsia="en-US"/>
              </w:rPr>
            </w:pPr>
          </w:p>
        </w:tc>
      </w:tr>
      <w:tr w:rsidR="00FA28E2" w:rsidRPr="006E2FEC" w14:paraId="725F9DD7" w14:textId="77777777" w:rsidTr="00CB2E62">
        <w:trPr>
          <w:trHeight w:val="284"/>
        </w:trPr>
        <w:tc>
          <w:tcPr>
            <w:tcW w:w="402" w:type="pct"/>
            <w:vAlign w:val="center"/>
          </w:tcPr>
          <w:p w14:paraId="33AAB8C6" w14:textId="77777777" w:rsidR="00FA28E2" w:rsidRPr="00BA4651" w:rsidRDefault="00FA28E2" w:rsidP="00CB2E62">
            <w:pPr>
              <w:suppressAutoHyphens w:val="0"/>
              <w:spacing w:after="0"/>
              <w:jc w:val="left"/>
              <w:rPr>
                <w:rFonts w:ascii="Tahoma" w:hAnsi="Tahoma" w:cs="Tahoma"/>
                <w:b/>
                <w:sz w:val="20"/>
                <w:szCs w:val="20"/>
                <w:lang w:val="en-US" w:eastAsia="en-US"/>
              </w:rPr>
            </w:pPr>
            <w:r w:rsidRPr="00BA4651">
              <w:rPr>
                <w:rFonts w:ascii="Tahoma" w:hAnsi="Tahoma" w:cs="Tahoma"/>
                <w:b/>
                <w:sz w:val="20"/>
                <w:szCs w:val="20"/>
                <w:lang w:val="el-GR" w:eastAsia="en-US"/>
              </w:rPr>
              <w:t>7.</w:t>
            </w:r>
            <w:r w:rsidR="007A1508" w:rsidRPr="00BA4651">
              <w:rPr>
                <w:rFonts w:ascii="Tahoma" w:hAnsi="Tahoma" w:cs="Tahoma"/>
                <w:b/>
                <w:sz w:val="20"/>
                <w:szCs w:val="20"/>
                <w:lang w:val="el-GR" w:eastAsia="en-US"/>
              </w:rPr>
              <w:t>*</w:t>
            </w:r>
          </w:p>
        </w:tc>
        <w:tc>
          <w:tcPr>
            <w:tcW w:w="1458" w:type="pct"/>
          </w:tcPr>
          <w:p w14:paraId="377F626A" w14:textId="77777777" w:rsidR="00FA28E2" w:rsidRPr="00BA4651" w:rsidRDefault="00FA28E2" w:rsidP="000917B9">
            <w:pPr>
              <w:rPr>
                <w:rFonts w:ascii="Tahoma" w:hAnsi="Tahoma" w:cs="Tahoma"/>
                <w:sz w:val="16"/>
                <w:szCs w:val="16"/>
                <w:lang w:val="el-GR"/>
              </w:rPr>
            </w:pPr>
            <w:r w:rsidRPr="00BA4651">
              <w:rPr>
                <w:rFonts w:ascii="Tahoma" w:hAnsi="Tahoma" w:cs="Tahoma"/>
                <w:sz w:val="16"/>
                <w:szCs w:val="16"/>
                <w:lang w:val="el-GR"/>
              </w:rPr>
              <w:t>Κράτηση</w:t>
            </w:r>
            <w:r w:rsidR="004725B2" w:rsidRPr="00BA4651">
              <w:rPr>
                <w:rFonts w:ascii="Tahoma" w:hAnsi="Tahoma" w:cs="Tahoma"/>
                <w:sz w:val="16"/>
                <w:szCs w:val="16"/>
                <w:lang w:val="el-GR"/>
              </w:rPr>
              <w:t xml:space="preserve"> </w:t>
            </w:r>
            <w:r w:rsidR="000917B9" w:rsidRPr="00BA4651">
              <w:rPr>
                <w:rFonts w:ascii="Tahoma" w:hAnsi="Tahoma" w:cs="Tahoma"/>
                <w:sz w:val="16"/>
                <w:szCs w:val="16"/>
                <w:lang w:val="el-GR"/>
              </w:rPr>
              <w:t>ΟΠΣ</w:t>
            </w:r>
            <w:r w:rsidRPr="00BA4651">
              <w:rPr>
                <w:rFonts w:ascii="Tahoma" w:hAnsi="Tahoma" w:cs="Tahoma"/>
                <w:sz w:val="16"/>
                <w:szCs w:val="16"/>
                <w:lang w:val="el-GR"/>
              </w:rPr>
              <w:t xml:space="preserve"> ΕΣΗΔΗΣ</w:t>
            </w:r>
            <w:r w:rsidRPr="00BA4651">
              <w:rPr>
                <w:rFonts w:ascii="Tahoma" w:hAnsi="Tahoma" w:cs="Tahoma"/>
                <w:lang w:val="el-GR"/>
              </w:rPr>
              <w:t xml:space="preserve"> </w:t>
            </w:r>
            <w:r w:rsidRPr="00BA4651">
              <w:rPr>
                <w:rFonts w:ascii="Tahoma" w:hAnsi="Tahoma" w:cs="Tahoma"/>
                <w:sz w:val="16"/>
                <w:szCs w:val="16"/>
                <w:lang w:val="el-GR"/>
              </w:rPr>
              <w:t>για λογαριασμό του Υπουργείου Ψηφιακής Διακυβέρνησης, σύμφωνα με την παρ. 6 του άρθρου 36 του ν. 4412/2016.</w:t>
            </w:r>
            <w:r w:rsidR="004725B2" w:rsidRPr="00BA4651">
              <w:rPr>
                <w:rFonts w:ascii="Tahoma" w:hAnsi="Tahoma" w:cs="Tahoma"/>
                <w:sz w:val="16"/>
                <w:szCs w:val="16"/>
                <w:lang w:val="el-GR"/>
              </w:rPr>
              <w:t xml:space="preserve"> </w:t>
            </w:r>
          </w:p>
        </w:tc>
        <w:tc>
          <w:tcPr>
            <w:tcW w:w="877" w:type="pct"/>
            <w:vAlign w:val="center"/>
          </w:tcPr>
          <w:p w14:paraId="2CEF5839"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751842C5"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3EC66505"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413" w:type="pct"/>
            <w:vAlign w:val="center"/>
          </w:tcPr>
          <w:p w14:paraId="5C1E488E"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10D26454"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080FA593" w14:textId="77777777" w:rsidTr="004725B2">
        <w:trPr>
          <w:trHeight w:val="410"/>
        </w:trPr>
        <w:tc>
          <w:tcPr>
            <w:tcW w:w="402" w:type="pct"/>
            <w:vAlign w:val="center"/>
          </w:tcPr>
          <w:p w14:paraId="59372B34"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7.1.1.</w:t>
            </w:r>
            <w:r w:rsidR="00083497" w:rsidRPr="00BA4651">
              <w:rPr>
                <w:rFonts w:ascii="Tahoma" w:hAnsi="Tahoma" w:cs="Tahoma"/>
                <w:b/>
                <w:sz w:val="20"/>
                <w:szCs w:val="20"/>
                <w:lang w:val="el-GR" w:eastAsia="en-US"/>
              </w:rPr>
              <w:t>*</w:t>
            </w:r>
          </w:p>
        </w:tc>
        <w:tc>
          <w:tcPr>
            <w:tcW w:w="1458" w:type="pct"/>
          </w:tcPr>
          <w:p w14:paraId="34814B86" w14:textId="77777777" w:rsidR="00FA28E2" w:rsidRPr="00BA4651" w:rsidRDefault="00D0663E" w:rsidP="004725B2">
            <w:pPr>
              <w:rPr>
                <w:rFonts w:ascii="Tahoma" w:hAnsi="Tahoma" w:cs="Tahoma"/>
                <w:sz w:val="16"/>
                <w:szCs w:val="16"/>
                <w:lang w:val="el-GR"/>
              </w:rPr>
            </w:pPr>
            <w:r w:rsidRPr="00BA4651">
              <w:rPr>
                <w:rFonts w:ascii="Tahoma" w:hAnsi="Tahoma" w:cs="Tahoma"/>
                <w:sz w:val="16"/>
                <w:szCs w:val="16"/>
                <w:lang w:val="el-GR"/>
              </w:rPr>
              <w:t>0,02</w:t>
            </w:r>
            <w:r w:rsidR="004725B2" w:rsidRPr="00BA4651">
              <w:rPr>
                <w:rFonts w:ascii="Tahoma" w:hAnsi="Tahoma" w:cs="Tahoma"/>
                <w:sz w:val="16"/>
                <w:szCs w:val="16"/>
                <w:lang w:val="el-GR"/>
              </w:rPr>
              <w:t xml:space="preserve">% </w:t>
            </w:r>
            <w:r w:rsidRPr="00BA4651">
              <w:rPr>
                <w:rFonts w:ascii="Tahoma" w:hAnsi="Tahoma" w:cs="Tahoma"/>
                <w:sz w:val="16"/>
                <w:szCs w:val="16"/>
                <w:lang w:val="el-GR"/>
              </w:rPr>
              <w:t>Κράτηση ΟΠΣ ΕΣΗΔΗΣ</w:t>
            </w:r>
          </w:p>
        </w:tc>
        <w:tc>
          <w:tcPr>
            <w:tcW w:w="877" w:type="pct"/>
            <w:vAlign w:val="center"/>
          </w:tcPr>
          <w:p w14:paraId="5F3B2127"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7A73CE53"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47BF3B57"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413" w:type="pct"/>
            <w:vAlign w:val="center"/>
          </w:tcPr>
          <w:p w14:paraId="0E5455B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546A2B65"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794AEE10" w14:textId="77777777" w:rsidTr="00CB2E62">
        <w:trPr>
          <w:trHeight w:val="284"/>
        </w:trPr>
        <w:tc>
          <w:tcPr>
            <w:tcW w:w="402" w:type="pct"/>
            <w:vAlign w:val="center"/>
          </w:tcPr>
          <w:p w14:paraId="5B4FB0BF"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7.1.2</w:t>
            </w:r>
            <w:r w:rsidR="0036777D" w:rsidRPr="00BA4651">
              <w:rPr>
                <w:rFonts w:ascii="Tahoma" w:hAnsi="Tahoma" w:cs="Tahoma"/>
                <w:b/>
                <w:sz w:val="20"/>
                <w:szCs w:val="20"/>
                <w:lang w:val="el-GR" w:eastAsia="en-US"/>
              </w:rPr>
              <w:t>.</w:t>
            </w:r>
            <w:r w:rsidR="00083497" w:rsidRPr="00BA4651">
              <w:rPr>
                <w:rFonts w:ascii="Tahoma" w:hAnsi="Tahoma" w:cs="Tahoma"/>
                <w:b/>
                <w:sz w:val="20"/>
                <w:szCs w:val="20"/>
                <w:lang w:val="el-GR" w:eastAsia="en-US"/>
              </w:rPr>
              <w:t>*</w:t>
            </w:r>
          </w:p>
        </w:tc>
        <w:tc>
          <w:tcPr>
            <w:tcW w:w="1458" w:type="pct"/>
          </w:tcPr>
          <w:p w14:paraId="1B3C8002" w14:textId="77777777" w:rsidR="00FA28E2" w:rsidRPr="00BA4651" w:rsidRDefault="004725B2" w:rsidP="00CB2E62">
            <w:pPr>
              <w:rPr>
                <w:rFonts w:ascii="Tahoma" w:hAnsi="Tahoma" w:cs="Tahoma"/>
                <w:sz w:val="16"/>
                <w:szCs w:val="16"/>
                <w:lang w:val="el-GR"/>
              </w:rPr>
            </w:pPr>
            <w:r w:rsidRPr="00BA4651">
              <w:rPr>
                <w:rFonts w:ascii="Tahoma" w:hAnsi="Tahoma" w:cs="Tahoma"/>
                <w:sz w:val="16"/>
                <w:szCs w:val="16"/>
                <w:lang w:val="el-GR"/>
              </w:rPr>
              <w:t>Χαρτόσημο 3% επί της κράτησης</w:t>
            </w:r>
          </w:p>
        </w:tc>
        <w:tc>
          <w:tcPr>
            <w:tcW w:w="877" w:type="pct"/>
            <w:vAlign w:val="center"/>
          </w:tcPr>
          <w:p w14:paraId="7B07806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69D6BC2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6DFDD772"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413" w:type="pct"/>
            <w:vAlign w:val="center"/>
          </w:tcPr>
          <w:p w14:paraId="3E3F2D18"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18B1D527"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FA28E2" w:rsidRPr="00BA4651" w14:paraId="782B9E81" w14:textId="77777777" w:rsidTr="00CB2E62">
        <w:trPr>
          <w:trHeight w:val="284"/>
        </w:trPr>
        <w:tc>
          <w:tcPr>
            <w:tcW w:w="402" w:type="pct"/>
            <w:vAlign w:val="center"/>
          </w:tcPr>
          <w:p w14:paraId="4A9BE528" w14:textId="77777777" w:rsidR="00FA28E2" w:rsidRPr="00BA4651" w:rsidRDefault="004725B2"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7.1.3</w:t>
            </w:r>
            <w:r w:rsidR="0036777D" w:rsidRPr="00BA4651">
              <w:rPr>
                <w:rFonts w:ascii="Tahoma" w:hAnsi="Tahoma" w:cs="Tahoma"/>
                <w:b/>
                <w:sz w:val="20"/>
                <w:szCs w:val="20"/>
                <w:lang w:val="el-GR" w:eastAsia="en-US"/>
              </w:rPr>
              <w:t>.</w:t>
            </w:r>
            <w:r w:rsidR="00083497" w:rsidRPr="00BA4651">
              <w:rPr>
                <w:rFonts w:ascii="Tahoma" w:hAnsi="Tahoma" w:cs="Tahoma"/>
                <w:b/>
                <w:sz w:val="20"/>
                <w:szCs w:val="20"/>
                <w:lang w:val="el-GR" w:eastAsia="en-US"/>
              </w:rPr>
              <w:t>*</w:t>
            </w:r>
          </w:p>
        </w:tc>
        <w:tc>
          <w:tcPr>
            <w:tcW w:w="1458" w:type="pct"/>
          </w:tcPr>
          <w:p w14:paraId="59B3076C" w14:textId="77777777" w:rsidR="00FA28E2" w:rsidRPr="00BA4651" w:rsidRDefault="004725B2" w:rsidP="00CB2E62">
            <w:pPr>
              <w:rPr>
                <w:rFonts w:ascii="Tahoma" w:hAnsi="Tahoma" w:cs="Tahoma"/>
                <w:sz w:val="16"/>
                <w:szCs w:val="16"/>
                <w:lang w:val="el-GR"/>
              </w:rPr>
            </w:pPr>
            <w:r w:rsidRPr="00BA4651">
              <w:rPr>
                <w:rFonts w:ascii="Tahoma" w:hAnsi="Tahoma" w:cs="Tahoma"/>
                <w:sz w:val="16"/>
                <w:szCs w:val="16"/>
                <w:lang w:val="el-GR"/>
              </w:rPr>
              <w:t>ΟΓΑ χαρτοσήμου 20%</w:t>
            </w:r>
          </w:p>
        </w:tc>
        <w:tc>
          <w:tcPr>
            <w:tcW w:w="877" w:type="pct"/>
            <w:vAlign w:val="center"/>
          </w:tcPr>
          <w:p w14:paraId="4430968C"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34" w:type="pct"/>
            <w:vAlign w:val="center"/>
          </w:tcPr>
          <w:p w14:paraId="170C4A4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547" w:type="pct"/>
            <w:vAlign w:val="center"/>
          </w:tcPr>
          <w:p w14:paraId="4D8B7D2F"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413" w:type="pct"/>
            <w:vAlign w:val="center"/>
          </w:tcPr>
          <w:p w14:paraId="7B4E4EA9" w14:textId="77777777" w:rsidR="00FA28E2" w:rsidRPr="00BA4651" w:rsidRDefault="00FA28E2" w:rsidP="00CB2E62">
            <w:pPr>
              <w:suppressAutoHyphens w:val="0"/>
              <w:spacing w:after="0"/>
              <w:jc w:val="center"/>
              <w:rPr>
                <w:rFonts w:ascii="Tahoma" w:hAnsi="Tahoma" w:cs="Tahoma"/>
                <w:sz w:val="20"/>
                <w:szCs w:val="20"/>
                <w:lang w:val="el-GR" w:eastAsia="en-US"/>
              </w:rPr>
            </w:pPr>
          </w:p>
        </w:tc>
        <w:tc>
          <w:tcPr>
            <w:tcW w:w="668" w:type="pct"/>
            <w:vAlign w:val="center"/>
          </w:tcPr>
          <w:p w14:paraId="062C9A64" w14:textId="77777777" w:rsidR="00FA28E2" w:rsidRPr="00BA4651" w:rsidRDefault="00FA28E2" w:rsidP="00CB2E62">
            <w:pPr>
              <w:suppressAutoHyphens w:val="0"/>
              <w:spacing w:after="0"/>
              <w:jc w:val="center"/>
              <w:rPr>
                <w:rFonts w:ascii="Tahoma" w:hAnsi="Tahoma" w:cs="Tahoma"/>
                <w:sz w:val="20"/>
                <w:szCs w:val="20"/>
                <w:lang w:val="el-GR" w:eastAsia="en-US"/>
              </w:rPr>
            </w:pPr>
          </w:p>
        </w:tc>
      </w:tr>
      <w:tr w:rsidR="00083497" w:rsidRPr="00BA4651" w14:paraId="4AD15855" w14:textId="77777777" w:rsidTr="00CB2E62">
        <w:trPr>
          <w:trHeight w:val="284"/>
        </w:trPr>
        <w:tc>
          <w:tcPr>
            <w:tcW w:w="402" w:type="pct"/>
            <w:vAlign w:val="center"/>
          </w:tcPr>
          <w:p w14:paraId="3C6CB333" w14:textId="77777777" w:rsidR="00083497" w:rsidRPr="00BA4651" w:rsidRDefault="00083497" w:rsidP="00CB2E62">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 xml:space="preserve">8. </w:t>
            </w:r>
          </w:p>
        </w:tc>
        <w:tc>
          <w:tcPr>
            <w:tcW w:w="1458" w:type="pct"/>
          </w:tcPr>
          <w:p w14:paraId="31237A94" w14:textId="77777777" w:rsidR="00083497" w:rsidRPr="00BA4651" w:rsidRDefault="00083497" w:rsidP="00083497">
            <w:pPr>
              <w:suppressAutoHyphens w:val="0"/>
              <w:spacing w:after="0"/>
              <w:jc w:val="left"/>
              <w:rPr>
                <w:rFonts w:ascii="Tahoma" w:hAnsi="Tahoma" w:cs="Tahoma"/>
                <w:b/>
                <w:spacing w:val="1"/>
                <w:sz w:val="18"/>
                <w:szCs w:val="18"/>
                <w:lang w:val="el-GR"/>
              </w:rPr>
            </w:pPr>
            <w:r w:rsidRPr="00BA4651">
              <w:rPr>
                <w:rFonts w:ascii="Tahoma" w:hAnsi="Tahoma" w:cs="Tahoma"/>
                <w:b/>
                <w:spacing w:val="1"/>
                <w:sz w:val="18"/>
                <w:szCs w:val="18"/>
                <w:lang w:val="el-GR"/>
              </w:rPr>
              <w:t xml:space="preserve">Κρατήσεις υπέρ τρίτων </w:t>
            </w:r>
          </w:p>
        </w:tc>
        <w:tc>
          <w:tcPr>
            <w:tcW w:w="877" w:type="pct"/>
            <w:vAlign w:val="center"/>
          </w:tcPr>
          <w:p w14:paraId="39224B72"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634" w:type="pct"/>
            <w:vAlign w:val="center"/>
          </w:tcPr>
          <w:p w14:paraId="73B5196C"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547" w:type="pct"/>
            <w:vAlign w:val="center"/>
          </w:tcPr>
          <w:p w14:paraId="059D293E"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413" w:type="pct"/>
            <w:vAlign w:val="center"/>
          </w:tcPr>
          <w:p w14:paraId="7943DD4D" w14:textId="77777777" w:rsidR="00083497" w:rsidRPr="00BA4651" w:rsidRDefault="00083497" w:rsidP="00CB2E62">
            <w:pPr>
              <w:suppressAutoHyphens w:val="0"/>
              <w:spacing w:after="0"/>
              <w:jc w:val="center"/>
              <w:rPr>
                <w:rFonts w:ascii="Tahoma" w:hAnsi="Tahoma" w:cs="Tahoma"/>
                <w:sz w:val="20"/>
                <w:szCs w:val="20"/>
                <w:lang w:val="el-GR" w:eastAsia="en-US"/>
              </w:rPr>
            </w:pPr>
          </w:p>
        </w:tc>
        <w:tc>
          <w:tcPr>
            <w:tcW w:w="668" w:type="pct"/>
            <w:vAlign w:val="center"/>
          </w:tcPr>
          <w:p w14:paraId="3B8DD280" w14:textId="77777777" w:rsidR="00083497" w:rsidRPr="00BA4651" w:rsidRDefault="00083497" w:rsidP="00CB2E62">
            <w:pPr>
              <w:suppressAutoHyphens w:val="0"/>
              <w:spacing w:after="0"/>
              <w:jc w:val="center"/>
              <w:rPr>
                <w:rFonts w:ascii="Tahoma" w:hAnsi="Tahoma" w:cs="Tahoma"/>
                <w:sz w:val="20"/>
                <w:szCs w:val="20"/>
                <w:lang w:val="el-GR" w:eastAsia="en-US"/>
              </w:rPr>
            </w:pPr>
          </w:p>
        </w:tc>
      </w:tr>
      <w:tr w:rsidR="00ED6CB6" w:rsidRPr="00BA4651" w14:paraId="24EAD165" w14:textId="77777777" w:rsidTr="00CB2E62">
        <w:trPr>
          <w:trHeight w:val="284"/>
        </w:trPr>
        <w:tc>
          <w:tcPr>
            <w:tcW w:w="1861" w:type="pct"/>
            <w:gridSpan w:val="2"/>
            <w:tcBorders>
              <w:left w:val="nil"/>
              <w:bottom w:val="nil"/>
            </w:tcBorders>
            <w:vAlign w:val="center"/>
          </w:tcPr>
          <w:p w14:paraId="5C369AEE" w14:textId="77777777" w:rsidR="00ED6CB6" w:rsidRPr="00BA4651" w:rsidRDefault="00ED6CB6" w:rsidP="00ED6CB6">
            <w:pPr>
              <w:suppressAutoHyphens w:val="0"/>
              <w:spacing w:after="0"/>
              <w:jc w:val="right"/>
              <w:rPr>
                <w:rFonts w:ascii="Tahoma" w:hAnsi="Tahoma" w:cs="Tahoma"/>
                <w:sz w:val="20"/>
                <w:szCs w:val="20"/>
                <w:lang w:val="el-GR" w:eastAsia="en-US"/>
              </w:rPr>
            </w:pPr>
            <w:r w:rsidRPr="00BA4651">
              <w:rPr>
                <w:rFonts w:ascii="Tahoma" w:hAnsi="Tahoma" w:cs="Tahoma"/>
                <w:b/>
                <w:sz w:val="20"/>
                <w:szCs w:val="20"/>
                <w:lang w:val="el-GR" w:eastAsia="en-US"/>
              </w:rPr>
              <w:t>ΣΥΝΟΛΟ</w:t>
            </w:r>
          </w:p>
        </w:tc>
        <w:tc>
          <w:tcPr>
            <w:tcW w:w="877" w:type="pct"/>
            <w:shd w:val="clear" w:color="auto" w:fill="E2EFD9" w:themeFill="accent6" w:themeFillTint="33"/>
            <w:vAlign w:val="center"/>
          </w:tcPr>
          <w:p w14:paraId="35E28570"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34" w:type="pct"/>
            <w:shd w:val="clear" w:color="auto" w:fill="E2EFD9" w:themeFill="accent6" w:themeFillTint="33"/>
            <w:vAlign w:val="center"/>
          </w:tcPr>
          <w:p w14:paraId="4E25DF85"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547" w:type="pct"/>
            <w:shd w:val="clear" w:color="auto" w:fill="E2EFD9" w:themeFill="accent6" w:themeFillTint="33"/>
            <w:vAlign w:val="center"/>
          </w:tcPr>
          <w:p w14:paraId="1DFCD63F"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413" w:type="pct"/>
            <w:shd w:val="clear" w:color="auto" w:fill="E2EFD9" w:themeFill="accent6" w:themeFillTint="33"/>
            <w:vAlign w:val="center"/>
          </w:tcPr>
          <w:p w14:paraId="07B3FC11" w14:textId="77777777" w:rsidR="00ED6CB6" w:rsidRPr="00BA4651" w:rsidRDefault="00ED6CB6" w:rsidP="00ED6CB6">
            <w:pPr>
              <w:suppressAutoHyphens w:val="0"/>
              <w:spacing w:after="0"/>
              <w:jc w:val="center"/>
              <w:rPr>
                <w:rFonts w:ascii="Tahoma" w:hAnsi="Tahoma" w:cs="Tahoma"/>
                <w:sz w:val="20"/>
                <w:szCs w:val="20"/>
                <w:lang w:val="el-GR" w:eastAsia="en-US"/>
              </w:rPr>
            </w:pPr>
          </w:p>
        </w:tc>
        <w:tc>
          <w:tcPr>
            <w:tcW w:w="668" w:type="pct"/>
            <w:shd w:val="clear" w:color="auto" w:fill="E2EFD9" w:themeFill="accent6" w:themeFillTint="33"/>
            <w:vAlign w:val="center"/>
          </w:tcPr>
          <w:p w14:paraId="1ED9CF1A" w14:textId="77777777" w:rsidR="00ED6CB6" w:rsidRPr="00BA4651" w:rsidRDefault="00ED6CB6" w:rsidP="00ED6CB6">
            <w:pPr>
              <w:suppressAutoHyphens w:val="0"/>
              <w:spacing w:after="0"/>
              <w:jc w:val="center"/>
              <w:rPr>
                <w:rFonts w:ascii="Tahoma" w:hAnsi="Tahoma" w:cs="Tahoma"/>
                <w:sz w:val="20"/>
                <w:szCs w:val="20"/>
                <w:lang w:val="el-GR" w:eastAsia="en-US"/>
              </w:rPr>
            </w:pPr>
          </w:p>
        </w:tc>
      </w:tr>
    </w:tbl>
    <w:p w14:paraId="5F6FC4F7" w14:textId="77777777" w:rsidR="00A60FA2" w:rsidRPr="00BA4651" w:rsidRDefault="00A60FA2" w:rsidP="00D57DAC">
      <w:pPr>
        <w:rPr>
          <w:rFonts w:ascii="Tahoma" w:hAnsi="Tahoma" w:cs="Tahoma"/>
          <w:szCs w:val="22"/>
          <w:lang w:val="el-GR"/>
        </w:rPr>
      </w:pPr>
    </w:p>
    <w:p w14:paraId="5DE41730" w14:textId="77777777" w:rsidR="001F09AC" w:rsidRPr="00BA4651" w:rsidRDefault="001F09AC" w:rsidP="00D57DAC">
      <w:pPr>
        <w:rPr>
          <w:rFonts w:ascii="Tahoma" w:hAnsi="Tahoma" w:cs="Tahoma"/>
          <w:i/>
          <w:szCs w:val="22"/>
          <w:lang w:val="el-GR"/>
        </w:rPr>
      </w:pPr>
    </w:p>
    <w:p w14:paraId="125A7604" w14:textId="2A534375" w:rsidR="000841C9" w:rsidRPr="00BA4651" w:rsidRDefault="000841C9" w:rsidP="000841C9">
      <w:pPr>
        <w:rPr>
          <w:rFonts w:ascii="Tahoma" w:hAnsi="Tahoma" w:cs="Tahoma"/>
          <w:i/>
          <w:szCs w:val="22"/>
          <w:lang w:val="el-GR"/>
        </w:rPr>
      </w:pPr>
      <w:r w:rsidRPr="00BA4651">
        <w:rPr>
          <w:rFonts w:ascii="Tahoma" w:hAnsi="Tahoma" w:cs="Tahoma"/>
          <w:i/>
          <w:szCs w:val="22"/>
          <w:lang w:val="el-GR"/>
        </w:rPr>
        <w:t xml:space="preserve">(Σημ.: Οι προσφέροντες υποχρεούνται, με ποινή αποκλεισμού, να εξειδικεύουν στο παρόν κεφάλαιο τα στοιχεία της οικονομικής τους προσφοράς. Κατ΄ ελάχιστο συμπληρώνεται ο ως άνω πίνακας και ο προσφέρων δύναται να επεξηγήσει </w:t>
      </w:r>
      <w:r w:rsidR="00CB23EB" w:rsidRPr="00BA4651">
        <w:rPr>
          <w:rFonts w:ascii="Tahoma" w:hAnsi="Tahoma" w:cs="Tahoma"/>
          <w:i/>
          <w:szCs w:val="22"/>
          <w:lang w:val="el-GR"/>
        </w:rPr>
        <w:t>οτιδήποτε</w:t>
      </w:r>
      <w:r w:rsidRPr="00BA4651">
        <w:rPr>
          <w:rFonts w:ascii="Tahoma" w:hAnsi="Tahoma" w:cs="Tahoma"/>
          <w:i/>
          <w:szCs w:val="22"/>
          <w:lang w:val="el-GR"/>
        </w:rPr>
        <w:t xml:space="preserve"> επιπλέον κρίνει αναγκαίο προς τεκμηρίωση της προσφοράς του)</w:t>
      </w:r>
    </w:p>
    <w:p w14:paraId="336E284F" w14:textId="77777777" w:rsidR="001F09AC" w:rsidRPr="00BA4651" w:rsidRDefault="00D10469" w:rsidP="00D57DAC">
      <w:pPr>
        <w:rPr>
          <w:rFonts w:ascii="Tahoma" w:hAnsi="Tahoma" w:cs="Tahoma"/>
          <w:i/>
          <w:sz w:val="16"/>
          <w:szCs w:val="16"/>
          <w:lang w:val="el-GR"/>
        </w:rPr>
      </w:pPr>
      <w:r w:rsidRPr="00BA4651">
        <w:rPr>
          <w:rFonts w:ascii="Tahoma" w:hAnsi="Tahoma" w:cs="Tahoma"/>
          <w:i/>
          <w:szCs w:val="22"/>
          <w:lang w:val="el-GR"/>
        </w:rPr>
        <w:t xml:space="preserve">* </w:t>
      </w:r>
      <w:r w:rsidRPr="00BA4651">
        <w:rPr>
          <w:rFonts w:ascii="Tahoma" w:hAnsi="Tahoma" w:cs="Tahoma"/>
          <w:i/>
          <w:sz w:val="16"/>
          <w:szCs w:val="16"/>
          <w:lang w:val="el-GR"/>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p w14:paraId="240D22A9" w14:textId="77777777" w:rsidR="00FE4786" w:rsidRPr="00BA4651" w:rsidRDefault="00FE4786" w:rsidP="00D57DAC">
      <w:pPr>
        <w:rPr>
          <w:rFonts w:ascii="Tahoma" w:hAnsi="Tahoma" w:cs="Tahoma"/>
          <w:i/>
          <w:sz w:val="16"/>
          <w:szCs w:val="16"/>
          <w:lang w:val="el-GR"/>
        </w:rPr>
      </w:pPr>
    </w:p>
    <w:p w14:paraId="26F77D92" w14:textId="77777777" w:rsidR="00FE4786" w:rsidRPr="00BA4651" w:rsidRDefault="00FE4786" w:rsidP="00D57DAC">
      <w:pPr>
        <w:rPr>
          <w:rFonts w:ascii="Tahoma" w:hAnsi="Tahoma" w:cs="Tahoma"/>
          <w:i/>
          <w:sz w:val="16"/>
          <w:szCs w:val="16"/>
          <w:lang w:val="el-GR"/>
        </w:rPr>
      </w:pPr>
    </w:p>
    <w:p w14:paraId="7F990B26" w14:textId="77777777" w:rsidR="00FE4786" w:rsidRPr="00BA4651" w:rsidRDefault="00FE4786" w:rsidP="00D57DAC">
      <w:pPr>
        <w:rPr>
          <w:rFonts w:ascii="Tahoma" w:hAnsi="Tahoma" w:cs="Tahoma"/>
          <w:i/>
          <w:sz w:val="16"/>
          <w:szCs w:val="16"/>
          <w:lang w:val="el-GR"/>
        </w:rPr>
      </w:pPr>
    </w:p>
    <w:p w14:paraId="2D4DAB17" w14:textId="77777777" w:rsidR="00FE4786" w:rsidRPr="00BA4651" w:rsidRDefault="00FE4786" w:rsidP="00D57DAC">
      <w:pPr>
        <w:rPr>
          <w:rFonts w:ascii="Tahoma" w:hAnsi="Tahoma" w:cs="Tahoma"/>
          <w:i/>
          <w:sz w:val="16"/>
          <w:szCs w:val="16"/>
          <w:lang w:val="el-GR"/>
        </w:rPr>
      </w:pPr>
    </w:p>
    <w:p w14:paraId="17A9559E" w14:textId="77777777" w:rsidR="00FE4786" w:rsidRPr="00BA4651" w:rsidRDefault="00FE4786" w:rsidP="00D57DAC">
      <w:pPr>
        <w:rPr>
          <w:rFonts w:ascii="Tahoma" w:hAnsi="Tahoma" w:cs="Tahoma"/>
          <w:i/>
          <w:sz w:val="16"/>
          <w:szCs w:val="16"/>
          <w:lang w:val="el-GR"/>
        </w:rPr>
      </w:pPr>
    </w:p>
    <w:p w14:paraId="56465415" w14:textId="77777777" w:rsidR="00FE4786" w:rsidRPr="00BA4651" w:rsidRDefault="00FE4786" w:rsidP="00D57DAC">
      <w:pPr>
        <w:rPr>
          <w:rFonts w:ascii="Tahoma" w:hAnsi="Tahoma" w:cs="Tahoma"/>
          <w:i/>
          <w:sz w:val="16"/>
          <w:szCs w:val="16"/>
          <w:lang w:val="el-GR"/>
        </w:rPr>
      </w:pPr>
    </w:p>
    <w:p w14:paraId="6314809E" w14:textId="77777777" w:rsidR="00FE4786" w:rsidRPr="00BA4651" w:rsidRDefault="00FE4786" w:rsidP="00D57DAC">
      <w:pPr>
        <w:rPr>
          <w:rFonts w:ascii="Tahoma" w:hAnsi="Tahoma" w:cs="Tahoma"/>
          <w:i/>
          <w:sz w:val="16"/>
          <w:szCs w:val="16"/>
          <w:lang w:val="el-GR"/>
        </w:rPr>
      </w:pPr>
    </w:p>
    <w:p w14:paraId="2497292F" w14:textId="77777777" w:rsidR="00FE4786" w:rsidRPr="00BA4651" w:rsidRDefault="00FE4786" w:rsidP="00D57DAC">
      <w:pPr>
        <w:rPr>
          <w:rFonts w:ascii="Tahoma" w:hAnsi="Tahoma" w:cs="Tahoma"/>
          <w:i/>
          <w:sz w:val="16"/>
          <w:szCs w:val="16"/>
          <w:lang w:val="el-GR"/>
        </w:rPr>
      </w:pPr>
    </w:p>
    <w:p w14:paraId="5613A63F" w14:textId="77777777" w:rsidR="00FE4786" w:rsidRPr="00BA4651" w:rsidRDefault="00FE4786" w:rsidP="00D57DAC">
      <w:pPr>
        <w:rPr>
          <w:rFonts w:ascii="Tahoma" w:hAnsi="Tahoma" w:cs="Tahoma"/>
          <w:i/>
          <w:sz w:val="16"/>
          <w:szCs w:val="16"/>
          <w:lang w:val="el-GR"/>
        </w:rPr>
      </w:pPr>
    </w:p>
    <w:p w14:paraId="1EDD532D" w14:textId="77777777" w:rsidR="00BF17D8" w:rsidRPr="00BA4651" w:rsidRDefault="00BF17D8" w:rsidP="006E4C08">
      <w:pPr>
        <w:tabs>
          <w:tab w:val="num" w:pos="1931"/>
        </w:tabs>
        <w:jc w:val="center"/>
        <w:rPr>
          <w:rFonts w:ascii="Tahoma" w:hAnsi="Tahoma" w:cs="Tahoma"/>
          <w:b/>
          <w:lang w:val="el-GR" w:eastAsia="en-US"/>
        </w:rPr>
      </w:pPr>
      <w:bookmarkStart w:id="107" w:name="_Toc21594283"/>
      <w:r w:rsidRPr="00BA4651">
        <w:rPr>
          <w:rFonts w:ascii="Tahoma" w:hAnsi="Tahoma" w:cs="Tahoma"/>
          <w:b/>
          <w:lang w:val="el-GR" w:eastAsia="en-US"/>
        </w:rPr>
        <w:lastRenderedPageBreak/>
        <w:t>Συγκεντρωτικός πίνακας Οικονομικής Προσφοράς</w:t>
      </w:r>
      <w:bookmarkEnd w:id="107"/>
    </w:p>
    <w:p w14:paraId="2BCC9694" w14:textId="77777777" w:rsidR="00FE4786" w:rsidRPr="00BA4651" w:rsidRDefault="00FE4786" w:rsidP="006E4C08">
      <w:pPr>
        <w:tabs>
          <w:tab w:val="num" w:pos="1931"/>
        </w:tabs>
        <w:jc w:val="center"/>
        <w:rPr>
          <w:rFonts w:ascii="Tahoma" w:hAnsi="Tahoma" w:cs="Tahoma"/>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BF17D8" w:rsidRPr="00BA4651" w14:paraId="726A9A51" w14:textId="77777777" w:rsidTr="00BF17D8">
        <w:trPr>
          <w:cantSplit/>
          <w:trHeight w:val="241"/>
        </w:trPr>
        <w:tc>
          <w:tcPr>
            <w:tcW w:w="329" w:type="pct"/>
            <w:vMerge w:val="restart"/>
            <w:shd w:val="clear" w:color="auto" w:fill="E2EFD9" w:themeFill="accent6" w:themeFillTint="33"/>
            <w:vAlign w:val="center"/>
          </w:tcPr>
          <w:p w14:paraId="62B96C34"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Α/Α</w:t>
            </w:r>
          </w:p>
        </w:tc>
        <w:tc>
          <w:tcPr>
            <w:tcW w:w="2126" w:type="pct"/>
            <w:vMerge w:val="restart"/>
            <w:shd w:val="clear" w:color="auto" w:fill="E2EFD9" w:themeFill="accent6" w:themeFillTint="33"/>
            <w:vAlign w:val="center"/>
          </w:tcPr>
          <w:p w14:paraId="7E78E8D2"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ΠΕΡΙΓΡΑΦΗ</w:t>
            </w:r>
          </w:p>
        </w:tc>
        <w:tc>
          <w:tcPr>
            <w:tcW w:w="777" w:type="pct"/>
            <w:vMerge w:val="restart"/>
            <w:shd w:val="clear" w:color="auto" w:fill="E2EFD9" w:themeFill="accent6" w:themeFillTint="33"/>
            <w:vAlign w:val="center"/>
          </w:tcPr>
          <w:p w14:paraId="7F88A9A2"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ΑΞΙΑ ΧΩΡΙΣ ΦΠΑ (€)</w:t>
            </w:r>
          </w:p>
        </w:tc>
        <w:tc>
          <w:tcPr>
            <w:tcW w:w="786" w:type="pct"/>
            <w:vMerge w:val="restart"/>
            <w:shd w:val="clear" w:color="auto" w:fill="E2EFD9" w:themeFill="accent6" w:themeFillTint="33"/>
            <w:vAlign w:val="center"/>
          </w:tcPr>
          <w:p w14:paraId="38E0BB0A"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ΦΠΑ (€)</w:t>
            </w:r>
          </w:p>
        </w:tc>
        <w:tc>
          <w:tcPr>
            <w:tcW w:w="982" w:type="pct"/>
            <w:vMerge w:val="restart"/>
            <w:shd w:val="clear" w:color="auto" w:fill="E2EFD9" w:themeFill="accent6" w:themeFillTint="33"/>
            <w:vAlign w:val="center"/>
          </w:tcPr>
          <w:p w14:paraId="20744CF8"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 xml:space="preserve">ΣΥΝΟΛΙΚΗ ΑΞΙΑ </w:t>
            </w:r>
          </w:p>
          <w:p w14:paraId="28B993DF" w14:textId="77777777" w:rsidR="00BF17D8" w:rsidRPr="00BA4651" w:rsidRDefault="00BF17D8" w:rsidP="0088765B">
            <w:pPr>
              <w:suppressAutoHyphens w:val="0"/>
              <w:spacing w:after="0"/>
              <w:jc w:val="center"/>
              <w:rPr>
                <w:rFonts w:ascii="Tahoma" w:hAnsi="Tahoma" w:cs="Tahoma"/>
                <w:sz w:val="20"/>
                <w:szCs w:val="20"/>
                <w:lang w:val="el-GR" w:eastAsia="en-US"/>
              </w:rPr>
            </w:pPr>
            <w:r w:rsidRPr="00BA4651">
              <w:rPr>
                <w:rFonts w:ascii="Tahoma" w:hAnsi="Tahoma" w:cs="Tahoma"/>
                <w:sz w:val="20"/>
                <w:szCs w:val="20"/>
                <w:lang w:val="el-GR" w:eastAsia="en-US"/>
              </w:rPr>
              <w:t>ΜΕ ΦΠΑ (€)</w:t>
            </w:r>
          </w:p>
        </w:tc>
      </w:tr>
      <w:tr w:rsidR="00BF17D8" w:rsidRPr="00BA4651" w14:paraId="06759C99" w14:textId="77777777" w:rsidTr="00BF17D8">
        <w:trPr>
          <w:cantSplit/>
          <w:trHeight w:val="241"/>
        </w:trPr>
        <w:tc>
          <w:tcPr>
            <w:tcW w:w="329" w:type="pct"/>
            <w:vMerge/>
            <w:shd w:val="clear" w:color="auto" w:fill="E2EFD9" w:themeFill="accent6" w:themeFillTint="33"/>
            <w:vAlign w:val="center"/>
          </w:tcPr>
          <w:p w14:paraId="7EAEFA20"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2126" w:type="pct"/>
            <w:vMerge/>
            <w:shd w:val="clear" w:color="auto" w:fill="E2EFD9" w:themeFill="accent6" w:themeFillTint="33"/>
            <w:vAlign w:val="center"/>
          </w:tcPr>
          <w:p w14:paraId="19BEA2A0"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777" w:type="pct"/>
            <w:vMerge/>
            <w:shd w:val="clear" w:color="auto" w:fill="E2EFD9" w:themeFill="accent6" w:themeFillTint="33"/>
            <w:vAlign w:val="center"/>
          </w:tcPr>
          <w:p w14:paraId="4171977C"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786" w:type="pct"/>
            <w:vMerge/>
            <w:shd w:val="clear" w:color="auto" w:fill="E2EFD9" w:themeFill="accent6" w:themeFillTint="33"/>
            <w:vAlign w:val="center"/>
          </w:tcPr>
          <w:p w14:paraId="3DCD5533" w14:textId="77777777" w:rsidR="00BF17D8" w:rsidRPr="00BA4651" w:rsidRDefault="00BF17D8" w:rsidP="0088765B">
            <w:pPr>
              <w:suppressAutoHyphens w:val="0"/>
              <w:spacing w:after="0"/>
              <w:jc w:val="center"/>
              <w:rPr>
                <w:rFonts w:ascii="Tahoma" w:hAnsi="Tahoma" w:cs="Tahoma"/>
                <w:sz w:val="20"/>
                <w:szCs w:val="20"/>
                <w:lang w:val="el-GR" w:eastAsia="en-US"/>
              </w:rPr>
            </w:pPr>
          </w:p>
        </w:tc>
        <w:tc>
          <w:tcPr>
            <w:tcW w:w="982" w:type="pct"/>
            <w:vMerge/>
            <w:shd w:val="clear" w:color="auto" w:fill="E2EFD9" w:themeFill="accent6" w:themeFillTint="33"/>
            <w:vAlign w:val="center"/>
          </w:tcPr>
          <w:p w14:paraId="094A679D" w14:textId="77777777" w:rsidR="00BF17D8" w:rsidRPr="00BA4651" w:rsidRDefault="00BF17D8" w:rsidP="0088765B">
            <w:pPr>
              <w:suppressAutoHyphens w:val="0"/>
              <w:spacing w:after="0"/>
              <w:jc w:val="center"/>
              <w:rPr>
                <w:rFonts w:ascii="Tahoma" w:hAnsi="Tahoma" w:cs="Tahoma"/>
                <w:sz w:val="20"/>
                <w:szCs w:val="20"/>
                <w:lang w:val="el-GR" w:eastAsia="en-US"/>
              </w:rPr>
            </w:pPr>
          </w:p>
        </w:tc>
      </w:tr>
      <w:tr w:rsidR="00BF17D8" w:rsidRPr="006E2FEC" w14:paraId="07E0CC4E" w14:textId="77777777" w:rsidTr="0088765B">
        <w:trPr>
          <w:trHeight w:val="460"/>
        </w:trPr>
        <w:tc>
          <w:tcPr>
            <w:tcW w:w="329" w:type="pct"/>
            <w:vAlign w:val="center"/>
          </w:tcPr>
          <w:p w14:paraId="690553A6"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1</w:t>
            </w:r>
          </w:p>
        </w:tc>
        <w:tc>
          <w:tcPr>
            <w:tcW w:w="2126" w:type="pct"/>
            <w:vAlign w:val="center"/>
          </w:tcPr>
          <w:p w14:paraId="0C66FEBE" w14:textId="77777777" w:rsidR="00BF17D8" w:rsidRPr="00BA4651" w:rsidRDefault="00BF17D8" w:rsidP="00BF17D8">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Υπηρεσίες</w:t>
            </w:r>
          </w:p>
          <w:p w14:paraId="66478707" w14:textId="77777777" w:rsidR="00BF17D8" w:rsidRPr="00BA4651" w:rsidRDefault="00BF17D8" w:rsidP="00B53458">
            <w:pPr>
              <w:suppressAutoHyphens w:val="0"/>
              <w:spacing w:after="0"/>
              <w:jc w:val="left"/>
              <w:rPr>
                <w:rFonts w:ascii="Tahoma" w:hAnsi="Tahoma" w:cs="Tahoma"/>
                <w:sz w:val="20"/>
                <w:szCs w:val="20"/>
                <w:lang w:val="el-GR" w:eastAsia="en-US"/>
              </w:rPr>
            </w:pPr>
            <w:r w:rsidRPr="00BA4651">
              <w:rPr>
                <w:rFonts w:ascii="Tahoma" w:hAnsi="Tahoma" w:cs="Tahoma"/>
                <w:sz w:val="20"/>
                <w:szCs w:val="20"/>
                <w:lang w:val="el-GR" w:eastAsia="en-US"/>
              </w:rPr>
              <w:t>{Συνολικό ύψος του προϋπολογισμένου ποσού που αφορά τις πάσης φύσεως νόμιμες αποδοχές</w:t>
            </w:r>
            <w:r w:rsidR="00B53458" w:rsidRPr="00BA4651">
              <w:rPr>
                <w:rFonts w:ascii="Tahoma" w:hAnsi="Tahoma" w:cs="Tahoma"/>
                <w:sz w:val="20"/>
                <w:szCs w:val="20"/>
                <w:lang w:val="el-GR" w:eastAsia="en-US"/>
              </w:rPr>
              <w:t xml:space="preserve"> πλέον εργοδοτικών εισφορών των </w:t>
            </w:r>
            <w:r w:rsidRPr="00BA4651">
              <w:rPr>
                <w:rFonts w:ascii="Tahoma" w:hAnsi="Tahoma" w:cs="Tahoma"/>
                <w:sz w:val="20"/>
                <w:szCs w:val="20"/>
                <w:lang w:val="el-GR" w:eastAsia="en-US"/>
              </w:rPr>
              <w:t>εργαζομένων</w:t>
            </w:r>
            <w:r w:rsidR="00B53458" w:rsidRPr="00BA4651">
              <w:rPr>
                <w:rFonts w:ascii="Tahoma" w:hAnsi="Tahoma" w:cs="Tahoma"/>
                <w:sz w:val="20"/>
                <w:szCs w:val="20"/>
                <w:lang w:val="el-GR" w:eastAsia="en-US"/>
              </w:rPr>
              <w:t>}</w:t>
            </w:r>
          </w:p>
        </w:tc>
        <w:tc>
          <w:tcPr>
            <w:tcW w:w="777" w:type="pct"/>
            <w:vAlign w:val="center"/>
          </w:tcPr>
          <w:p w14:paraId="611406BC"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c>
          <w:tcPr>
            <w:tcW w:w="786" w:type="pct"/>
            <w:vAlign w:val="center"/>
          </w:tcPr>
          <w:p w14:paraId="5853496A"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c>
          <w:tcPr>
            <w:tcW w:w="982" w:type="pct"/>
            <w:vAlign w:val="center"/>
          </w:tcPr>
          <w:p w14:paraId="0E344FA9" w14:textId="77777777" w:rsidR="00BF17D8" w:rsidRPr="00BA4651" w:rsidRDefault="00BF17D8" w:rsidP="0088765B">
            <w:pPr>
              <w:suppressAutoHyphens w:val="0"/>
              <w:spacing w:after="0"/>
              <w:jc w:val="left"/>
              <w:rPr>
                <w:rFonts w:ascii="Tahoma" w:hAnsi="Tahoma" w:cs="Tahoma"/>
                <w:sz w:val="20"/>
                <w:szCs w:val="20"/>
                <w:highlight w:val="magenta"/>
                <w:lang w:val="el-GR" w:eastAsia="en-US"/>
              </w:rPr>
            </w:pPr>
          </w:p>
        </w:tc>
      </w:tr>
      <w:tr w:rsidR="00BF17D8" w:rsidRPr="006E2FEC" w14:paraId="26E9C8EE" w14:textId="77777777" w:rsidTr="0088765B">
        <w:trPr>
          <w:trHeight w:val="460"/>
        </w:trPr>
        <w:tc>
          <w:tcPr>
            <w:tcW w:w="329" w:type="pct"/>
            <w:vAlign w:val="center"/>
          </w:tcPr>
          <w:p w14:paraId="560A91DE"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2</w:t>
            </w:r>
          </w:p>
        </w:tc>
        <w:tc>
          <w:tcPr>
            <w:tcW w:w="2126" w:type="pct"/>
            <w:vAlign w:val="center"/>
          </w:tcPr>
          <w:p w14:paraId="6E8AE110" w14:textId="77777777" w:rsidR="00BF17D8" w:rsidRPr="00BA4651" w:rsidRDefault="00BF17D8" w:rsidP="00BF17D8">
            <w:pPr>
              <w:suppressAutoHyphens w:val="0"/>
              <w:spacing w:after="0"/>
              <w:jc w:val="left"/>
              <w:rPr>
                <w:rFonts w:ascii="Tahoma" w:hAnsi="Tahoma" w:cs="Tahoma"/>
                <w:b/>
                <w:bCs/>
                <w:sz w:val="20"/>
                <w:szCs w:val="20"/>
                <w:lang w:val="el-GR" w:eastAsia="en-US"/>
              </w:rPr>
            </w:pPr>
            <w:r w:rsidRPr="00BA4651">
              <w:rPr>
                <w:rFonts w:ascii="Tahoma" w:hAnsi="Tahoma" w:cs="Tahoma"/>
                <w:b/>
                <w:bCs/>
                <w:sz w:val="20"/>
                <w:szCs w:val="20"/>
                <w:lang w:val="el-GR" w:eastAsia="en-US"/>
              </w:rPr>
              <w:t>Άλλες Δαπάνες</w:t>
            </w:r>
          </w:p>
          <w:p w14:paraId="60E926D6" w14:textId="77777777" w:rsidR="00BF17D8" w:rsidRPr="00BA4651" w:rsidRDefault="00B4552B" w:rsidP="00B4552B">
            <w:pPr>
              <w:suppressAutoHyphens w:val="0"/>
              <w:spacing w:after="0"/>
              <w:jc w:val="left"/>
              <w:rPr>
                <w:rFonts w:ascii="Tahoma" w:hAnsi="Tahoma" w:cs="Tahoma"/>
                <w:b/>
                <w:bCs/>
                <w:sz w:val="20"/>
                <w:szCs w:val="20"/>
                <w:lang w:val="el-GR" w:eastAsia="en-US"/>
              </w:rPr>
            </w:pPr>
            <w:r w:rsidRPr="00BA4651">
              <w:rPr>
                <w:rFonts w:ascii="Tahoma" w:hAnsi="Tahoma" w:cs="Tahoma"/>
                <w:sz w:val="20"/>
                <w:szCs w:val="20"/>
                <w:lang w:val="el-GR" w:eastAsia="en-US"/>
              </w:rPr>
              <w:t>{</w:t>
            </w:r>
            <w:r w:rsidR="00BF17D8" w:rsidRPr="00BA4651">
              <w:rPr>
                <w:rFonts w:ascii="Tahoma" w:hAnsi="Tahoma" w:cs="Tahoma"/>
                <w:sz w:val="20"/>
                <w:szCs w:val="20"/>
                <w:lang w:val="el-GR" w:eastAsia="en-US"/>
              </w:rPr>
              <w:t xml:space="preserve">Διοικητικό κόστος παροχής των  υπηρεσιών – Αναλώσιμα </w:t>
            </w:r>
            <w:r w:rsidR="00B53458" w:rsidRPr="00BA4651">
              <w:rPr>
                <w:rFonts w:ascii="Tahoma" w:hAnsi="Tahoma" w:cs="Tahoma"/>
                <w:sz w:val="20"/>
                <w:szCs w:val="20"/>
                <w:lang w:val="el-GR" w:eastAsia="en-US"/>
              </w:rPr>
              <w:t>-</w:t>
            </w:r>
            <w:r w:rsidR="00BF17D8" w:rsidRPr="00BA4651">
              <w:rPr>
                <w:rFonts w:ascii="Tahoma" w:hAnsi="Tahoma" w:cs="Tahoma"/>
                <w:sz w:val="20"/>
                <w:szCs w:val="20"/>
                <w:lang w:val="el-GR" w:eastAsia="en-US"/>
              </w:rPr>
              <w:t xml:space="preserve"> Εργολαβικό κέρδος</w:t>
            </w:r>
            <w:r w:rsidRPr="00BA4651">
              <w:rPr>
                <w:rFonts w:ascii="Tahoma" w:hAnsi="Tahoma" w:cs="Tahoma"/>
                <w:sz w:val="20"/>
                <w:szCs w:val="20"/>
                <w:lang w:val="el-GR" w:eastAsia="en-US"/>
              </w:rPr>
              <w:t>}</w:t>
            </w:r>
            <w:r w:rsidR="00BF17D8" w:rsidRPr="00BA4651">
              <w:rPr>
                <w:rFonts w:ascii="Tahoma" w:hAnsi="Tahoma" w:cs="Tahoma"/>
                <w:b/>
                <w:bCs/>
                <w:sz w:val="20"/>
                <w:szCs w:val="20"/>
                <w:lang w:val="el-GR" w:eastAsia="en-US"/>
              </w:rPr>
              <w:t xml:space="preserve"> </w:t>
            </w:r>
          </w:p>
        </w:tc>
        <w:tc>
          <w:tcPr>
            <w:tcW w:w="777" w:type="pct"/>
            <w:vAlign w:val="center"/>
          </w:tcPr>
          <w:p w14:paraId="6B83BBAD"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vAlign w:val="center"/>
          </w:tcPr>
          <w:p w14:paraId="37C3D72E"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vAlign w:val="center"/>
          </w:tcPr>
          <w:p w14:paraId="6F22D8F3" w14:textId="77777777" w:rsidR="00BF17D8" w:rsidRPr="00BA4651" w:rsidRDefault="00BF17D8" w:rsidP="0088765B">
            <w:pPr>
              <w:suppressAutoHyphens w:val="0"/>
              <w:spacing w:after="0"/>
              <w:jc w:val="left"/>
              <w:rPr>
                <w:rFonts w:ascii="Tahoma" w:hAnsi="Tahoma" w:cs="Tahoma"/>
                <w:sz w:val="20"/>
                <w:szCs w:val="20"/>
                <w:lang w:val="el-GR" w:eastAsia="en-US"/>
              </w:rPr>
            </w:pPr>
          </w:p>
        </w:tc>
      </w:tr>
      <w:tr w:rsidR="00BF17D8" w:rsidRPr="00BA4651" w14:paraId="535647CE" w14:textId="77777777" w:rsidTr="0088765B">
        <w:trPr>
          <w:trHeight w:val="460"/>
        </w:trPr>
        <w:tc>
          <w:tcPr>
            <w:tcW w:w="329" w:type="pct"/>
            <w:vAlign w:val="center"/>
          </w:tcPr>
          <w:p w14:paraId="71CE269A" w14:textId="77777777" w:rsidR="00BF17D8" w:rsidRPr="00BA4651" w:rsidRDefault="00BF17D8" w:rsidP="0088765B">
            <w:pPr>
              <w:suppressAutoHyphens w:val="0"/>
              <w:spacing w:after="0"/>
              <w:jc w:val="left"/>
              <w:rPr>
                <w:rFonts w:ascii="Tahoma" w:hAnsi="Tahoma" w:cs="Tahoma"/>
                <w:b/>
                <w:sz w:val="20"/>
                <w:szCs w:val="20"/>
                <w:lang w:val="el-GR" w:eastAsia="en-US"/>
              </w:rPr>
            </w:pPr>
            <w:r w:rsidRPr="00BA4651">
              <w:rPr>
                <w:rFonts w:ascii="Tahoma" w:hAnsi="Tahoma" w:cs="Tahoma"/>
                <w:b/>
                <w:sz w:val="20"/>
                <w:szCs w:val="20"/>
                <w:lang w:val="el-GR" w:eastAsia="en-US"/>
              </w:rPr>
              <w:t>3</w:t>
            </w:r>
          </w:p>
        </w:tc>
        <w:tc>
          <w:tcPr>
            <w:tcW w:w="2126" w:type="pct"/>
            <w:vAlign w:val="center"/>
          </w:tcPr>
          <w:p w14:paraId="0CABE17A" w14:textId="77777777" w:rsidR="00BF17D8" w:rsidRPr="00BA4651" w:rsidRDefault="00BF17D8" w:rsidP="00BF17D8">
            <w:pPr>
              <w:suppressAutoHyphens w:val="0"/>
              <w:spacing w:after="0"/>
              <w:jc w:val="left"/>
              <w:rPr>
                <w:rFonts w:ascii="Tahoma" w:hAnsi="Tahoma" w:cs="Tahoma"/>
                <w:b/>
                <w:bCs/>
                <w:sz w:val="20"/>
                <w:szCs w:val="20"/>
                <w:lang w:val="el-GR" w:eastAsia="en-US"/>
              </w:rPr>
            </w:pPr>
            <w:r w:rsidRPr="00BA4651">
              <w:rPr>
                <w:rFonts w:ascii="Tahoma" w:hAnsi="Tahoma" w:cs="Tahoma"/>
                <w:b/>
                <w:bCs/>
                <w:sz w:val="20"/>
                <w:szCs w:val="20"/>
                <w:lang w:val="el-GR" w:eastAsia="en-US"/>
              </w:rPr>
              <w:t>Κρατήσεις</w:t>
            </w:r>
          </w:p>
        </w:tc>
        <w:tc>
          <w:tcPr>
            <w:tcW w:w="777" w:type="pct"/>
            <w:vAlign w:val="center"/>
          </w:tcPr>
          <w:p w14:paraId="38F5BECB"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vAlign w:val="center"/>
          </w:tcPr>
          <w:p w14:paraId="46A5316F"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vAlign w:val="center"/>
          </w:tcPr>
          <w:p w14:paraId="4A66584C" w14:textId="77777777" w:rsidR="00BF17D8" w:rsidRPr="00BA4651" w:rsidRDefault="00BF17D8" w:rsidP="0088765B">
            <w:pPr>
              <w:suppressAutoHyphens w:val="0"/>
              <w:spacing w:after="0"/>
              <w:jc w:val="left"/>
              <w:rPr>
                <w:rFonts w:ascii="Tahoma" w:hAnsi="Tahoma" w:cs="Tahoma"/>
                <w:sz w:val="20"/>
                <w:szCs w:val="20"/>
                <w:lang w:val="el-GR" w:eastAsia="en-US"/>
              </w:rPr>
            </w:pPr>
          </w:p>
        </w:tc>
      </w:tr>
      <w:tr w:rsidR="00BF17D8" w:rsidRPr="00BA4651" w14:paraId="0E469652" w14:textId="77777777" w:rsidTr="00BF17D8">
        <w:trPr>
          <w:trHeight w:val="460"/>
        </w:trPr>
        <w:tc>
          <w:tcPr>
            <w:tcW w:w="329" w:type="pct"/>
            <w:shd w:val="clear" w:color="auto" w:fill="E2EFD9" w:themeFill="accent6" w:themeFillTint="33"/>
            <w:vAlign w:val="center"/>
          </w:tcPr>
          <w:p w14:paraId="300D8EC4"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2126" w:type="pct"/>
            <w:shd w:val="clear" w:color="auto" w:fill="E2EFD9" w:themeFill="accent6" w:themeFillTint="33"/>
            <w:vAlign w:val="center"/>
          </w:tcPr>
          <w:p w14:paraId="132AC262" w14:textId="77777777" w:rsidR="00BF17D8" w:rsidRPr="00BA4651" w:rsidRDefault="00BF17D8" w:rsidP="0088765B">
            <w:pPr>
              <w:suppressAutoHyphens w:val="0"/>
              <w:jc w:val="right"/>
              <w:rPr>
                <w:rFonts w:ascii="Tahoma" w:hAnsi="Tahoma" w:cs="Tahoma"/>
                <w:b/>
                <w:sz w:val="20"/>
                <w:szCs w:val="20"/>
                <w:lang w:val="el-GR" w:eastAsia="en-US"/>
              </w:rPr>
            </w:pPr>
            <w:r w:rsidRPr="00BA4651">
              <w:rPr>
                <w:rFonts w:ascii="Tahoma" w:hAnsi="Tahoma" w:cs="Tahoma"/>
                <w:b/>
                <w:sz w:val="20"/>
                <w:szCs w:val="20"/>
                <w:lang w:val="el-GR" w:eastAsia="en-US"/>
              </w:rPr>
              <w:t>ΓΕΝΙΚΟ ΣΥΝΟΛΟ</w:t>
            </w:r>
          </w:p>
        </w:tc>
        <w:tc>
          <w:tcPr>
            <w:tcW w:w="777" w:type="pct"/>
            <w:shd w:val="clear" w:color="auto" w:fill="E2EFD9" w:themeFill="accent6" w:themeFillTint="33"/>
            <w:vAlign w:val="center"/>
          </w:tcPr>
          <w:p w14:paraId="6A6FE086"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786" w:type="pct"/>
            <w:shd w:val="clear" w:color="auto" w:fill="E2EFD9" w:themeFill="accent6" w:themeFillTint="33"/>
            <w:vAlign w:val="center"/>
          </w:tcPr>
          <w:p w14:paraId="610553FD" w14:textId="77777777" w:rsidR="00BF17D8" w:rsidRPr="00BA4651" w:rsidRDefault="00BF17D8" w:rsidP="0088765B">
            <w:pPr>
              <w:suppressAutoHyphens w:val="0"/>
              <w:spacing w:after="0"/>
              <w:jc w:val="left"/>
              <w:rPr>
                <w:rFonts w:ascii="Tahoma" w:hAnsi="Tahoma" w:cs="Tahoma"/>
                <w:sz w:val="20"/>
                <w:szCs w:val="20"/>
                <w:lang w:val="el-GR" w:eastAsia="en-US"/>
              </w:rPr>
            </w:pPr>
          </w:p>
        </w:tc>
        <w:tc>
          <w:tcPr>
            <w:tcW w:w="982" w:type="pct"/>
            <w:shd w:val="clear" w:color="auto" w:fill="E2EFD9" w:themeFill="accent6" w:themeFillTint="33"/>
            <w:vAlign w:val="center"/>
          </w:tcPr>
          <w:p w14:paraId="2473EC8D" w14:textId="77777777" w:rsidR="00BF17D8" w:rsidRPr="00BA4651" w:rsidRDefault="00BF17D8" w:rsidP="0088765B">
            <w:pPr>
              <w:suppressAutoHyphens w:val="0"/>
              <w:spacing w:after="0"/>
              <w:jc w:val="left"/>
              <w:rPr>
                <w:rFonts w:ascii="Tahoma" w:hAnsi="Tahoma" w:cs="Tahoma"/>
                <w:sz w:val="20"/>
                <w:szCs w:val="20"/>
                <w:lang w:val="el-GR" w:eastAsia="en-US"/>
              </w:rPr>
            </w:pPr>
          </w:p>
        </w:tc>
      </w:tr>
    </w:tbl>
    <w:p w14:paraId="45018B00" w14:textId="77777777" w:rsidR="00113071" w:rsidRPr="00BA4651" w:rsidRDefault="00113071" w:rsidP="00D57DAC">
      <w:pPr>
        <w:rPr>
          <w:rFonts w:ascii="Tahoma" w:hAnsi="Tahoma" w:cs="Tahoma"/>
          <w:b/>
          <w:sz w:val="24"/>
          <w:u w:val="single"/>
          <w:lang w:val="el-GR"/>
        </w:rPr>
      </w:pPr>
    </w:p>
    <w:p w14:paraId="673E5637" w14:textId="77777777" w:rsidR="00113071" w:rsidRPr="00BA4651" w:rsidRDefault="00113071" w:rsidP="00D57DAC">
      <w:pPr>
        <w:rPr>
          <w:rFonts w:ascii="Tahoma" w:hAnsi="Tahoma" w:cs="Tahoma"/>
          <w:b/>
          <w:sz w:val="24"/>
          <w:u w:val="single"/>
          <w:lang w:val="el-GR"/>
        </w:rPr>
      </w:pPr>
    </w:p>
    <w:p w14:paraId="5D7E664D" w14:textId="77777777" w:rsidR="00113071" w:rsidRPr="00BA4651" w:rsidRDefault="00113071" w:rsidP="00D57DAC">
      <w:pPr>
        <w:rPr>
          <w:rFonts w:ascii="Tahoma" w:hAnsi="Tahoma" w:cs="Tahoma"/>
          <w:b/>
          <w:sz w:val="24"/>
          <w:u w:val="single"/>
          <w:lang w:val="el-GR"/>
        </w:rPr>
      </w:pPr>
    </w:p>
    <w:p w14:paraId="55278E82" w14:textId="77777777" w:rsidR="00113071" w:rsidRPr="00BA4651" w:rsidRDefault="00113071" w:rsidP="00D57DAC">
      <w:pPr>
        <w:rPr>
          <w:rFonts w:ascii="Tahoma" w:hAnsi="Tahoma" w:cs="Tahoma"/>
          <w:b/>
          <w:sz w:val="24"/>
          <w:u w:val="single"/>
          <w:lang w:val="el-GR"/>
        </w:rPr>
      </w:pPr>
    </w:p>
    <w:p w14:paraId="6992F8B3" w14:textId="77777777" w:rsidR="00826B10" w:rsidRPr="00BA4651" w:rsidRDefault="00826B10" w:rsidP="00D57DAC">
      <w:pPr>
        <w:rPr>
          <w:rFonts w:ascii="Tahoma" w:hAnsi="Tahoma" w:cs="Tahoma"/>
          <w:szCs w:val="22"/>
          <w:lang w:val="el-GR"/>
        </w:rPr>
      </w:pPr>
      <w:r w:rsidRPr="00BA4651">
        <w:rPr>
          <w:rFonts w:ascii="Tahoma" w:hAnsi="Tahoma" w:cs="Tahoma"/>
          <w:b/>
          <w:sz w:val="24"/>
          <w:u w:val="single"/>
          <w:lang w:val="el-GR"/>
        </w:rPr>
        <w:t>ΜΕΡΟΣ Γ΄ - ΣΥΛΛΟΓΙΚΗ ΣΥΜΒΑΣΗ ΕΡΓΑΣΙΑΣ</w:t>
      </w:r>
    </w:p>
    <w:p w14:paraId="465BE54F" w14:textId="77777777" w:rsidR="00351CB2" w:rsidRPr="00BA4651" w:rsidRDefault="00826B10" w:rsidP="00D57DAC">
      <w:pPr>
        <w:rPr>
          <w:rFonts w:ascii="Tahoma" w:hAnsi="Tahoma" w:cs="Tahoma"/>
          <w:szCs w:val="22"/>
          <w:lang w:val="el-GR"/>
        </w:rPr>
      </w:pPr>
      <w:r w:rsidRPr="00BA4651">
        <w:rPr>
          <w:rFonts w:ascii="Tahoma" w:hAnsi="Tahoma" w:cs="Tahoma"/>
          <w:szCs w:val="22"/>
          <w:lang w:val="el-GR"/>
        </w:rPr>
        <w:t xml:space="preserve">   </w:t>
      </w:r>
    </w:p>
    <w:p w14:paraId="4E78F252" w14:textId="77777777" w:rsidR="00351CB2" w:rsidRPr="00BA4651" w:rsidRDefault="00FC4F41" w:rsidP="00D57DAC">
      <w:pPr>
        <w:rPr>
          <w:rFonts w:ascii="Tahoma" w:hAnsi="Tahoma" w:cs="Tahoma"/>
          <w:szCs w:val="22"/>
          <w:lang w:val="el-GR"/>
        </w:rPr>
      </w:pPr>
      <w:r w:rsidRPr="00BA4651">
        <w:rPr>
          <w:rFonts w:ascii="Tahoma" w:hAnsi="Tahoma" w:cs="Tahoma"/>
          <w:szCs w:val="22"/>
          <w:lang w:val="el-GR"/>
        </w:rPr>
        <w:t>(Σημ.: Οι προσφέροντες υποχρεούνται να επισυνάπτουν στην προσφορά αντίγραφο της συλλογικής σύμβασης εργασίας στην οποία τυχόν υπάγονται οι εργαζόμενοι σύμφωνα με  το αρ. 68 του Ν 3863/2010 ως</w:t>
      </w:r>
      <w:r w:rsidR="00337583" w:rsidRPr="00BA4651">
        <w:rPr>
          <w:rFonts w:ascii="Tahoma" w:hAnsi="Tahoma" w:cs="Tahoma"/>
          <w:szCs w:val="22"/>
          <w:lang w:val="el-GR"/>
        </w:rPr>
        <w:t xml:space="preserve"> τροποποιήθηκε και</w:t>
      </w:r>
      <w:r w:rsidRPr="00BA4651">
        <w:rPr>
          <w:rFonts w:ascii="Tahoma" w:hAnsi="Tahoma" w:cs="Tahoma"/>
          <w:szCs w:val="22"/>
          <w:lang w:val="el-GR"/>
        </w:rPr>
        <w:t xml:space="preserve"> ισχύει)</w:t>
      </w:r>
      <w:r w:rsidR="00337583" w:rsidRPr="00BA4651">
        <w:rPr>
          <w:rFonts w:ascii="Tahoma" w:hAnsi="Tahoma" w:cs="Tahoma"/>
          <w:szCs w:val="22"/>
          <w:lang w:val="el-GR"/>
        </w:rPr>
        <w:t>.</w:t>
      </w:r>
    </w:p>
    <w:p w14:paraId="10F51FD7" w14:textId="77777777" w:rsidR="00BA2665" w:rsidRPr="00BA4651" w:rsidRDefault="00BA2665" w:rsidP="00D57DAC">
      <w:pPr>
        <w:rPr>
          <w:rFonts w:ascii="Tahoma" w:hAnsi="Tahoma" w:cs="Tahoma"/>
          <w:szCs w:val="22"/>
          <w:lang w:val="el-GR"/>
        </w:rPr>
      </w:pPr>
    </w:p>
    <w:p w14:paraId="26D32BBC" w14:textId="77777777" w:rsidR="00BA2665" w:rsidRPr="00BA4651" w:rsidRDefault="00BA2665" w:rsidP="00D57DAC">
      <w:pPr>
        <w:rPr>
          <w:rFonts w:ascii="Tahoma" w:hAnsi="Tahoma" w:cs="Tahoma"/>
          <w:szCs w:val="22"/>
          <w:lang w:val="el-GR"/>
        </w:rPr>
      </w:pPr>
    </w:p>
    <w:p w14:paraId="0E41A0B8" w14:textId="77777777" w:rsidR="00BA2665" w:rsidRPr="00BA4651" w:rsidRDefault="00BA2665" w:rsidP="00D57DAC">
      <w:pPr>
        <w:rPr>
          <w:rFonts w:ascii="Tahoma" w:hAnsi="Tahoma" w:cs="Tahoma"/>
          <w:szCs w:val="22"/>
          <w:lang w:val="el-GR"/>
        </w:rPr>
      </w:pPr>
    </w:p>
    <w:p w14:paraId="06BF6905" w14:textId="77777777" w:rsidR="00BA2665" w:rsidRPr="00BA4651" w:rsidRDefault="00BA2665" w:rsidP="00D57DAC">
      <w:pPr>
        <w:rPr>
          <w:rFonts w:ascii="Tahoma" w:hAnsi="Tahoma" w:cs="Tahoma"/>
          <w:szCs w:val="22"/>
          <w:lang w:val="el-GR"/>
        </w:rPr>
      </w:pPr>
    </w:p>
    <w:p w14:paraId="782CA4CD" w14:textId="77777777" w:rsidR="00BA2665" w:rsidRPr="00BA4651" w:rsidRDefault="00BA2665" w:rsidP="00D57DAC">
      <w:pPr>
        <w:rPr>
          <w:rFonts w:ascii="Tahoma" w:hAnsi="Tahoma" w:cs="Tahoma"/>
          <w:szCs w:val="22"/>
          <w:lang w:val="el-GR"/>
        </w:rPr>
      </w:pPr>
    </w:p>
    <w:p w14:paraId="63BB5152" w14:textId="77777777" w:rsidR="00BA2665" w:rsidRPr="00BA4651" w:rsidRDefault="00BA2665" w:rsidP="00D57DAC">
      <w:pPr>
        <w:rPr>
          <w:rFonts w:ascii="Tahoma" w:hAnsi="Tahoma" w:cs="Tahoma"/>
          <w:szCs w:val="22"/>
          <w:lang w:val="el-GR"/>
        </w:rPr>
      </w:pPr>
    </w:p>
    <w:p w14:paraId="242B9294" w14:textId="77777777" w:rsidR="00BA2665" w:rsidRPr="00BA4651" w:rsidRDefault="00BA2665" w:rsidP="00D57DAC">
      <w:pPr>
        <w:rPr>
          <w:rFonts w:ascii="Tahoma" w:hAnsi="Tahoma" w:cs="Tahoma"/>
          <w:szCs w:val="22"/>
          <w:lang w:val="el-GR"/>
        </w:rPr>
      </w:pPr>
    </w:p>
    <w:p w14:paraId="36A2FECC" w14:textId="77777777" w:rsidR="00BA2665" w:rsidRPr="00BA4651" w:rsidRDefault="00BA2665" w:rsidP="00D57DAC">
      <w:pPr>
        <w:rPr>
          <w:rFonts w:ascii="Tahoma" w:hAnsi="Tahoma" w:cs="Tahoma"/>
          <w:szCs w:val="22"/>
          <w:lang w:val="el-GR"/>
        </w:rPr>
      </w:pPr>
    </w:p>
    <w:p w14:paraId="2615B971" w14:textId="77777777" w:rsidR="00BA2665" w:rsidRPr="00BA4651" w:rsidRDefault="00BA2665" w:rsidP="00D57DAC">
      <w:pPr>
        <w:rPr>
          <w:rFonts w:ascii="Tahoma" w:hAnsi="Tahoma" w:cs="Tahoma"/>
          <w:szCs w:val="22"/>
          <w:lang w:val="el-GR"/>
        </w:rPr>
      </w:pPr>
    </w:p>
    <w:p w14:paraId="2A77FC05" w14:textId="77777777" w:rsidR="00BA2665" w:rsidRPr="00BA4651" w:rsidRDefault="00BA2665" w:rsidP="00D57DAC">
      <w:pPr>
        <w:rPr>
          <w:rFonts w:ascii="Tahoma" w:hAnsi="Tahoma" w:cs="Tahoma"/>
          <w:szCs w:val="22"/>
          <w:lang w:val="el-GR"/>
        </w:rPr>
      </w:pPr>
    </w:p>
    <w:p w14:paraId="580C08BB" w14:textId="77777777" w:rsidR="00BA2665" w:rsidRPr="00BA4651" w:rsidRDefault="00BA2665" w:rsidP="00D57DAC">
      <w:pPr>
        <w:rPr>
          <w:rFonts w:ascii="Tahoma" w:hAnsi="Tahoma" w:cs="Tahoma"/>
          <w:szCs w:val="22"/>
          <w:lang w:val="el-GR"/>
        </w:rPr>
      </w:pPr>
    </w:p>
    <w:p w14:paraId="60B7E19F" w14:textId="77777777" w:rsidR="00BA2665" w:rsidRPr="00BA4651" w:rsidRDefault="00BA2665" w:rsidP="00D57DAC">
      <w:pPr>
        <w:rPr>
          <w:rFonts w:ascii="Tahoma" w:hAnsi="Tahoma" w:cs="Tahoma"/>
          <w:szCs w:val="22"/>
          <w:lang w:val="el-GR"/>
        </w:rPr>
      </w:pPr>
    </w:p>
    <w:p w14:paraId="09577BFD" w14:textId="77777777" w:rsidR="00BA2665" w:rsidRPr="00BA4651" w:rsidRDefault="00BA2665" w:rsidP="00D57DAC">
      <w:pPr>
        <w:rPr>
          <w:rFonts w:ascii="Tahoma" w:hAnsi="Tahoma" w:cs="Tahoma"/>
          <w:szCs w:val="22"/>
          <w:lang w:val="el-GR"/>
        </w:rPr>
      </w:pPr>
    </w:p>
    <w:p w14:paraId="7C3C499C" w14:textId="77777777" w:rsidR="00BA2665" w:rsidRPr="00BA4651" w:rsidRDefault="00BA2665" w:rsidP="00D57DAC">
      <w:pPr>
        <w:rPr>
          <w:rFonts w:ascii="Tahoma" w:hAnsi="Tahoma" w:cs="Tahoma"/>
          <w:szCs w:val="22"/>
          <w:lang w:val="el-GR"/>
        </w:rPr>
      </w:pPr>
    </w:p>
    <w:p w14:paraId="2FE0E86C" w14:textId="77777777" w:rsidR="00BA2665" w:rsidRPr="00BA4651" w:rsidRDefault="00BA2665" w:rsidP="00D57DAC">
      <w:pPr>
        <w:rPr>
          <w:rFonts w:ascii="Tahoma" w:hAnsi="Tahoma" w:cs="Tahoma"/>
          <w:szCs w:val="22"/>
          <w:lang w:val="el-GR"/>
        </w:rPr>
      </w:pPr>
    </w:p>
    <w:p w14:paraId="62414FB9" w14:textId="77777777" w:rsidR="00BA2665" w:rsidRPr="00BA4651" w:rsidRDefault="00BA2665" w:rsidP="00D57DAC">
      <w:pPr>
        <w:rPr>
          <w:rFonts w:ascii="Tahoma" w:hAnsi="Tahoma" w:cs="Tahoma"/>
          <w:szCs w:val="22"/>
          <w:lang w:val="el-GR"/>
        </w:rPr>
      </w:pPr>
    </w:p>
    <w:p w14:paraId="7E9C59E6" w14:textId="6F12FF48" w:rsidR="00762EAA" w:rsidRPr="00BA4651" w:rsidRDefault="00DD7876" w:rsidP="00762EAA">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Tahoma" w:hAnsi="Tahoma" w:cs="Tahoma"/>
          <w:i/>
          <w:color w:val="538135"/>
          <w:lang w:val="el-GR"/>
        </w:rPr>
      </w:pPr>
      <w:bookmarkStart w:id="108" w:name="_Toc89937062"/>
      <w:r w:rsidRPr="00BA4651">
        <w:rPr>
          <w:rFonts w:ascii="Tahoma" w:hAnsi="Tahoma" w:cs="Tahoma"/>
          <w:lang w:val="el-GR"/>
        </w:rPr>
        <w:lastRenderedPageBreak/>
        <w:t>ΠΑΡΑΡΤΗΜΑ VI</w:t>
      </w:r>
      <w:r w:rsidR="00762EAA" w:rsidRPr="00BA4651">
        <w:rPr>
          <w:rFonts w:ascii="Tahoma" w:hAnsi="Tahoma" w:cs="Tahoma"/>
          <w:lang w:val="el-GR"/>
        </w:rPr>
        <w:t xml:space="preserve"> – Υποδείγματα Εγγυητικών </w:t>
      </w:r>
      <w:r w:rsidR="001B0258" w:rsidRPr="00BA4651">
        <w:rPr>
          <w:rFonts w:ascii="Tahoma" w:hAnsi="Tahoma" w:cs="Tahoma"/>
          <w:lang w:val="el-GR"/>
        </w:rPr>
        <w:t>Επιστολών</w:t>
      </w:r>
      <w:bookmarkEnd w:id="108"/>
    </w:p>
    <w:p w14:paraId="4F31C9C2" w14:textId="77777777" w:rsidR="00762EAA" w:rsidRPr="00BA4651" w:rsidRDefault="00762EAA" w:rsidP="00762EAA">
      <w:pPr>
        <w:spacing w:after="0"/>
        <w:rPr>
          <w:rFonts w:ascii="Tahoma" w:hAnsi="Tahoma" w:cs="Tahoma"/>
          <w:lang w:val="el-GR"/>
        </w:rPr>
      </w:pPr>
    </w:p>
    <w:p w14:paraId="44160565" w14:textId="77777777" w:rsidR="00ED00D6" w:rsidRPr="00BA4651" w:rsidRDefault="00ED00D6" w:rsidP="00762EAA">
      <w:pPr>
        <w:spacing w:after="0"/>
        <w:rPr>
          <w:rFonts w:ascii="Tahoma" w:hAnsi="Tahoma" w:cs="Tahoma"/>
          <w:lang w:val="el-GR"/>
        </w:rPr>
      </w:pPr>
    </w:p>
    <w:p w14:paraId="1BD9DF71" w14:textId="77777777" w:rsidR="00ED00D6" w:rsidRPr="00BA4651" w:rsidRDefault="00ED00D6" w:rsidP="00ED00D6">
      <w:pPr>
        <w:keepNext/>
        <w:keepLines/>
        <w:suppressAutoHyphens w:val="0"/>
        <w:spacing w:after="9" w:line="249" w:lineRule="auto"/>
        <w:ind w:left="382" w:right="98"/>
        <w:outlineLvl w:val="3"/>
        <w:rPr>
          <w:rFonts w:ascii="Tahoma" w:eastAsia="Calibri" w:hAnsi="Tahoma" w:cs="Tahoma"/>
          <w:color w:val="000000"/>
          <w:sz w:val="19"/>
          <w:szCs w:val="22"/>
          <w:lang w:val="el-GR" w:eastAsia="el-GR"/>
        </w:rPr>
      </w:pPr>
      <w:r w:rsidRPr="00BA4651">
        <w:rPr>
          <w:rFonts w:ascii="Tahoma" w:eastAsia="Calibri" w:hAnsi="Tahoma" w:cs="Tahoma"/>
          <w:b/>
          <w:color w:val="000000"/>
          <w:sz w:val="21"/>
          <w:szCs w:val="22"/>
          <w:lang w:val="el-GR" w:eastAsia="el-GR"/>
        </w:rPr>
        <w:t>Ι. «ΥΠΟΔΕΙΓΜΑ ΕΓΓΥΗΤΙΚΗΣ ΕΠΙΣΤΟΛΗΣ ΣΥΜΜΕΤΟΧΗΣ»</w:t>
      </w:r>
    </w:p>
    <w:p w14:paraId="105DAD2C" w14:textId="77777777" w:rsidR="00ED00D6" w:rsidRPr="00BA4651" w:rsidRDefault="00ED00D6" w:rsidP="00ED00D6">
      <w:pPr>
        <w:suppressAutoHyphens w:val="0"/>
        <w:spacing w:after="0" w:line="259" w:lineRule="auto"/>
        <w:ind w:left="372"/>
        <w:jc w:val="left"/>
        <w:rPr>
          <w:rFonts w:ascii="Tahoma" w:eastAsia="Calibri" w:hAnsi="Tahoma" w:cs="Tahoma"/>
          <w:color w:val="000000"/>
          <w:sz w:val="21"/>
          <w:szCs w:val="22"/>
          <w:lang w:val="el-GR" w:eastAsia="el-GR"/>
        </w:rPr>
      </w:pPr>
    </w:p>
    <w:p w14:paraId="74C9308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ΕΚΔΟΤΗΣ </w:t>
      </w:r>
      <w:r w:rsidRPr="00BA4651">
        <w:rPr>
          <w:rFonts w:ascii="Tahoma" w:hAnsi="Tahoma" w:cs="Tahoma"/>
          <w:sz w:val="20"/>
          <w:szCs w:val="20"/>
          <w:lang w:val="el-GR"/>
        </w:rPr>
        <w:t>(Πλήρης επωνυμία).</w:t>
      </w:r>
      <w:r w:rsidRPr="00BA4651">
        <w:rPr>
          <w:rFonts w:ascii="Tahoma" w:hAnsi="Tahoma" w:cs="Tahoma"/>
          <w:sz w:val="20"/>
          <w:szCs w:val="20"/>
          <w:lang w:val="el-GR" w:eastAsia="el-GR"/>
        </w:rPr>
        <w:t>.......................................................................</w:t>
      </w:r>
    </w:p>
    <w:p w14:paraId="65575FB7" w14:textId="77777777" w:rsidR="00ED00D6" w:rsidRPr="00BA4651" w:rsidRDefault="00ED00D6" w:rsidP="00ED00D6">
      <w:pPr>
        <w:jc w:val="right"/>
        <w:rPr>
          <w:rFonts w:ascii="Tahoma" w:hAnsi="Tahoma" w:cs="Tahoma"/>
          <w:sz w:val="20"/>
          <w:szCs w:val="20"/>
          <w:lang w:val="el-GR" w:eastAsia="el-GR"/>
        </w:rPr>
      </w:pPr>
      <w:r w:rsidRPr="00BA4651">
        <w:rPr>
          <w:rFonts w:ascii="Tahoma" w:hAnsi="Tahoma" w:cs="Tahoma"/>
          <w:sz w:val="20"/>
          <w:szCs w:val="20"/>
          <w:lang w:val="el-GR" w:eastAsia="el-GR"/>
        </w:rPr>
        <w:t>Ημερομηνία έκδοσης...........................</w:t>
      </w:r>
    </w:p>
    <w:p w14:paraId="63FFE3F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Προς: Την Κοινωνία της Πληροφορίας ΜΑΕ</w:t>
      </w:r>
    </w:p>
    <w:p w14:paraId="6ADA726B" w14:textId="77777777" w:rsidR="00ED00D6" w:rsidRPr="00BA4651" w:rsidRDefault="00ED00D6" w:rsidP="00ED00D6">
      <w:pPr>
        <w:rPr>
          <w:rFonts w:ascii="Tahoma" w:hAnsi="Tahoma" w:cs="Tahoma"/>
          <w:color w:val="000000"/>
          <w:sz w:val="20"/>
          <w:szCs w:val="20"/>
          <w:lang w:val="el-GR"/>
        </w:rPr>
      </w:pPr>
      <w:r w:rsidRPr="00BA4651">
        <w:rPr>
          <w:rFonts w:ascii="Tahoma" w:hAnsi="Tahoma" w:cs="Tahoma"/>
          <w:color w:val="000000"/>
          <w:sz w:val="20"/>
          <w:szCs w:val="20"/>
          <w:lang w:val="el-GR"/>
        </w:rPr>
        <w:t xml:space="preserve">Λεωφ.Συγγρού 194, 176 71 - Καλλιθέα (Αττικής)  </w:t>
      </w:r>
    </w:p>
    <w:p w14:paraId="5964695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Εγγύηση μας υπ’ αριθμ. ……………….. ποσού ………………….……. ευρώ </w:t>
      </w:r>
    </w:p>
    <w:p w14:paraId="7C29C27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91607E0" w14:textId="77777777" w:rsidR="00ED00D6" w:rsidRPr="00BA4651" w:rsidRDefault="00ED00D6" w:rsidP="00ED00D6">
      <w:pPr>
        <w:rPr>
          <w:rFonts w:ascii="Tahoma" w:hAnsi="Tahoma" w:cs="Tahoma"/>
          <w:sz w:val="20"/>
          <w:szCs w:val="20"/>
          <w:lang w:val="el-GR" w:eastAsia="el-GR"/>
        </w:rPr>
      </w:pPr>
      <w:r w:rsidRPr="00BA4651">
        <w:rPr>
          <w:rFonts w:ascii="Tahoma" w:hAnsi="Tahoma" w:cs="Tahoma"/>
          <w:i/>
          <w:color w:val="FF0000"/>
          <w:sz w:val="20"/>
          <w:szCs w:val="20"/>
          <w:u w:val="single"/>
          <w:lang w:val="el-GR" w:eastAsia="el-GR"/>
        </w:rPr>
        <w:t>{σε περίπτωση φυσικού προσώπου}:</w:t>
      </w:r>
      <w:r w:rsidRPr="00BA4651">
        <w:rPr>
          <w:rFonts w:ascii="Tahoma" w:hAnsi="Tahoma" w:cs="Tahoma"/>
          <w:bCs/>
          <w:sz w:val="20"/>
          <w:szCs w:val="20"/>
          <w:lang w:val="el-GR"/>
        </w:rPr>
        <w:t xml:space="preserve"> </w:t>
      </w:r>
      <w:r w:rsidRPr="00BA4651">
        <w:rPr>
          <w:rFonts w:ascii="Tahoma" w:eastAsia="Calibri" w:hAnsi="Tahoma" w:cs="Tahoma"/>
          <w:bCs/>
          <w:sz w:val="20"/>
          <w:szCs w:val="20"/>
          <w:lang w:val="el-GR"/>
        </w:rPr>
        <w:t>(</w:t>
      </w:r>
      <w:r w:rsidRPr="00BA4651">
        <w:rPr>
          <w:rFonts w:ascii="Tahoma" w:hAnsi="Tahoma" w:cs="Tahoma"/>
          <w:sz w:val="20"/>
          <w:szCs w:val="20"/>
          <w:lang w:val="el-GR" w:eastAsia="el-GR"/>
        </w:rPr>
        <w:t>ονοματεπώνυμο, πατρώνυμο) .............................., ΑΦΜ: ................ οδός............................. αριθμός.................ΤΚ………………</w:t>
      </w:r>
    </w:p>
    <w:p w14:paraId="0D39028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Σε περίπτωση μεμονωμένης εταιρίας:</w:t>
      </w:r>
      <w:r w:rsidRPr="00BA4651">
        <w:rPr>
          <w:rFonts w:ascii="Tahoma" w:hAnsi="Tahoma" w:cs="Tahoma"/>
          <w:sz w:val="20"/>
          <w:szCs w:val="20"/>
          <w:lang w:val="el-GR" w:eastAsia="el-GR"/>
        </w:rPr>
        <w:t xml:space="preserve"> της Εταιρίας ………. ΑΦΜ: ...... οδός …………. αριθμός … ΤΚ ………..,}</w:t>
      </w:r>
    </w:p>
    <w:p w14:paraId="5F21D87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ή σε περίπτωση Ένωσης ή Κοινοπραξίας:</w:t>
      </w:r>
      <w:r w:rsidRPr="00BA4651">
        <w:rPr>
          <w:rFonts w:ascii="Tahoma" w:hAnsi="Tahoma" w:cs="Tahoma"/>
          <w:sz w:val="20"/>
          <w:szCs w:val="20"/>
          <w:lang w:val="el-GR" w:eastAsia="el-GR"/>
        </w:rPr>
        <w:t xml:space="preserve"> των Εταιριών </w:t>
      </w:r>
    </w:p>
    <w:p w14:paraId="30794F2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α) (πλήρη επωνυμία) …… ΑΦΜ…….….... οδός............................. αριθμός.................ΤΚ………………</w:t>
      </w:r>
    </w:p>
    <w:p w14:paraId="38DD63E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 (πλήρη επωνυμία) …… ΑΦΜ…….….... οδός............................. αριθμός.................ΤΚ………………</w:t>
      </w:r>
    </w:p>
    <w:p w14:paraId="204F6B1E"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γ) (πλήρη επωνυμία) …… ΑΦΜ…….….... οδός............................. αριθμός.................ΤΚ………………</w:t>
      </w:r>
    </w:p>
    <w:p w14:paraId="21CD269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64DDCF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0422204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C3E3BDC"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A8B337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Η παρούσα ισχύει μέχρι και την (</w:t>
      </w:r>
      <w:r w:rsidRPr="00BA4651">
        <w:rPr>
          <w:rFonts w:ascii="Tahoma" w:hAnsi="Tahoma"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A4651">
        <w:rPr>
          <w:rFonts w:ascii="Tahoma" w:hAnsi="Tahoma" w:cs="Tahoma"/>
          <w:sz w:val="20"/>
          <w:szCs w:val="20"/>
          <w:lang w:val="el-GR" w:eastAsia="el-GR"/>
        </w:rPr>
        <w:t xml:space="preserve">) …………………………………… </w:t>
      </w:r>
    </w:p>
    <w:p w14:paraId="79438166"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2DC82655"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72736384"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FBDBA96" w14:textId="77777777" w:rsidR="00ED00D6" w:rsidRPr="00BA4651" w:rsidRDefault="00ED00D6" w:rsidP="00ED00D6">
      <w:pPr>
        <w:keepNext/>
        <w:keepLines/>
        <w:suppressAutoHyphens w:val="0"/>
        <w:spacing w:after="9" w:line="249" w:lineRule="auto"/>
        <w:ind w:right="98"/>
        <w:outlineLvl w:val="3"/>
        <w:rPr>
          <w:rFonts w:ascii="Tahoma" w:hAnsi="Tahoma" w:cs="Tahoma"/>
          <w:sz w:val="20"/>
          <w:szCs w:val="20"/>
          <w:lang w:val="el-GR" w:eastAsia="el-GR"/>
        </w:rPr>
      </w:pPr>
      <w:r w:rsidRPr="00BA4651">
        <w:rPr>
          <w:rFonts w:ascii="Tahoma" w:hAnsi="Tahoma" w:cs="Tahoma"/>
          <w:sz w:val="20"/>
          <w:szCs w:val="20"/>
          <w:lang w:val="el-GR" w:eastAsia="el-GR"/>
        </w:rPr>
        <w:t>(Εξουσιοδοτημένη υπογραφή)</w:t>
      </w:r>
    </w:p>
    <w:p w14:paraId="3CABDB3E" w14:textId="77777777" w:rsidR="00ED00D6" w:rsidRPr="00BA4651" w:rsidRDefault="00ED00D6" w:rsidP="00ED00D6">
      <w:pPr>
        <w:rPr>
          <w:rFonts w:ascii="Tahoma" w:hAnsi="Tahoma" w:cs="Tahoma"/>
          <w:sz w:val="20"/>
          <w:szCs w:val="20"/>
          <w:lang w:val="el-GR" w:eastAsia="el-GR"/>
        </w:rPr>
      </w:pPr>
    </w:p>
    <w:p w14:paraId="238EEECC" w14:textId="77777777" w:rsidR="0096741E" w:rsidRDefault="0096741E" w:rsidP="00ED00D6">
      <w:pPr>
        <w:keepNext/>
        <w:keepLines/>
        <w:suppressAutoHyphens w:val="0"/>
        <w:spacing w:after="9" w:line="249" w:lineRule="auto"/>
        <w:ind w:right="98"/>
        <w:outlineLvl w:val="3"/>
        <w:rPr>
          <w:rFonts w:ascii="Tahoma" w:hAnsi="Tahoma" w:cs="Tahoma"/>
          <w:sz w:val="20"/>
          <w:szCs w:val="20"/>
          <w:lang w:val="el-GR" w:eastAsia="el-GR"/>
        </w:rPr>
      </w:pPr>
    </w:p>
    <w:p w14:paraId="1B2AA158" w14:textId="77777777" w:rsidR="00210144" w:rsidRPr="00BA4651" w:rsidRDefault="00210144" w:rsidP="00ED00D6">
      <w:pPr>
        <w:keepNext/>
        <w:keepLines/>
        <w:suppressAutoHyphens w:val="0"/>
        <w:spacing w:after="9" w:line="249" w:lineRule="auto"/>
        <w:ind w:right="98"/>
        <w:outlineLvl w:val="3"/>
        <w:rPr>
          <w:rFonts w:ascii="Tahoma" w:hAnsi="Tahoma" w:cs="Tahoma"/>
          <w:sz w:val="20"/>
          <w:szCs w:val="20"/>
          <w:lang w:val="el-GR" w:eastAsia="el-GR"/>
        </w:rPr>
      </w:pPr>
    </w:p>
    <w:p w14:paraId="3D6BC540" w14:textId="77777777" w:rsidR="00ED00D6" w:rsidRPr="00BA4651" w:rsidRDefault="00ED00D6" w:rsidP="00ED00D6">
      <w:pPr>
        <w:keepNext/>
        <w:keepLines/>
        <w:suppressAutoHyphens w:val="0"/>
        <w:spacing w:after="9" w:line="249" w:lineRule="auto"/>
        <w:ind w:right="98"/>
        <w:outlineLvl w:val="3"/>
        <w:rPr>
          <w:rFonts w:ascii="Tahoma" w:eastAsia="Calibri" w:hAnsi="Tahoma" w:cs="Tahoma"/>
          <w:color w:val="000000"/>
          <w:sz w:val="19"/>
          <w:szCs w:val="22"/>
          <w:lang w:val="el-GR" w:eastAsia="el-GR"/>
        </w:rPr>
      </w:pPr>
      <w:r w:rsidRPr="00BA4651">
        <w:rPr>
          <w:rFonts w:ascii="Tahoma" w:eastAsia="Calibri" w:hAnsi="Tahoma" w:cs="Tahoma"/>
          <w:b/>
          <w:color w:val="000000"/>
          <w:sz w:val="21"/>
          <w:szCs w:val="22"/>
          <w:lang w:val="el-GR" w:eastAsia="el-GR"/>
        </w:rPr>
        <w:t xml:space="preserve">ΙΙ. «ΥΠΟΔΕΙΓΜΑ ΕΓΓΥΗΤΙΚΗΣ ΕΠΙΣΤΟΛΗΣ ΚΑΛΗΣ ΕΚΤΕΛΕΣΗΣ» </w:t>
      </w:r>
    </w:p>
    <w:p w14:paraId="6A7B0A7B" w14:textId="77777777" w:rsidR="00ED00D6" w:rsidRPr="00BA4651" w:rsidRDefault="00ED00D6" w:rsidP="00ED00D6">
      <w:pPr>
        <w:suppressAutoHyphens w:val="0"/>
        <w:spacing w:after="0" w:line="259" w:lineRule="auto"/>
        <w:ind w:left="372"/>
        <w:jc w:val="left"/>
        <w:rPr>
          <w:rFonts w:ascii="Tahoma" w:eastAsia="Calibri" w:hAnsi="Tahoma" w:cs="Tahoma"/>
          <w:color w:val="000000"/>
          <w:sz w:val="21"/>
          <w:szCs w:val="22"/>
          <w:lang w:val="el-GR" w:eastAsia="el-GR"/>
        </w:rPr>
      </w:pPr>
    </w:p>
    <w:p w14:paraId="0D4DEF8C" w14:textId="77777777" w:rsidR="00ED00D6" w:rsidRPr="00BA4651" w:rsidRDefault="00ED00D6" w:rsidP="00ED00D6">
      <w:pPr>
        <w:rPr>
          <w:rFonts w:ascii="Tahoma" w:hAnsi="Tahoma" w:cs="Tahoma"/>
          <w:sz w:val="20"/>
          <w:szCs w:val="20"/>
          <w:lang w:val="el-GR"/>
        </w:rPr>
      </w:pPr>
      <w:bookmarkStart w:id="109" w:name="_Toc336420407"/>
      <w:r w:rsidRPr="00BA4651">
        <w:rPr>
          <w:rFonts w:ascii="Tahoma" w:hAnsi="Tahoma" w:cs="Tahoma"/>
          <w:sz w:val="20"/>
          <w:szCs w:val="20"/>
          <w:lang w:val="el-GR"/>
        </w:rPr>
        <w:t>ΕΚΔΟΤΗΣ (Πλήρης επωνυμία).......................................................................</w:t>
      </w:r>
      <w:bookmarkEnd w:id="109"/>
    </w:p>
    <w:p w14:paraId="01EB7FB1" w14:textId="77777777" w:rsidR="00ED00D6" w:rsidRPr="00BA4651" w:rsidRDefault="00ED00D6" w:rsidP="00ED00D6">
      <w:pPr>
        <w:jc w:val="right"/>
        <w:rPr>
          <w:rFonts w:ascii="Tahoma" w:hAnsi="Tahoma" w:cs="Tahoma"/>
          <w:sz w:val="20"/>
          <w:szCs w:val="20"/>
          <w:lang w:val="el-GR"/>
        </w:rPr>
      </w:pPr>
      <w:r w:rsidRPr="00BA4651">
        <w:rPr>
          <w:rFonts w:ascii="Tahoma" w:hAnsi="Tahoma" w:cs="Tahoma"/>
          <w:sz w:val="20"/>
          <w:szCs w:val="20"/>
          <w:lang w:val="el-GR"/>
        </w:rPr>
        <w:t>Ημερομηνία έκδοσης...........................</w:t>
      </w:r>
    </w:p>
    <w:p w14:paraId="428E54C2"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Προς: </w:t>
      </w:r>
    </w:p>
    <w:p w14:paraId="69567DCE"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Κοινωνία της Πληροφορίας ΜΑΕ</w:t>
      </w:r>
    </w:p>
    <w:p w14:paraId="362524D3" w14:textId="77777777" w:rsidR="00ED00D6" w:rsidRPr="00BA4651" w:rsidRDefault="00ED00D6" w:rsidP="00ED00D6">
      <w:pPr>
        <w:rPr>
          <w:rFonts w:ascii="Tahoma" w:hAnsi="Tahoma" w:cs="Tahoma"/>
          <w:color w:val="000000"/>
          <w:sz w:val="20"/>
          <w:szCs w:val="20"/>
          <w:lang w:val="el-GR"/>
        </w:rPr>
      </w:pPr>
      <w:r w:rsidRPr="00BA4651">
        <w:rPr>
          <w:rFonts w:ascii="Tahoma" w:hAnsi="Tahoma" w:cs="Tahoma"/>
          <w:color w:val="000000"/>
          <w:sz w:val="20"/>
          <w:szCs w:val="20"/>
          <w:lang w:val="el-GR"/>
        </w:rPr>
        <w:t xml:space="preserve">Λεωφ.Συγγρού 194, 176 71 - Καλλιθέα (Αττικής)  </w:t>
      </w:r>
    </w:p>
    <w:p w14:paraId="4A027616" w14:textId="77777777" w:rsidR="00ED00D6" w:rsidRPr="00BA4651" w:rsidRDefault="00ED00D6" w:rsidP="00ED00D6">
      <w:pPr>
        <w:rPr>
          <w:rFonts w:ascii="Tahoma" w:hAnsi="Tahoma" w:cs="Tahoma"/>
          <w:sz w:val="20"/>
          <w:szCs w:val="20"/>
          <w:lang w:val="el-GR"/>
        </w:rPr>
      </w:pPr>
    </w:p>
    <w:p w14:paraId="5B79161D"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 xml:space="preserve">Εγγύηση μας υπ’ αριθμ. ……………….. ποσού ………………….……. ευρώ </w:t>
      </w:r>
    </w:p>
    <w:p w14:paraId="4F52347F"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FB4BD70" w14:textId="77777777" w:rsidR="00ED00D6" w:rsidRPr="00BA4651" w:rsidRDefault="00ED00D6" w:rsidP="00ED00D6">
      <w:pPr>
        <w:rPr>
          <w:rFonts w:ascii="Tahoma" w:hAnsi="Tahoma" w:cs="Tahoma"/>
          <w:sz w:val="20"/>
          <w:szCs w:val="20"/>
          <w:lang w:val="el-GR" w:eastAsia="el-GR"/>
        </w:rPr>
      </w:pPr>
      <w:r w:rsidRPr="00BA4651">
        <w:rPr>
          <w:rFonts w:ascii="Tahoma" w:hAnsi="Tahoma" w:cs="Tahoma"/>
          <w:i/>
          <w:color w:val="FF0000"/>
          <w:sz w:val="20"/>
          <w:szCs w:val="20"/>
          <w:u w:val="single"/>
          <w:lang w:val="el-GR" w:eastAsia="el-GR"/>
        </w:rPr>
        <w:t>{σε περίπτωση φυσικού προσώπου}:</w:t>
      </w:r>
      <w:r w:rsidRPr="00BA4651">
        <w:rPr>
          <w:rFonts w:ascii="Tahoma" w:hAnsi="Tahoma" w:cs="Tahoma"/>
          <w:bCs/>
          <w:sz w:val="20"/>
          <w:szCs w:val="20"/>
          <w:lang w:val="el-GR"/>
        </w:rPr>
        <w:t xml:space="preserve"> </w:t>
      </w:r>
      <w:r w:rsidRPr="00BA4651">
        <w:rPr>
          <w:rFonts w:ascii="Tahoma" w:eastAsia="Calibri" w:hAnsi="Tahoma" w:cs="Tahoma"/>
          <w:bCs/>
          <w:sz w:val="20"/>
          <w:szCs w:val="20"/>
          <w:lang w:val="el-GR"/>
        </w:rPr>
        <w:t>(</w:t>
      </w:r>
      <w:r w:rsidRPr="00BA4651">
        <w:rPr>
          <w:rFonts w:ascii="Tahoma" w:hAnsi="Tahoma" w:cs="Tahoma"/>
          <w:sz w:val="20"/>
          <w:szCs w:val="20"/>
          <w:lang w:val="el-GR" w:eastAsia="el-GR"/>
        </w:rPr>
        <w:t>ονοματεπώνυμο, πατρώνυμο) .............................., ΑΦΜ: ................ οδός............................. αριθμός.................ΤΚ………………</w:t>
      </w:r>
    </w:p>
    <w:p w14:paraId="73D4283C"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Σε περίπτωση μεμονωμένης εταιρίας:</w:t>
      </w:r>
      <w:r w:rsidRPr="00BA4651">
        <w:rPr>
          <w:rFonts w:ascii="Tahoma" w:hAnsi="Tahoma" w:cs="Tahoma"/>
          <w:sz w:val="20"/>
          <w:szCs w:val="20"/>
          <w:lang w:val="el-GR" w:eastAsia="el-GR"/>
        </w:rPr>
        <w:t xml:space="preserve"> της Εταιρίας ………. ΑΦΜ: ...... οδός …………. αριθμός … ΤΚ ………..,}</w:t>
      </w:r>
    </w:p>
    <w:p w14:paraId="2D1868A1"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w:t>
      </w:r>
      <w:r w:rsidRPr="00BA4651">
        <w:rPr>
          <w:rFonts w:ascii="Tahoma" w:hAnsi="Tahoma" w:cs="Tahoma"/>
          <w:i/>
          <w:color w:val="FF0000"/>
          <w:sz w:val="20"/>
          <w:szCs w:val="20"/>
          <w:u w:val="single"/>
          <w:lang w:val="el-GR" w:eastAsia="el-GR"/>
        </w:rPr>
        <w:t>ή σε περίπτωση Ένωσης ή Κοινοπραξίας:</w:t>
      </w:r>
      <w:r w:rsidRPr="00BA4651">
        <w:rPr>
          <w:rFonts w:ascii="Tahoma" w:hAnsi="Tahoma" w:cs="Tahoma"/>
          <w:sz w:val="20"/>
          <w:szCs w:val="20"/>
          <w:lang w:val="el-GR" w:eastAsia="el-GR"/>
        </w:rPr>
        <w:t xml:space="preserve"> των Εταιριών </w:t>
      </w:r>
    </w:p>
    <w:p w14:paraId="1C72B27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α) (πλήρη επωνυμία) …… ΑΦΜ…….….... οδός............................. αριθμός.................ΤΚ………………</w:t>
      </w:r>
    </w:p>
    <w:p w14:paraId="77347D9A"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β) (πλήρη επωνυμία) …… ΑΦΜ…….….... οδός............................. αριθμός.................ΤΚ………………</w:t>
      </w:r>
    </w:p>
    <w:p w14:paraId="33C37402" w14:textId="77777777" w:rsidR="00ED00D6" w:rsidRPr="00BA4651" w:rsidRDefault="00ED00D6" w:rsidP="00ED00D6">
      <w:pPr>
        <w:rPr>
          <w:rFonts w:ascii="Tahoma" w:hAnsi="Tahoma" w:cs="Tahoma"/>
          <w:sz w:val="20"/>
          <w:szCs w:val="20"/>
          <w:lang w:val="el-GR" w:eastAsia="el-GR"/>
        </w:rPr>
      </w:pPr>
      <w:r w:rsidRPr="00BA4651">
        <w:rPr>
          <w:rFonts w:ascii="Tahoma" w:hAnsi="Tahoma" w:cs="Tahoma"/>
          <w:sz w:val="20"/>
          <w:szCs w:val="20"/>
          <w:lang w:val="el-GR" w:eastAsia="el-GR"/>
        </w:rPr>
        <w:t>γ) (πλήρη επωνυμία) …… ΑΦΜ…….….... οδός............................. αριθμός.................ΤΚ………………</w:t>
      </w:r>
    </w:p>
    <w:p w14:paraId="6C463C54"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D8546EB"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για την καλή εκτέλεση της υπ αριθ ..... σύμβασης “(τίτλος σύμβασης)”, σύμφωνα με την (αριθμό/ημερομηνία) ........................ Διακήρυξης.</w:t>
      </w:r>
    </w:p>
    <w:p w14:paraId="5CFE8E7E"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CAD71E8" w14:textId="56A73463"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Η παρούσα ισχύει μέχρι και την ............... (</w:t>
      </w:r>
      <w:r w:rsidRPr="00BA4651">
        <w:rPr>
          <w:rFonts w:ascii="Tahoma" w:hAnsi="Tahoma" w:cs="Tahoma"/>
          <w:b/>
          <w:color w:val="000000" w:themeColor="text1"/>
          <w:sz w:val="20"/>
          <w:szCs w:val="20"/>
          <w:lang w:val="el-GR"/>
        </w:rPr>
        <w:t>διάρκεια ισχύος σύμφωνα με την παρ.</w:t>
      </w:r>
      <w:r w:rsidRPr="00BA4651">
        <w:rPr>
          <w:rFonts w:ascii="Tahoma" w:hAnsi="Tahoma" w:cs="Tahoma"/>
          <w:sz w:val="20"/>
          <w:szCs w:val="20"/>
          <w:lang w:val="el-GR"/>
        </w:rPr>
        <w:t xml:space="preserve"> </w:t>
      </w:r>
      <w:r w:rsidR="00210144">
        <w:rPr>
          <w:rFonts w:ascii="Tahoma" w:hAnsi="Tahoma" w:cs="Tahoma"/>
          <w:b/>
          <w:sz w:val="20"/>
          <w:szCs w:val="20"/>
          <w:lang w:val="el-GR"/>
        </w:rPr>
        <w:t xml:space="preserve">4.1 </w:t>
      </w:r>
      <w:r w:rsidRPr="00BA4651">
        <w:rPr>
          <w:rFonts w:ascii="Tahoma" w:hAnsi="Tahoma" w:cs="Tahoma"/>
          <w:b/>
          <w:color w:val="000000" w:themeColor="text1"/>
          <w:sz w:val="20"/>
          <w:szCs w:val="20"/>
          <w:lang w:val="el-GR"/>
        </w:rPr>
        <w:t>της παρούσας</w:t>
      </w:r>
      <w:r w:rsidRPr="00BA4651">
        <w:rPr>
          <w:rFonts w:ascii="Tahoma" w:hAnsi="Tahoma" w:cs="Tahoma"/>
          <w:sz w:val="20"/>
          <w:szCs w:val="20"/>
          <w:lang w:val="el-GR"/>
        </w:rPr>
        <w:t>)</w:t>
      </w:r>
    </w:p>
    <w:p w14:paraId="14F7ADF8"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7CD9D104" w14:textId="77777777" w:rsidR="00ED00D6" w:rsidRPr="00BA4651" w:rsidRDefault="00ED00D6" w:rsidP="00ED00D6">
      <w:pPr>
        <w:rPr>
          <w:rFonts w:ascii="Tahoma" w:hAnsi="Tahoma" w:cs="Tahoma"/>
          <w:sz w:val="20"/>
          <w:szCs w:val="20"/>
          <w:lang w:val="el-GR"/>
        </w:rPr>
      </w:pPr>
      <w:r w:rsidRPr="00BA4651">
        <w:rPr>
          <w:rFonts w:ascii="Tahoma" w:hAnsi="Tahoma"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B34830F" w14:textId="77777777" w:rsidR="00ED00D6" w:rsidRPr="00BA4651" w:rsidRDefault="00ED00D6" w:rsidP="00ED00D6">
      <w:pPr>
        <w:jc w:val="right"/>
        <w:rPr>
          <w:rFonts w:ascii="Tahoma" w:hAnsi="Tahoma" w:cs="Tahoma"/>
          <w:sz w:val="20"/>
          <w:szCs w:val="20"/>
          <w:lang w:val="el-GR"/>
        </w:rPr>
      </w:pPr>
    </w:p>
    <w:p w14:paraId="3894B2FD" w14:textId="77777777" w:rsidR="00ED00D6" w:rsidRPr="00BA4651" w:rsidRDefault="00ED00D6" w:rsidP="00ED00D6">
      <w:pPr>
        <w:jc w:val="right"/>
        <w:rPr>
          <w:rFonts w:ascii="Tahoma" w:hAnsi="Tahoma" w:cs="Tahoma"/>
          <w:sz w:val="20"/>
          <w:szCs w:val="20"/>
          <w:lang w:val="el-GR"/>
        </w:rPr>
      </w:pPr>
      <w:r w:rsidRPr="00BA4651">
        <w:rPr>
          <w:rFonts w:ascii="Tahoma" w:hAnsi="Tahoma" w:cs="Tahoma"/>
          <w:sz w:val="20"/>
          <w:szCs w:val="20"/>
          <w:lang w:val="el-GR" w:eastAsia="el-GR"/>
        </w:rPr>
        <w:t>(</w:t>
      </w:r>
      <w:r w:rsidRPr="00BA4651">
        <w:rPr>
          <w:rFonts w:ascii="Tahoma" w:hAnsi="Tahoma" w:cs="Tahoma"/>
          <w:sz w:val="20"/>
          <w:szCs w:val="20"/>
          <w:lang w:val="el-GR"/>
        </w:rPr>
        <w:t>Εξουσιοδοτημένη υπογραφή)</w:t>
      </w:r>
    </w:p>
    <w:p w14:paraId="3BA353E6" w14:textId="77777777" w:rsidR="00ED00D6" w:rsidRPr="00BA4651" w:rsidRDefault="00ED00D6" w:rsidP="00ED00D6">
      <w:pPr>
        <w:suppressAutoHyphens w:val="0"/>
        <w:spacing w:after="0"/>
        <w:jc w:val="left"/>
        <w:rPr>
          <w:rFonts w:ascii="Tahoma" w:hAnsi="Tahoma" w:cs="Tahoma"/>
          <w:szCs w:val="22"/>
          <w:lang w:val="el-GR"/>
        </w:rPr>
      </w:pPr>
      <w:r w:rsidRPr="00BA4651">
        <w:rPr>
          <w:rFonts w:ascii="Tahoma" w:hAnsi="Tahoma" w:cs="Tahoma"/>
          <w:szCs w:val="22"/>
          <w:lang w:val="el-GR"/>
        </w:rPr>
        <w:br w:type="page"/>
      </w:r>
    </w:p>
    <w:p w14:paraId="03D67D0B" w14:textId="0B105C30" w:rsidR="00762EAA" w:rsidRPr="00BA4651" w:rsidRDefault="00762EAA" w:rsidP="00762EAA">
      <w:pPr>
        <w:pStyle w:val="20"/>
        <w:tabs>
          <w:tab w:val="clear" w:pos="567"/>
          <w:tab w:val="left" w:pos="0"/>
        </w:tabs>
        <w:ind w:left="0" w:firstLine="0"/>
        <w:rPr>
          <w:rFonts w:ascii="Tahoma" w:hAnsi="Tahoma" w:cs="Tahoma"/>
          <w:lang w:val="el-GR"/>
        </w:rPr>
      </w:pPr>
      <w:bookmarkStart w:id="110" w:name="_Toc89937063"/>
      <w:r w:rsidRPr="00BA4651">
        <w:rPr>
          <w:rFonts w:ascii="Tahoma" w:hAnsi="Tahoma" w:cs="Tahoma"/>
          <w:lang w:val="el-GR"/>
        </w:rPr>
        <w:lastRenderedPageBreak/>
        <w:t xml:space="preserve">ΠΑΡΑΡΤΗΜΑ </w:t>
      </w:r>
      <w:r w:rsidR="00DD7876" w:rsidRPr="00BA4651">
        <w:rPr>
          <w:rFonts w:ascii="Tahoma" w:hAnsi="Tahoma" w:cs="Tahoma"/>
          <w:lang w:val="en-US"/>
        </w:rPr>
        <w:t>VII</w:t>
      </w:r>
      <w:r w:rsidRPr="00BA4651">
        <w:rPr>
          <w:rFonts w:ascii="Tahoma" w:hAnsi="Tahoma" w:cs="Tahoma"/>
          <w:lang w:val="el-GR"/>
        </w:rPr>
        <w:t xml:space="preserve"> – Ενημέρωση για την προστασία προσωπικών δεδομένων</w:t>
      </w:r>
      <w:bookmarkEnd w:id="110"/>
      <w:r w:rsidRPr="00BA4651">
        <w:rPr>
          <w:rFonts w:ascii="Tahoma" w:hAnsi="Tahoma" w:cs="Tahoma"/>
          <w:lang w:val="el-GR"/>
        </w:rPr>
        <w:t xml:space="preserve"> </w:t>
      </w:r>
    </w:p>
    <w:p w14:paraId="5687C458" w14:textId="77777777" w:rsidR="00762EAA" w:rsidRPr="00BA4651" w:rsidRDefault="00762EAA" w:rsidP="00762EAA">
      <w:pPr>
        <w:spacing w:after="0"/>
        <w:rPr>
          <w:rFonts w:ascii="Tahoma" w:hAnsi="Tahoma" w:cs="Tahoma"/>
          <w:lang w:val="el-GR"/>
        </w:rPr>
      </w:pPr>
    </w:p>
    <w:p w14:paraId="31844A66"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B26EA25"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EF16508"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DBDCAB5"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 xml:space="preserve">ΙΙΙ. Αποδέκτες των ανωτέρω (υπό Α) δεδομένων στους οποίους κοινοποιούνται είναι: </w:t>
      </w:r>
    </w:p>
    <w:p w14:paraId="251663B0"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6FB19FF"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4A213B48" w14:textId="77777777" w:rsidR="00F56B0B" w:rsidRPr="00BA4651" w:rsidRDefault="00F56B0B" w:rsidP="00F56B0B">
      <w:pPr>
        <w:rPr>
          <w:rFonts w:ascii="Tahoma" w:hAnsi="Tahoma" w:cs="Tahoma"/>
          <w:szCs w:val="22"/>
          <w:lang w:val="el-GR"/>
        </w:rPr>
      </w:pPr>
      <w:r w:rsidRPr="00BA4651">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7EC055B" w14:textId="77777777" w:rsidR="00F56B0B" w:rsidRPr="00BA4651" w:rsidRDefault="00F56B0B" w:rsidP="00F56B0B">
      <w:pPr>
        <w:rPr>
          <w:rFonts w:ascii="Tahoma" w:hAnsi="Tahoma" w:cs="Tahoma"/>
          <w:szCs w:val="22"/>
          <w:lang w:val="el-GR"/>
        </w:rPr>
      </w:pPr>
      <w:r w:rsidRPr="00BA4651">
        <w:rPr>
          <w:rFonts w:ascii="Tahoma" w:hAnsi="Tahoma" w:cs="Tahoma"/>
          <w:szCs w:val="22"/>
        </w:rPr>
        <w:t>IV</w:t>
      </w:r>
      <w:r w:rsidRPr="00BA4651">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49669D9" w14:textId="77777777" w:rsidR="00F56B0B" w:rsidRPr="00BA4651" w:rsidRDefault="00F56B0B" w:rsidP="00F56B0B">
      <w:pPr>
        <w:rPr>
          <w:rFonts w:ascii="Tahoma" w:hAnsi="Tahoma" w:cs="Tahoma"/>
          <w:szCs w:val="22"/>
          <w:lang w:val="el-GR"/>
        </w:rPr>
      </w:pPr>
      <w:r w:rsidRPr="00BA4651">
        <w:rPr>
          <w:rFonts w:ascii="Tahoma" w:hAnsi="Tahoma" w:cs="Tahoma"/>
          <w:szCs w:val="22"/>
        </w:rPr>
        <w:t>V</w:t>
      </w:r>
      <w:r w:rsidRPr="00BA4651">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6771FE" w14:textId="77777777" w:rsidR="00F56B0B" w:rsidRPr="00BA4651" w:rsidRDefault="00F56B0B" w:rsidP="00F56B0B">
      <w:pPr>
        <w:rPr>
          <w:rFonts w:ascii="Tahoma" w:hAnsi="Tahoma" w:cs="Tahoma"/>
          <w:szCs w:val="22"/>
          <w:lang w:val="el-GR"/>
        </w:rPr>
      </w:pPr>
      <w:r w:rsidRPr="00BA4651">
        <w:rPr>
          <w:rFonts w:ascii="Tahoma" w:hAnsi="Tahoma" w:cs="Tahoma"/>
          <w:szCs w:val="22"/>
        </w:rPr>
        <w:t>VI</w:t>
      </w:r>
      <w:r w:rsidRPr="00BA4651">
        <w:rPr>
          <w:rFonts w:ascii="Tahoma" w:hAnsi="Tahoma" w:cs="Tahoma"/>
          <w:szCs w:val="22"/>
          <w:lang w:val="el-GR"/>
        </w:rPr>
        <w:t xml:space="preserve">. </w:t>
      </w:r>
      <w:r w:rsidRPr="00BA4651">
        <w:rPr>
          <w:rFonts w:ascii="Tahoma" w:hAnsi="Tahoma" w:cs="Tahoma"/>
          <w:szCs w:val="22"/>
        </w:rPr>
        <w:t>H</w:t>
      </w:r>
      <w:r w:rsidRPr="00BA4651">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8CCDAD" w14:textId="77777777" w:rsidR="00F56B0B" w:rsidRPr="00BA4651" w:rsidRDefault="00F56B0B" w:rsidP="00F56B0B">
      <w:pPr>
        <w:rPr>
          <w:rFonts w:ascii="Tahoma" w:hAnsi="Tahoma" w:cs="Tahoma"/>
          <w:szCs w:val="22"/>
          <w:lang w:val="el-GR"/>
        </w:rPr>
      </w:pPr>
    </w:p>
    <w:p w14:paraId="14BB4CBA" w14:textId="77777777" w:rsidR="00DD7876" w:rsidRPr="00BA4651" w:rsidRDefault="00DD7876">
      <w:pPr>
        <w:rPr>
          <w:rFonts w:ascii="Tahoma" w:hAnsi="Tahoma" w:cs="Tahoma"/>
          <w:lang w:val="el-GR"/>
        </w:rPr>
      </w:pPr>
    </w:p>
    <w:p w14:paraId="707B3E1B" w14:textId="77777777" w:rsidR="00DD7876" w:rsidRPr="00BA4651" w:rsidRDefault="00DD7876" w:rsidP="00DD7876">
      <w:pPr>
        <w:rPr>
          <w:rFonts w:ascii="Tahoma" w:hAnsi="Tahoma" w:cs="Tahoma"/>
          <w:lang w:val="el-GR"/>
        </w:rPr>
      </w:pPr>
    </w:p>
    <w:p w14:paraId="430A7709" w14:textId="77777777" w:rsidR="00DD7876" w:rsidRPr="00BA4651" w:rsidRDefault="00DD7876" w:rsidP="00DD7876">
      <w:pPr>
        <w:rPr>
          <w:rFonts w:ascii="Tahoma" w:hAnsi="Tahoma" w:cs="Tahoma"/>
          <w:lang w:val="el-GR"/>
        </w:rPr>
      </w:pPr>
    </w:p>
    <w:sectPr w:rsidR="00DD7876" w:rsidRPr="00BA4651">
      <w:headerReference w:type="first" r:id="rId38"/>
      <w:footerReference w:type="first" r:id="rId3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0D190" w14:textId="77777777" w:rsidR="005171ED" w:rsidRDefault="005171ED" w:rsidP="00762EAA">
      <w:pPr>
        <w:spacing w:after="0"/>
      </w:pPr>
      <w:r>
        <w:separator/>
      </w:r>
    </w:p>
  </w:endnote>
  <w:endnote w:type="continuationSeparator" w:id="0">
    <w:p w14:paraId="70103B6C" w14:textId="77777777" w:rsidR="005171ED" w:rsidRDefault="005171ED" w:rsidP="00762E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20000A87"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7C0A4" w14:textId="77777777" w:rsidR="005171ED" w:rsidRDefault="005171ED">
    <w:pPr>
      <w:pStyle w:val="af5"/>
      <w:spacing w:after="0"/>
      <w:jc w:val="center"/>
      <w:rPr>
        <w:sz w:val="12"/>
        <w:szCs w:val="12"/>
        <w:lang w:val="el-GR"/>
      </w:rPr>
    </w:pPr>
  </w:p>
  <w:p w14:paraId="34964CE3" w14:textId="77777777" w:rsidR="005171ED" w:rsidRDefault="005171ED">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E53371">
      <w:rPr>
        <w:noProof/>
        <w:sz w:val="20"/>
        <w:szCs w:val="20"/>
      </w:rPr>
      <w:t>5</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C1DDC" w14:textId="23A23E97" w:rsidR="005171ED" w:rsidRPr="00BA4651" w:rsidRDefault="005171ED" w:rsidP="00BA4651">
    <w:pPr>
      <w:pStyle w:val="af5"/>
      <w:jc w:val="center"/>
      <w:rPr>
        <w:rFonts w:cs="Tahoma"/>
        <w:sz w:val="20"/>
        <w:szCs w:val="22"/>
      </w:rPr>
    </w:pPr>
    <w:r>
      <w:rPr>
        <w:rStyle w:val="a4"/>
        <w:rFonts w:cs="Tahoma"/>
        <w:sz w:val="20"/>
        <w:szCs w:val="22"/>
        <w:lang w:val="el-GR"/>
      </w:rPr>
      <w:t xml:space="preserve">Σελίδα </w:t>
    </w:r>
    <w:r>
      <w:rPr>
        <w:rStyle w:val="a4"/>
        <w:rFonts w:cs="Tahoma"/>
        <w:sz w:val="20"/>
        <w:szCs w:val="22"/>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8EAC8" w14:textId="2577BDDA" w:rsidR="005171ED" w:rsidRDefault="005171ED" w:rsidP="00BA4651">
    <w:pPr>
      <w:pStyle w:val="af5"/>
      <w:jc w:val="center"/>
      <w:rPr>
        <w:rStyle w:val="a4"/>
        <w:rFonts w:cs="Tahoma"/>
        <w:sz w:val="20"/>
        <w:szCs w:val="22"/>
      </w:rPr>
    </w:pPr>
    <w:r>
      <w:rPr>
        <w:rStyle w:val="a4"/>
        <w:rFonts w:cs="Tahoma"/>
        <w:sz w:val="20"/>
        <w:szCs w:val="22"/>
        <w:lang w:val="el-GR"/>
      </w:rPr>
      <w:t xml:space="preserve">Σελίδα </w:t>
    </w:r>
    <w:r>
      <w:rPr>
        <w:rStyle w:val="a4"/>
        <w:rFonts w:cs="Tahoma"/>
        <w:sz w:val="20"/>
        <w:szCs w:val="22"/>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DC76B" w14:textId="12D2D6B8" w:rsidR="005171ED" w:rsidRDefault="005171ED" w:rsidP="00BA4651">
    <w:pPr>
      <w:pStyle w:val="af5"/>
      <w:jc w:val="center"/>
      <w:rPr>
        <w:rStyle w:val="a4"/>
        <w:rFonts w:cs="Tahoma"/>
        <w:sz w:val="20"/>
        <w:szCs w:val="22"/>
      </w:rPr>
    </w:pPr>
    <w:r>
      <w:rPr>
        <w:rStyle w:val="a4"/>
        <w:rFonts w:cs="Tahoma"/>
        <w:sz w:val="20"/>
        <w:szCs w:val="22"/>
        <w:lang w:val="el-GR"/>
      </w:rPr>
      <w:t xml:space="preserve">Σελίδα </w:t>
    </w:r>
    <w:r>
      <w:rPr>
        <w:rStyle w:val="a4"/>
        <w:rFonts w:cs="Tahoma"/>
        <w:sz w:val="20"/>
        <w:szCs w:val="22"/>
      </w:rPr>
      <w:t>65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78AF7" w14:textId="77777777" w:rsidR="005171ED" w:rsidRDefault="005171ED" w:rsidP="00762EAA">
      <w:pPr>
        <w:spacing w:after="0"/>
      </w:pPr>
      <w:r>
        <w:separator/>
      </w:r>
    </w:p>
  </w:footnote>
  <w:footnote w:type="continuationSeparator" w:id="0">
    <w:p w14:paraId="4D0E508A" w14:textId="77777777" w:rsidR="005171ED" w:rsidRDefault="005171ED" w:rsidP="00762EAA">
      <w:pPr>
        <w:spacing w:after="0"/>
      </w:pPr>
      <w:r>
        <w:continuationSeparator/>
      </w:r>
    </w:p>
  </w:footnote>
  <w:footnote w:id="1">
    <w:p w14:paraId="6CA24436" w14:textId="77777777" w:rsidR="005171ED" w:rsidRPr="00D31DA2" w:rsidRDefault="005171ED" w:rsidP="00762EAA">
      <w:pPr>
        <w:pStyle w:val="afc"/>
        <w:rPr>
          <w:lang w:val="el-GR"/>
        </w:rPr>
      </w:pPr>
      <w:r>
        <w:rPr>
          <w:rStyle w:val="00"/>
        </w:rPr>
        <w:footnoteRef/>
      </w:r>
      <w:r w:rsidRPr="00D31DA2">
        <w:rPr>
          <w:lang w:val="el-GR"/>
        </w:rPr>
        <w:t xml:space="preserve"> </w:t>
      </w:r>
      <w:r>
        <w:rPr>
          <w:lang w:val="el-GR"/>
        </w:rPr>
        <w:tab/>
        <w:t>Άρθρο 53 παρ. 2 περ. α του ν. 4412/2016</w:t>
      </w:r>
    </w:p>
  </w:footnote>
  <w:footnote w:id="2">
    <w:p w14:paraId="281FC54D" w14:textId="77777777" w:rsidR="005171ED" w:rsidRPr="00C229F3" w:rsidRDefault="005171ED" w:rsidP="00762EAA">
      <w:pPr>
        <w:pStyle w:val="afc"/>
        <w:rPr>
          <w:lang w:val="el-GR"/>
        </w:rPr>
      </w:pPr>
      <w:r>
        <w:rPr>
          <w:rStyle w:val="a6"/>
        </w:rPr>
        <w:footnoteRef/>
      </w:r>
      <w:r w:rsidRPr="00C229F3">
        <w:rPr>
          <w:lang w:val="el-GR"/>
        </w:rPr>
        <w:tab/>
      </w:r>
      <w:r w:rsidRPr="00B950F6">
        <w:rPr>
          <w:lang w:val="el-GR"/>
        </w:rPr>
        <w:t>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Ε.Α.Α.ΔΗ.ΣΥ. οι αναθέτουσες αρχές έχουν την ευθύνη αντίστοιχης προσαρμογής των εν λόγω όρων.</w:t>
      </w:r>
    </w:p>
  </w:footnote>
  <w:footnote w:id="3">
    <w:p w14:paraId="65E0F436" w14:textId="77777777" w:rsidR="005171ED" w:rsidRPr="006B2C94" w:rsidRDefault="005171ED" w:rsidP="00762EAA">
      <w:pPr>
        <w:pStyle w:val="afc"/>
        <w:rPr>
          <w:lang w:val="el-GR"/>
        </w:rPr>
      </w:pPr>
      <w:r>
        <w:rPr>
          <w:rStyle w:val="a6"/>
        </w:rPr>
        <w:footnoteRef/>
      </w:r>
      <w:r>
        <w:rPr>
          <w:lang w:val="el-GR"/>
        </w:rPr>
        <w:tab/>
      </w:r>
      <w:r>
        <w:rPr>
          <w:lang w:val="el-GR"/>
        </w:rPr>
        <w:t>Άρθρο 18 παρ. 2 του ν. 4412/2016</w:t>
      </w:r>
    </w:p>
  </w:footnote>
  <w:footnote w:id="4">
    <w:p w14:paraId="0205A246" w14:textId="77777777" w:rsidR="005171ED" w:rsidRPr="00E528D5" w:rsidRDefault="005171ED" w:rsidP="00762EAA">
      <w:pPr>
        <w:pStyle w:val="afc"/>
        <w:rPr>
          <w:lang w:val="el-GR"/>
        </w:rPr>
      </w:pPr>
      <w:r>
        <w:rPr>
          <w:rStyle w:val="aa"/>
        </w:rPr>
        <w:footnoteRef/>
      </w:r>
      <w:r>
        <w:rPr>
          <w:lang w:val="el-GR"/>
        </w:rPr>
        <w:tab/>
      </w:r>
      <w:r w:rsidRPr="00E528D5">
        <w:rPr>
          <w:lang w:val="el-GR"/>
        </w:rPr>
        <w:t>Ά</w:t>
      </w:r>
      <w:r w:rsidRPr="00E528D5">
        <w:rPr>
          <w:iCs/>
          <w:lang w:val="el-GR"/>
        </w:rPr>
        <w:t>ρθρο 67, παρ.3 του ν. 4412/2016 &amp;</w:t>
      </w:r>
      <w:r w:rsidRPr="00E528D5">
        <w:rPr>
          <w:lang w:val="el-GR"/>
        </w:rPr>
        <w:t>. άρθρο 121, παρ.5 του ν. 4412/2016.</w:t>
      </w:r>
    </w:p>
  </w:footnote>
  <w:footnote w:id="5">
    <w:p w14:paraId="2D2F0510" w14:textId="77777777" w:rsidR="005171ED" w:rsidRPr="007F0576" w:rsidRDefault="005171ED" w:rsidP="00762EAA">
      <w:pPr>
        <w:pStyle w:val="afc"/>
        <w:rPr>
          <w:lang w:val="el-GR"/>
        </w:rPr>
      </w:pPr>
      <w:r>
        <w:rPr>
          <w:rStyle w:val="ad"/>
        </w:rPr>
        <w:footnoteRef/>
      </w:r>
      <w:r w:rsidRPr="007F0576">
        <w:rPr>
          <w:lang w:val="el-GR"/>
        </w:rPr>
        <w:t xml:space="preserve"> </w:t>
      </w:r>
      <w:r>
        <w:rPr>
          <w:lang w:val="el-GR"/>
        </w:rPr>
        <w:t xml:space="preserve">       </w:t>
      </w:r>
      <w:r w:rsidRPr="00276800">
        <w:rPr>
          <w:lang w:val="el-GR"/>
        </w:rPr>
        <w:t>Παρ. 12 άρθρου 72 ν. 4412/2016</w:t>
      </w:r>
    </w:p>
  </w:footnote>
  <w:footnote w:id="6">
    <w:p w14:paraId="7FE2020A" w14:textId="77777777" w:rsidR="005171ED" w:rsidRPr="0065239E" w:rsidRDefault="005171ED" w:rsidP="00762EAA">
      <w:pPr>
        <w:pStyle w:val="afc"/>
        <w:rPr>
          <w:lang w:val="el-GR"/>
        </w:rPr>
      </w:pPr>
      <w:r>
        <w:rPr>
          <w:rStyle w:val="00"/>
        </w:rPr>
        <w:footnoteRef/>
      </w:r>
      <w:r>
        <w:rPr>
          <w:lang w:val="el-GR"/>
        </w:rPr>
        <w:t xml:space="preserve">       </w:t>
      </w:r>
      <w:r w:rsidRPr="0065239E">
        <w:rPr>
          <w:lang w:val="el-GR"/>
        </w:rPr>
        <w:t xml:space="preserve"> </w:t>
      </w:r>
      <w:r>
        <w:rPr>
          <w:lang w:val="el-GR"/>
        </w:rPr>
        <w:t xml:space="preserve">Βλ. σχετικά με ΣΔΣ </w:t>
      </w:r>
      <w:r>
        <w:t>https</w:t>
      </w:r>
      <w:r w:rsidRPr="00A16B5C">
        <w:rPr>
          <w:lang w:val="el-GR"/>
        </w:rPr>
        <w:t>://</w:t>
      </w:r>
      <w:r>
        <w:t>www</w:t>
      </w:r>
      <w:r w:rsidRPr="00A16B5C">
        <w:rPr>
          <w:lang w:val="el-GR"/>
        </w:rPr>
        <w:t>.</w:t>
      </w:r>
      <w:r>
        <w:t>wto</w:t>
      </w:r>
      <w:r w:rsidRPr="00A16B5C">
        <w:rPr>
          <w:lang w:val="el-GR"/>
        </w:rPr>
        <w:t>.</w:t>
      </w:r>
      <w:r>
        <w:t>org</w:t>
      </w:r>
      <w:r w:rsidRPr="00A16B5C">
        <w:rPr>
          <w:lang w:val="el-GR"/>
        </w:rPr>
        <w:t>/</w:t>
      </w:r>
      <w:r>
        <w:t>english</w:t>
      </w:r>
      <w:r w:rsidRPr="00A16B5C">
        <w:rPr>
          <w:lang w:val="el-GR"/>
        </w:rPr>
        <w:t>/</w:t>
      </w:r>
      <w:r>
        <w:t>tratop</w:t>
      </w:r>
      <w:r w:rsidRPr="00A16B5C">
        <w:rPr>
          <w:lang w:val="el-GR"/>
        </w:rPr>
        <w:t>_</w:t>
      </w:r>
      <w:r>
        <w:t>e</w:t>
      </w:r>
      <w:r w:rsidRPr="00A16B5C">
        <w:rPr>
          <w:lang w:val="el-GR"/>
        </w:rPr>
        <w:t>/</w:t>
      </w:r>
      <w:r>
        <w:t>gproc</w:t>
      </w:r>
      <w:r w:rsidRPr="00A16B5C">
        <w:rPr>
          <w:lang w:val="el-GR"/>
        </w:rPr>
        <w:t>_</w:t>
      </w:r>
      <w:r>
        <w:t>e</w:t>
      </w:r>
      <w:r w:rsidRPr="00A16B5C">
        <w:rPr>
          <w:lang w:val="el-GR"/>
        </w:rPr>
        <w:t>/</w:t>
      </w:r>
      <w:r>
        <w:t>gp</w:t>
      </w:r>
      <w:r w:rsidRPr="00A16B5C">
        <w:rPr>
          <w:lang w:val="el-GR"/>
        </w:rPr>
        <w:t>_</w:t>
      </w:r>
      <w:r>
        <w:t>gpa</w:t>
      </w:r>
      <w:r w:rsidRPr="00A16B5C">
        <w:rPr>
          <w:lang w:val="el-GR"/>
        </w:rPr>
        <w:t>_</w:t>
      </w:r>
      <w:r>
        <w:t>e</w:t>
      </w:r>
      <w:r w:rsidRPr="00355202">
        <w:rPr>
          <w:lang w:val="el-GR"/>
        </w:rPr>
        <w:t>.</w:t>
      </w:r>
      <w:r>
        <w:t>htm</w:t>
      </w:r>
    </w:p>
  </w:footnote>
  <w:footnote w:id="7">
    <w:p w14:paraId="1C753890" w14:textId="77777777" w:rsidR="005171ED" w:rsidRPr="00355202" w:rsidRDefault="005171ED" w:rsidP="00762EAA">
      <w:pPr>
        <w:pStyle w:val="afc"/>
        <w:rPr>
          <w:lang w:val="el-GR"/>
        </w:rPr>
      </w:pPr>
      <w:r>
        <w:rPr>
          <w:rStyle w:val="00"/>
        </w:rPr>
        <w:footnoteRef/>
      </w:r>
      <w:r>
        <w:rPr>
          <w:lang w:val="el-GR"/>
        </w:rPr>
        <w:t xml:space="preserve">       </w:t>
      </w:r>
      <w:r w:rsidRPr="00355202">
        <w:rPr>
          <w:lang w:val="el-GR"/>
        </w:rPr>
        <w:t xml:space="preserve"> </w:t>
      </w:r>
      <w:r w:rsidRPr="00355202">
        <w:rPr>
          <w:lang w:val="el-GR"/>
        </w:rPr>
        <w:t>Σύμφωνα με το ισχύον κείμενο της ΣΔΣ, τα σχετικά παραρτήματα που αναφέρονται στο άρθρο 25 αντιστοιχούν πλέον στα 1, 2, 4, 5, 6 και 7.</w:t>
      </w:r>
    </w:p>
  </w:footnote>
  <w:footnote w:id="8">
    <w:p w14:paraId="5807BAC3" w14:textId="77777777" w:rsidR="005171ED" w:rsidRPr="00C11E79" w:rsidRDefault="005171ED" w:rsidP="00762EAA">
      <w:pPr>
        <w:pStyle w:val="afc"/>
        <w:rPr>
          <w:lang w:val="el-GR"/>
        </w:rPr>
      </w:pPr>
      <w:r>
        <w:rPr>
          <w:rStyle w:val="ad"/>
        </w:rPr>
        <w:footnoteRef/>
      </w:r>
      <w:r w:rsidRPr="00C11E79">
        <w:rPr>
          <w:lang w:val="el-GR"/>
        </w:rPr>
        <w:t xml:space="preserve"> </w:t>
      </w:r>
      <w:r>
        <w:rPr>
          <w:lang w:val="el-GR"/>
        </w:rPr>
        <w:t xml:space="preserve">      </w:t>
      </w:r>
      <w:r w:rsidRPr="00531569">
        <w:rPr>
          <w:lang w:val="el-GR"/>
        </w:rPr>
        <w:t>Επισημαίνεται ότι απαγορεύεται η συμμετοχή εξωχώριας εταιρείας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w:t>
      </w:r>
      <w:r>
        <w:rPr>
          <w:lang w:val="el-GR"/>
        </w:rPr>
        <w:t>΄</w:t>
      </w:r>
      <w:r w:rsidRPr="00531569">
        <w:rPr>
          <w:lang w:val="el-GR"/>
        </w:rPr>
        <w:t xml:space="preserve"> </w:t>
      </w:r>
      <w:r>
        <w:rPr>
          <w:lang w:val="el-GR"/>
        </w:rPr>
        <w:t>και β΄</w:t>
      </w:r>
      <w:r w:rsidRPr="00531569">
        <w:rPr>
          <w:lang w:val="el-GR"/>
        </w:rPr>
        <w:t>της παραγράφου 4 του άρθρου 4 του ν. 3310/2005</w:t>
      </w:r>
      <w:r>
        <w:rPr>
          <w:lang w:val="el-GR"/>
        </w:rPr>
        <w:t>.</w:t>
      </w:r>
    </w:p>
  </w:footnote>
  <w:footnote w:id="9">
    <w:p w14:paraId="3B94AB7F" w14:textId="77777777" w:rsidR="005171ED" w:rsidRPr="00BD65F6" w:rsidRDefault="005171ED" w:rsidP="00762EAA">
      <w:pPr>
        <w:pStyle w:val="afc"/>
        <w:rPr>
          <w:lang w:val="el-GR"/>
        </w:rPr>
      </w:pPr>
      <w:r>
        <w:rPr>
          <w:rStyle w:val="0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10">
    <w:p w14:paraId="51840D1D" w14:textId="77777777" w:rsidR="005171ED" w:rsidRPr="00BD65F6" w:rsidRDefault="005171ED" w:rsidP="00762EAA">
      <w:pPr>
        <w:pStyle w:val="afc"/>
        <w:rPr>
          <w:lang w:val="el-GR"/>
        </w:rPr>
      </w:pPr>
      <w:r>
        <w:rPr>
          <w:rStyle w:val="ad"/>
        </w:rPr>
        <w:footnoteRef/>
      </w:r>
      <w:r w:rsidRPr="00BD65F6">
        <w:rPr>
          <w:lang w:val="el-GR"/>
        </w:rPr>
        <w:t xml:space="preserve"> </w:t>
      </w:r>
      <w:r>
        <w:rPr>
          <w:lang w:val="el-GR"/>
        </w:rPr>
        <w:tab/>
      </w:r>
      <w:r w:rsidRPr="008F42B8">
        <w:rPr>
          <w:lang w:val="el-GR"/>
        </w:rPr>
        <w:t>Σχετικά με την προσκόμιση αποδείξεων για τα επανορθωτικά μέτρα βλ. την απόφαση της 14ης Ιανουαρίου 2021 του ΔΕΕ στην υπόθεση C</w:t>
      </w:r>
      <w:r w:rsidRPr="008F42B8">
        <w:rPr>
          <w:rFonts w:ascii="Cambria Math" w:hAnsi="Cambria Math" w:cs="Cambria Math"/>
          <w:lang w:val="el-GR"/>
        </w:rPr>
        <w:t>‑</w:t>
      </w:r>
      <w:r w:rsidRPr="008F42B8">
        <w:rPr>
          <w:lang w:val="el-GR"/>
        </w:rPr>
        <w:t>387/19</w:t>
      </w:r>
    </w:p>
  </w:footnote>
  <w:footnote w:id="11">
    <w:p w14:paraId="51F7F38A" w14:textId="77777777" w:rsidR="005171ED" w:rsidRPr="00215ADE" w:rsidRDefault="005171ED" w:rsidP="00762EAA">
      <w:pPr>
        <w:pStyle w:val="afc"/>
        <w:rPr>
          <w:lang w:val="el-GR"/>
        </w:rPr>
      </w:pPr>
      <w:r>
        <w:rPr>
          <w:rStyle w:val="aa"/>
        </w:rPr>
        <w:footnoteRef/>
      </w:r>
      <w:r>
        <w:rPr>
          <w:lang w:val="el-GR"/>
        </w:rPr>
        <w:tab/>
      </w:r>
      <w:r>
        <w:rPr>
          <w:lang w:val="el-GR"/>
        </w:rPr>
        <w:t xml:space="preserve">Παρ. 7 άρθρου 73 ν. 4412/2016.  </w:t>
      </w:r>
    </w:p>
  </w:footnote>
  <w:footnote w:id="12">
    <w:p w14:paraId="3046E574" w14:textId="77777777" w:rsidR="005171ED" w:rsidRPr="005609B2" w:rsidRDefault="005171ED" w:rsidP="00762EAA">
      <w:pPr>
        <w:pStyle w:val="afc"/>
        <w:rPr>
          <w:color w:val="000000"/>
          <w:lang w:val="el-GR"/>
        </w:rPr>
      </w:pPr>
      <w:r>
        <w:rPr>
          <w:rStyle w:val="00"/>
        </w:rPr>
        <w:footnoteRef/>
      </w:r>
      <w:r w:rsidRPr="003F3E0D">
        <w:rPr>
          <w:lang w:val="el-GR"/>
        </w:rPr>
        <w:t xml:space="preserve"> </w:t>
      </w:r>
      <w:r>
        <w:rPr>
          <w:lang w:val="el-GR"/>
        </w:rPr>
        <w:tab/>
      </w:r>
      <w:r w:rsidRPr="005609B2">
        <w:rPr>
          <w:color w:val="000000"/>
          <w:lang w:val="el-GR"/>
        </w:rPr>
        <w:t xml:space="preserve">Πρβλ. απόφαση υπ’ αριθμ. </w:t>
      </w:r>
      <w:r w:rsidRPr="00216ECA">
        <w:rPr>
          <w:lang w:val="el-GR"/>
        </w:rPr>
        <w:t>49341</w:t>
      </w:r>
      <w:r>
        <w:rPr>
          <w:lang w:val="el-GR"/>
        </w:rPr>
        <w:t>/</w:t>
      </w:r>
      <w:r w:rsidRPr="00216ECA">
        <w:rPr>
          <w:lang w:val="el-GR"/>
        </w:rPr>
        <w:t>19</w:t>
      </w:r>
      <w:r>
        <w:rPr>
          <w:lang w:val="el-GR"/>
        </w:rPr>
        <w:t>-</w:t>
      </w:r>
      <w:r w:rsidRPr="00216ECA">
        <w:rPr>
          <w:lang w:val="el-GR"/>
        </w:rPr>
        <w:t>05</w:t>
      </w:r>
      <w:r>
        <w:rPr>
          <w:lang w:val="el-GR"/>
        </w:rPr>
        <w:t>-</w:t>
      </w:r>
      <w:r w:rsidRPr="00216ECA">
        <w:rPr>
          <w:lang w:val="el-GR"/>
        </w:rPr>
        <w:t>2020 (ΦΕΚ 385 τεύχος ΥΟΔΔ, 25-05-2020), η οποία εξακολουθεί να ισχύει έως την  έκδοση της απόφασης της παρ. 9 του άρθρου 73 του ν. 4412/2016.</w:t>
      </w:r>
    </w:p>
  </w:footnote>
  <w:footnote w:id="13">
    <w:p w14:paraId="2ADD5155" w14:textId="77777777" w:rsidR="005171ED" w:rsidRPr="006B2C94" w:rsidRDefault="005171ED" w:rsidP="00762EAA">
      <w:pPr>
        <w:pStyle w:val="afc"/>
        <w:rPr>
          <w:lang w:val="el-GR"/>
        </w:rPr>
      </w:pPr>
      <w:r>
        <w:rPr>
          <w:rStyle w:val="a6"/>
        </w:rPr>
        <w:footnoteRef/>
      </w:r>
      <w:r>
        <w:rPr>
          <w:szCs w:val="18"/>
          <w:lang w:val="el-GR"/>
        </w:rPr>
        <w:tab/>
      </w:r>
      <w:r>
        <w:rPr>
          <w:szCs w:val="18"/>
          <w:lang w:val="el-GR"/>
        </w:rPr>
        <w:t xml:space="preserve">Άρθρο 75 παρ. 4 ν. 4412/2016. </w:t>
      </w:r>
    </w:p>
  </w:footnote>
  <w:footnote w:id="14">
    <w:p w14:paraId="0785FA95" w14:textId="77777777" w:rsidR="005171ED" w:rsidRPr="006B2C94" w:rsidRDefault="005171ED" w:rsidP="00762EAA">
      <w:pPr>
        <w:pStyle w:val="afc"/>
        <w:rPr>
          <w:lang w:val="el-GR"/>
        </w:rPr>
      </w:pPr>
      <w:r>
        <w:rPr>
          <w:rStyle w:val="a6"/>
        </w:rPr>
        <w:footnoteRef/>
      </w:r>
      <w:r w:rsidRPr="006B2C94">
        <w:rPr>
          <w:lang w:val="el-GR"/>
        </w:rPr>
        <w:tab/>
      </w:r>
      <w:r w:rsidRPr="006B2C94">
        <w:rPr>
          <w:lang w:val="el-GR"/>
        </w:rPr>
        <w:t xml:space="preserve">Δύνανται, επίσης, να στηρίζονται και στις ικανότητες του/ των υπεργολάβων, στους οποίους προτίθενται να αναθέσουν την εκτέλεση τμήματος/ τμημάτων της υπό ανάθεσης σύμβασης  </w:t>
      </w:r>
    </w:p>
  </w:footnote>
  <w:footnote w:id="15">
    <w:p w14:paraId="39EACB4B" w14:textId="77777777" w:rsidR="005171ED" w:rsidRPr="006B2C94" w:rsidRDefault="005171ED" w:rsidP="00762EAA">
      <w:pPr>
        <w:pStyle w:val="afc"/>
        <w:rPr>
          <w:lang w:val="el-GR"/>
        </w:rPr>
      </w:pPr>
      <w:r>
        <w:rPr>
          <w:rStyle w:val="a6"/>
        </w:rPr>
        <w:footnoteRef/>
      </w:r>
      <w:r w:rsidRPr="006B2C94">
        <w:rPr>
          <w:lang w:val="el-GR"/>
        </w:rPr>
        <w:tab/>
      </w:r>
      <w:r w:rsidRPr="006B2C94">
        <w:rPr>
          <w:lang w:val="el-GR"/>
        </w:rPr>
        <w:t xml:space="preserve">Πρβλ άρθρο 78 παρ. 1 εδ. 2 του ν. 4412/2016.  </w:t>
      </w:r>
    </w:p>
  </w:footnote>
  <w:footnote w:id="16">
    <w:p w14:paraId="7F85D9AE" w14:textId="77777777" w:rsidR="005171ED" w:rsidRPr="00FE4670" w:rsidRDefault="005171ED" w:rsidP="00762EAA">
      <w:pPr>
        <w:pStyle w:val="afc"/>
        <w:rPr>
          <w:lang w:val="el-GR"/>
        </w:rPr>
      </w:pPr>
      <w:r>
        <w:rPr>
          <w:rStyle w:val="ad"/>
        </w:rPr>
        <w:footnoteRef/>
      </w:r>
      <w:r w:rsidRPr="002B20BB">
        <w:rPr>
          <w:lang w:val="el-GR"/>
        </w:rPr>
        <w:t xml:space="preserve"> </w:t>
      </w:r>
      <w:r>
        <w:rPr>
          <w:lang w:val="el-GR"/>
        </w:rPr>
        <w:t xml:space="preserve"> </w:t>
      </w:r>
      <w:r>
        <w:rPr>
          <w:lang w:val="el-GR"/>
        </w:rPr>
        <w:tab/>
      </w:r>
      <w:r w:rsidRPr="00C11E79">
        <w:rPr>
          <w:lang w:val="el-GR"/>
        </w:rPr>
        <w:t>Για την έννοια του «τρίτου» οικονομικού φορέα σε περίπτωση σύμβασης ανεξαρτήτων υπηρεσιών πρβλ ενδεικτικά αποφάσεις ΑΕΠΠ 886/2020, 488/2020 253/2017, 247/2017, ΣτΕ (ΕΑ) 107/2018, ΜΔΕφΑθ, Α΄ διακοπών 236/2019, ΜΔΕφΑθ, ΙΒ΄ 57/2019.</w:t>
      </w:r>
      <w:r>
        <w:rPr>
          <w:lang w:val="el-GR"/>
        </w:rPr>
        <w:t xml:space="preserve"> </w:t>
      </w:r>
    </w:p>
  </w:footnote>
  <w:footnote w:id="17">
    <w:p w14:paraId="4CFCD575" w14:textId="77777777" w:rsidR="005171ED" w:rsidRPr="006B2C94" w:rsidRDefault="005171ED" w:rsidP="00762EAA">
      <w:pPr>
        <w:pStyle w:val="afc"/>
        <w:rPr>
          <w:lang w:val="el-GR"/>
        </w:rPr>
      </w:pPr>
      <w:r>
        <w:rPr>
          <w:rStyle w:val="a6"/>
        </w:rPr>
        <w:footnoteRef/>
      </w:r>
      <w:r>
        <w:rPr>
          <w:lang w:val="el-GR"/>
        </w:rPr>
        <w:tab/>
      </w:r>
      <w:r>
        <w:rPr>
          <w:lang w:val="el-GR"/>
        </w:rPr>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18">
    <w:p w14:paraId="1A95BD0D" w14:textId="77777777" w:rsidR="005171ED" w:rsidRPr="006B2C94" w:rsidRDefault="005171ED" w:rsidP="00762EAA">
      <w:pPr>
        <w:pStyle w:val="afc"/>
        <w:rPr>
          <w:lang w:val="el-GR"/>
        </w:rPr>
      </w:pPr>
      <w:r>
        <w:rPr>
          <w:rStyle w:val="a6"/>
        </w:rPr>
        <w:footnoteRef/>
      </w:r>
      <w:r w:rsidRPr="006B2C94">
        <w:rPr>
          <w:lang w:val="el-GR"/>
        </w:rPr>
        <w:tab/>
      </w:r>
      <w:r w:rsidRPr="006B2C94">
        <w:rPr>
          <w:lang w:val="el-GR"/>
        </w:rPr>
        <w:t xml:space="preserve">Πρβλ </w:t>
      </w:r>
      <w:r>
        <w:rPr>
          <w:lang w:val="el-GR"/>
        </w:rPr>
        <w:t>όγδοο</w:t>
      </w:r>
      <w:r w:rsidRPr="006B2C94">
        <w:rPr>
          <w:lang w:val="el-GR"/>
        </w:rPr>
        <w:t xml:space="preserve"> εδάφιο παρ. 1 άρθρου 78  ν. 4412/2016.  </w:t>
      </w:r>
    </w:p>
  </w:footnote>
  <w:footnote w:id="19">
    <w:p w14:paraId="7D826380" w14:textId="77777777" w:rsidR="005171ED" w:rsidRDefault="005171ED" w:rsidP="00762EAA">
      <w:pPr>
        <w:pStyle w:val="afc"/>
        <w:rPr>
          <w:lang w:val="el-GR"/>
        </w:rPr>
      </w:pPr>
      <w:r>
        <w:rPr>
          <w:rStyle w:val="aa"/>
        </w:rPr>
        <w:footnoteRef/>
      </w:r>
      <w:r>
        <w:rPr>
          <w:lang w:val="el-GR"/>
        </w:rPr>
        <w:tab/>
      </w:r>
      <w:r w:rsidRPr="00C65159">
        <w:rPr>
          <w:lang w:val="el-GR"/>
        </w:rPr>
        <w:t>Ο όρος αυτός μπορεί να τεθεί, κατά την κρίση της αναθέτουσας αρχής, και στην περίπτωση ποσοστού μικρότερου του 30% της εκτιμώμενης αξίας της σύμβασης (πρβλ. παρ. 5 άρθρου 131 του ν. 4412/2016).</w:t>
      </w:r>
    </w:p>
  </w:footnote>
  <w:footnote w:id="20">
    <w:p w14:paraId="0E302628" w14:textId="77777777" w:rsidR="005171ED" w:rsidRDefault="005171ED" w:rsidP="00762EAA">
      <w:pPr>
        <w:pStyle w:val="afc"/>
        <w:rPr>
          <w:lang w:val="el-GR"/>
        </w:rPr>
      </w:pPr>
      <w:r>
        <w:rPr>
          <w:rStyle w:val="aa"/>
        </w:rPr>
        <w:footnoteRef/>
      </w:r>
      <w:r>
        <w:rPr>
          <w:lang w:val="el-GR"/>
        </w:rPr>
        <w:tab/>
      </w:r>
      <w:r>
        <w:rPr>
          <w:lang w:val="el-GR"/>
        </w:rPr>
        <w:t>Πρβλ άρθρο 78 παρ. 1 ν. 4412/2016.</w:t>
      </w:r>
    </w:p>
  </w:footnote>
  <w:footnote w:id="21">
    <w:p w14:paraId="68347B5C" w14:textId="77777777" w:rsidR="005171ED" w:rsidRDefault="005171ED" w:rsidP="00762EAA">
      <w:pPr>
        <w:pStyle w:val="afc"/>
        <w:rPr>
          <w:lang w:val="el-GR"/>
        </w:rPr>
      </w:pPr>
      <w:r>
        <w:rPr>
          <w:rStyle w:val="aa"/>
        </w:rPr>
        <w:footnoteRef/>
      </w:r>
      <w:r>
        <w:rPr>
          <w:lang w:val="el-GR"/>
        </w:rPr>
        <w:tab/>
      </w:r>
      <w:r>
        <w:rPr>
          <w:lang w:val="el-GR"/>
        </w:rPr>
        <w:t>Πρβλ άρθρο 131 παρ. 6 ν. 4412/2016</w:t>
      </w:r>
    </w:p>
  </w:footnote>
  <w:footnote w:id="22">
    <w:p w14:paraId="406D666B" w14:textId="77777777" w:rsidR="005171ED" w:rsidRPr="00BD65F6" w:rsidRDefault="005171ED" w:rsidP="00762EAA">
      <w:pPr>
        <w:pStyle w:val="afc"/>
        <w:rPr>
          <w:lang w:val="el-GR"/>
        </w:rPr>
      </w:pPr>
      <w:r>
        <w:rPr>
          <w:rStyle w:val="00"/>
        </w:rPr>
        <w:footnoteRef/>
      </w:r>
      <w:r>
        <w:rPr>
          <w:lang w:val="el-GR"/>
        </w:rPr>
        <w:t xml:space="preserve">     </w:t>
      </w:r>
      <w:r w:rsidRPr="00BD65F6">
        <w:rPr>
          <w:lang w:val="el-GR"/>
        </w:rPr>
        <w:t xml:space="preserve"> </w:t>
      </w:r>
      <w:r w:rsidRPr="00BD65F6">
        <w:rPr>
          <w:lang w:val="el-GR"/>
        </w:rPr>
        <w:t xml:space="preserve">Άρθρο 104 σε συνδυασμό με τις παρ. 4 και 5 του άρθρου 105 του ν. 4412/2016 </w:t>
      </w:r>
    </w:p>
  </w:footnote>
  <w:footnote w:id="23">
    <w:p w14:paraId="3FFEE339" w14:textId="77777777" w:rsidR="005171ED" w:rsidRPr="007B335B" w:rsidRDefault="005171ED" w:rsidP="00762EAA">
      <w:pPr>
        <w:pStyle w:val="WW-Caption111111111"/>
        <w:tabs>
          <w:tab w:val="left" w:pos="426"/>
        </w:tabs>
        <w:spacing w:before="0" w:after="0"/>
        <w:rPr>
          <w:lang w:val="el-GR"/>
        </w:rPr>
      </w:pPr>
      <w:r w:rsidRPr="001C5AD7">
        <w:rPr>
          <w:rStyle w:val="00"/>
          <w:rFonts w:cs="Calibri"/>
          <w:i w:val="0"/>
          <w:iCs w:val="0"/>
          <w:sz w:val="18"/>
          <w:szCs w:val="20"/>
          <w:lang w:val="en-IE"/>
        </w:rPr>
        <w:footnoteRef/>
      </w:r>
      <w:r>
        <w:rPr>
          <w:i w:val="0"/>
          <w:lang w:val="el-GR"/>
        </w:rPr>
        <w:tab/>
      </w:r>
      <w:r>
        <w:rPr>
          <w:i w:val="0"/>
          <w:sz w:val="18"/>
          <w:szCs w:val="18"/>
          <w:lang w:val="el-GR"/>
        </w:rPr>
        <w:t>Πρβλ. άρθρο 79Α παρ. 4 του ν. 4412/2016, όπως τροποποιήθηκε από το άρθρο 28 του ν. 4782/2021 (36</w:t>
      </w:r>
      <w:r>
        <w:rPr>
          <w:i w:val="0"/>
          <w:sz w:val="18"/>
          <w:szCs w:val="18"/>
          <w:vertAlign w:val="superscript"/>
          <w:lang w:val="el-GR"/>
        </w:rPr>
        <w:t xml:space="preserve"> </w:t>
      </w:r>
      <w:r>
        <w:rPr>
          <w:i w:val="0"/>
          <w:sz w:val="18"/>
          <w:szCs w:val="18"/>
          <w:lang w:val="el-GR"/>
        </w:rPr>
        <w:t>Α’).</w:t>
      </w:r>
    </w:p>
  </w:footnote>
  <w:footnote w:id="24">
    <w:p w14:paraId="305FDF12" w14:textId="77777777" w:rsidR="005171ED" w:rsidRPr="00BD65F6" w:rsidRDefault="005171ED" w:rsidP="00762EAA">
      <w:pPr>
        <w:pStyle w:val="afc"/>
        <w:rPr>
          <w:lang w:val="el-GR"/>
        </w:rPr>
      </w:pPr>
      <w:r>
        <w:rPr>
          <w:rStyle w:val="0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25">
    <w:p w14:paraId="68FD7573" w14:textId="77777777" w:rsidR="005171ED" w:rsidRPr="00D20356" w:rsidRDefault="005171ED" w:rsidP="00762EAA">
      <w:pPr>
        <w:pStyle w:val="afc"/>
        <w:rPr>
          <w:lang w:val="el-GR"/>
        </w:rPr>
      </w:pPr>
      <w:r>
        <w:rPr>
          <w:rStyle w:val="00"/>
        </w:rPr>
        <w:footnoteRef/>
      </w:r>
      <w:r w:rsidRPr="00D20356">
        <w:rPr>
          <w:lang w:val="el-GR"/>
        </w:rPr>
        <w:t xml:space="preserve"> </w:t>
      </w:r>
      <w:r>
        <w:rPr>
          <w:lang w:val="el-GR"/>
        </w:rPr>
        <w:tab/>
      </w:r>
      <w:r w:rsidRPr="008E73BE">
        <w:rPr>
          <w:lang w:val="el-GR"/>
        </w:rPr>
        <w:t>Πρβ</w:t>
      </w:r>
      <w:r>
        <w:rPr>
          <w:lang w:val="el-GR"/>
        </w:rPr>
        <w:t>λ</w:t>
      </w:r>
      <w:r w:rsidRPr="008E73BE">
        <w:rPr>
          <w:lang w:val="el-GR"/>
        </w:rPr>
        <w:t>.</w:t>
      </w:r>
      <w:r>
        <w:rPr>
          <w:lang w:val="el-GR"/>
        </w:rPr>
        <w:t xml:space="preserve"> παρ. 12 άρθρου 80 του ν.4412/2016</w:t>
      </w:r>
      <w:r w:rsidRPr="008E73BE">
        <w:rPr>
          <w:lang w:val="el-GR"/>
        </w:rPr>
        <w:t>.</w:t>
      </w:r>
    </w:p>
  </w:footnote>
  <w:footnote w:id="26">
    <w:p w14:paraId="5E8FBAA8" w14:textId="77777777" w:rsidR="005171ED" w:rsidRPr="005B2FD1" w:rsidRDefault="005171ED" w:rsidP="00762EAA">
      <w:pPr>
        <w:pStyle w:val="afc"/>
        <w:ind w:left="0"/>
        <w:rPr>
          <w:strike/>
          <w:color w:val="000000"/>
          <w:lang w:val="el-GR"/>
        </w:rPr>
      </w:pPr>
      <w:r>
        <w:rPr>
          <w:lang w:val="el-GR"/>
        </w:rPr>
        <w:t xml:space="preserve">           </w:t>
      </w:r>
      <w:r>
        <w:rPr>
          <w:rStyle w:val="00"/>
        </w:rPr>
        <w:footnoteRef/>
      </w:r>
      <w:r>
        <w:rPr>
          <w:lang w:val="el-GR"/>
        </w:rPr>
        <w:t xml:space="preserve">     </w:t>
      </w:r>
      <w:r w:rsidRPr="005609B2">
        <w:rPr>
          <w:color w:val="000000"/>
          <w:lang w:val="el-GR"/>
        </w:rPr>
        <w:t>Πρβλ. παρ. 12 άρθρου 80 του ν.4412/2016</w:t>
      </w:r>
    </w:p>
  </w:footnote>
  <w:footnote w:id="27">
    <w:p w14:paraId="4AF89EDD" w14:textId="77777777" w:rsidR="005171ED" w:rsidRPr="006B2C94" w:rsidRDefault="005171ED" w:rsidP="00762EAA">
      <w:pPr>
        <w:pStyle w:val="afc"/>
        <w:rPr>
          <w:lang w:val="el-GR"/>
        </w:rPr>
      </w:pPr>
      <w:r>
        <w:rPr>
          <w:rStyle w:val="a6"/>
        </w:rPr>
        <w:footnoteRef/>
      </w:r>
      <w:r>
        <w:rPr>
          <w:lang w:val="el-GR"/>
        </w:rPr>
        <w:tab/>
      </w:r>
      <w:r>
        <w:rPr>
          <w:lang w:val="el-GR"/>
        </w:rPr>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28">
    <w:p w14:paraId="3EF36A56" w14:textId="77777777" w:rsidR="005171ED" w:rsidRPr="00ED6CC6" w:rsidRDefault="005171ED" w:rsidP="00762EAA">
      <w:pPr>
        <w:pStyle w:val="afc"/>
        <w:rPr>
          <w:lang w:val="el-GR"/>
        </w:rPr>
      </w:pPr>
      <w:r>
        <w:rPr>
          <w:rStyle w:val="00"/>
        </w:rPr>
        <w:footnoteRef/>
      </w:r>
      <w:r w:rsidRPr="00ED6CC6">
        <w:rPr>
          <w:lang w:val="el-GR"/>
        </w:rPr>
        <w:t xml:space="preserve"> </w:t>
      </w:r>
      <w:r>
        <w:rPr>
          <w:lang w:val="el-GR"/>
        </w:rPr>
        <w:tab/>
      </w:r>
      <w:r w:rsidRPr="00ED6CC6">
        <w:rPr>
          <w:lang w:val="el-GR"/>
        </w:rPr>
        <w:t>Πρβ</w:t>
      </w:r>
      <w:r>
        <w:rPr>
          <w:lang w:val="el-GR"/>
        </w:rPr>
        <w:t>λ</w:t>
      </w:r>
      <w:r w:rsidRPr="00ED6CC6">
        <w:rPr>
          <w:lang w:val="el-GR"/>
        </w:rPr>
        <w:t>.</w:t>
      </w:r>
      <w:r w:rsidRPr="00ED6CC6">
        <w:rPr>
          <w:rFonts w:ascii="Cambria" w:hAnsi="Cambria"/>
          <w:sz w:val="22"/>
          <w:szCs w:val="22"/>
          <w:lang w:val="el-GR"/>
        </w:rPr>
        <w:t xml:space="preserve"> </w:t>
      </w:r>
      <w:r w:rsidRPr="00ED6CC6">
        <w:rPr>
          <w:szCs w:val="18"/>
          <w:lang w:val="el-GR"/>
        </w:rPr>
        <w:t>παράγραφο 12 άρθρου 80 του ν.4412/2016</w:t>
      </w:r>
      <w:r>
        <w:rPr>
          <w:szCs w:val="18"/>
          <w:lang w:val="el-GR"/>
        </w:rPr>
        <w:t>.</w:t>
      </w:r>
    </w:p>
  </w:footnote>
  <w:footnote w:id="29">
    <w:p w14:paraId="1B434E38" w14:textId="77777777" w:rsidR="005171ED" w:rsidRPr="00E85DA7" w:rsidRDefault="005171ED" w:rsidP="00762EAA">
      <w:pPr>
        <w:pStyle w:val="afc"/>
        <w:rPr>
          <w:lang w:val="el-GR"/>
        </w:rPr>
      </w:pPr>
      <w:r>
        <w:rPr>
          <w:rStyle w:val="aa"/>
        </w:rPr>
        <w:footnoteRef/>
      </w:r>
      <w:r>
        <w:rPr>
          <w:lang w:val="el-GR"/>
        </w:rPr>
        <w:tab/>
      </w:r>
      <w:r>
        <w:rPr>
          <w:lang w:val="el-GR"/>
        </w:rPr>
        <w:t>Η καταλληλότητα του προσκομιζόμενου από τον οικονομικό φορέα εγγράφου για την απόδειξη της χρηματοοικονομικής του επάρκειας εναπόκειται στην κρίση της Α.Α. (πρβλ. άρθρο 80 παρ. 4 εδ. β ν. 4412/2016)</w:t>
      </w:r>
    </w:p>
  </w:footnote>
  <w:footnote w:id="30">
    <w:p w14:paraId="606E2346" w14:textId="77777777" w:rsidR="005171ED" w:rsidRPr="005B2FD1" w:rsidRDefault="005171ED" w:rsidP="00762EAA">
      <w:pPr>
        <w:pStyle w:val="afc"/>
        <w:rPr>
          <w:lang w:val="el-GR"/>
        </w:rPr>
      </w:pPr>
      <w:r>
        <w:rPr>
          <w:rStyle w:val="0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7C4C27F8" w14:textId="77777777" w:rsidR="005171ED" w:rsidRPr="005B2FD1" w:rsidRDefault="005171ED" w:rsidP="00762EAA">
      <w:pPr>
        <w:pStyle w:val="afc"/>
        <w:rPr>
          <w:lang w:val="el-GR"/>
        </w:rPr>
      </w:pPr>
      <w:r>
        <w:rPr>
          <w:lang w:val="el-GR"/>
        </w:rPr>
        <w:t xml:space="preserve">          </w:t>
      </w:r>
      <w:r w:rsidRPr="005B2FD1">
        <w:rPr>
          <w:lang w:val="el-GR"/>
        </w:rPr>
        <w:t>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31">
    <w:p w14:paraId="10A640C5" w14:textId="77777777" w:rsidR="005171ED" w:rsidRPr="006B2C94" w:rsidRDefault="005171ED" w:rsidP="00762EAA">
      <w:pPr>
        <w:pStyle w:val="afc"/>
        <w:rPr>
          <w:lang w:val="el-GR"/>
        </w:rPr>
      </w:pPr>
      <w:r>
        <w:rPr>
          <w:rStyle w:val="a6"/>
        </w:rPr>
        <w:footnoteRef/>
      </w:r>
      <w:r w:rsidRPr="006B2C94">
        <w:rPr>
          <w:lang w:val="el-GR"/>
        </w:rPr>
        <w:tab/>
      </w:r>
      <w:r w:rsidRPr="006B2C94">
        <w:rPr>
          <w:lang w:val="el-GR"/>
        </w:rPr>
        <w:t xml:space="preserve">Πρβλ άρθρο 83 ν. 4412/2016. </w:t>
      </w:r>
    </w:p>
  </w:footnote>
  <w:footnote w:id="32">
    <w:p w14:paraId="550F79CA" w14:textId="77777777" w:rsidR="005171ED" w:rsidRPr="00BD65F6" w:rsidRDefault="005171ED" w:rsidP="00762EAA">
      <w:pPr>
        <w:pStyle w:val="afc"/>
        <w:rPr>
          <w:lang w:val="el-GR"/>
        </w:rPr>
      </w:pPr>
      <w:r>
        <w:rPr>
          <w:rStyle w:val="aa"/>
        </w:rPr>
        <w:footnoteRef/>
      </w:r>
      <w:r>
        <w:rPr>
          <w:lang w:val="el-GR"/>
        </w:rPr>
        <w:tab/>
        <w:t xml:space="preserve"> </w:t>
      </w:r>
      <w:r>
        <w:rPr>
          <w:lang w:val="el-GR"/>
        </w:rPr>
        <w:t>Πρβ. παράγραφο 12 άρθρου 80 του ν.4412/2016</w:t>
      </w:r>
      <w:r w:rsidRPr="00461AC9">
        <w:rPr>
          <w:lang w:val="el-GR"/>
        </w:rPr>
        <w:t>.</w:t>
      </w:r>
    </w:p>
  </w:footnote>
  <w:footnote w:id="33">
    <w:p w14:paraId="4DC02B60" w14:textId="77777777" w:rsidR="005171ED" w:rsidRPr="00F93782" w:rsidRDefault="005171ED" w:rsidP="00762EAA">
      <w:pPr>
        <w:pStyle w:val="afc"/>
        <w:rPr>
          <w:lang w:val="el-GR"/>
        </w:rPr>
      </w:pPr>
      <w:r>
        <w:rPr>
          <w:rStyle w:val="ad"/>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34">
    <w:p w14:paraId="604CD86A" w14:textId="77777777" w:rsidR="005171ED" w:rsidRPr="006B2C94" w:rsidRDefault="005171ED" w:rsidP="00762EAA">
      <w:pPr>
        <w:pStyle w:val="afc"/>
        <w:rPr>
          <w:lang w:val="el-GR"/>
        </w:rPr>
      </w:pPr>
      <w:r>
        <w:rPr>
          <w:rStyle w:val="a6"/>
        </w:rPr>
        <w:footnoteRef/>
      </w:r>
      <w:r>
        <w:rPr>
          <w:lang w:val="el-GR"/>
        </w:rPr>
        <w:tab/>
      </w:r>
      <w:r>
        <w:rPr>
          <w:lang w:val="el-GR"/>
        </w:rPr>
        <w:t>Βλ παρ. 5 περ. α΄ του άρθρου 95 του ν. 4412/2016</w:t>
      </w:r>
    </w:p>
  </w:footnote>
  <w:footnote w:id="35">
    <w:p w14:paraId="7F1752D7" w14:textId="77777777" w:rsidR="005171ED" w:rsidRPr="001F7E31" w:rsidRDefault="005171ED" w:rsidP="00762EAA">
      <w:pPr>
        <w:pStyle w:val="afc"/>
        <w:rPr>
          <w:lang w:val="el-GR"/>
        </w:rPr>
      </w:pPr>
      <w:r>
        <w:rPr>
          <w:rStyle w:val="00"/>
        </w:rPr>
        <w:footnoteRef/>
      </w:r>
      <w:r w:rsidRPr="001F7E31">
        <w:rPr>
          <w:lang w:val="el-GR"/>
        </w:rPr>
        <w:t xml:space="preserve"> </w:t>
      </w:r>
      <w:r>
        <w:rPr>
          <w:lang w:val="el-GR"/>
        </w:rPr>
        <w:tab/>
      </w:r>
      <w:r>
        <w:rPr>
          <w:lang w:val="el-GR"/>
        </w:rPr>
        <w:t>Πρβλ. άρθρο 97, παρ.4 του ν.4412/2016, όπως τροποποιήθηκε με το άρθρο 33, παρ. 3, του ν.4608/2019.</w:t>
      </w:r>
    </w:p>
  </w:footnote>
  <w:footnote w:id="36">
    <w:p w14:paraId="3CD1F75E" w14:textId="77777777" w:rsidR="005171ED" w:rsidRPr="00BD65F6" w:rsidRDefault="005171ED" w:rsidP="00762EAA">
      <w:pPr>
        <w:pStyle w:val="afc"/>
        <w:rPr>
          <w:lang w:val="el-GR"/>
        </w:rPr>
      </w:pPr>
      <w:r w:rsidRPr="00FF4138">
        <w:rPr>
          <w:rStyle w:val="00"/>
        </w:rPr>
        <w:footnoteRef/>
      </w:r>
      <w:r>
        <w:rPr>
          <w:lang w:val="el-GR"/>
        </w:rPr>
        <w:tab/>
      </w:r>
      <w:r>
        <w:rPr>
          <w:lang w:val="el-GR"/>
        </w:rPr>
        <w:t>Άρθρο 91 του ν. 4412/2016</w:t>
      </w:r>
    </w:p>
  </w:footnote>
  <w:footnote w:id="37">
    <w:p w14:paraId="5E0BB553" w14:textId="77777777" w:rsidR="005171ED" w:rsidRPr="00BD65F6" w:rsidRDefault="005171ED" w:rsidP="00762EAA">
      <w:pPr>
        <w:pStyle w:val="afc"/>
        <w:ind w:left="426" w:hanging="426"/>
        <w:rPr>
          <w:lang w:val="el-GR"/>
        </w:rPr>
      </w:pPr>
      <w:r>
        <w:rPr>
          <w:rStyle w:val="aa"/>
        </w:rPr>
        <w:footnoteRef/>
      </w:r>
      <w:r>
        <w:rPr>
          <w:lang w:val="el-GR"/>
        </w:rPr>
        <w:tab/>
      </w:r>
      <w:r>
        <w:rPr>
          <w:lang w:val="el-GR"/>
        </w:rPr>
        <w:t>Άρθρα 92 έως 97, το άρθρο 100 καθώς και τα άρθρα 102 έως 104 του ν. 4412/16</w:t>
      </w:r>
    </w:p>
  </w:footnote>
  <w:footnote w:id="38">
    <w:p w14:paraId="02382BBD" w14:textId="77777777" w:rsidR="005171ED" w:rsidRPr="009F4790" w:rsidRDefault="005171ED" w:rsidP="00762EAA">
      <w:pPr>
        <w:pStyle w:val="afc"/>
        <w:rPr>
          <w:lang w:val="el-GR"/>
        </w:rPr>
      </w:pPr>
      <w:r>
        <w:rPr>
          <w:rStyle w:val="aa"/>
        </w:rPr>
        <w:footnoteRef/>
      </w:r>
      <w:r>
        <w:rPr>
          <w:lang w:val="el-GR"/>
        </w:rPr>
        <w:tab/>
      </w:r>
      <w:r>
        <w:rPr>
          <w:szCs w:val="18"/>
          <w:lang w:val="el-GR"/>
        </w:rPr>
        <w:t>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ό</w:t>
      </w:r>
      <w:r w:rsidRPr="009F4790">
        <w:rPr>
          <w:lang w:val="el-GR"/>
        </w:rPr>
        <w:t xml:space="preserve">πως αντικαταστάθηκε </w:t>
      </w:r>
      <w:r>
        <w:rPr>
          <w:lang w:val="el-GR"/>
        </w:rPr>
        <w:t>από το</w:t>
      </w:r>
      <w:r w:rsidRPr="009F4790">
        <w:rPr>
          <w:lang w:val="el-GR"/>
        </w:rPr>
        <w:t xml:space="preserve"> άρθρο 40 του ν. 4782/21.</w:t>
      </w:r>
    </w:p>
  </w:footnote>
  <w:footnote w:id="39">
    <w:p w14:paraId="3FF2AB6E" w14:textId="77777777" w:rsidR="005171ED" w:rsidRPr="00BD7E89" w:rsidRDefault="005171ED" w:rsidP="00762EAA">
      <w:pPr>
        <w:pStyle w:val="afc"/>
        <w:rPr>
          <w:rFonts w:cs="Times New Roman"/>
          <w:lang w:val="el-GR"/>
        </w:rPr>
      </w:pPr>
      <w:r>
        <w:rPr>
          <w:rStyle w:val="ad"/>
        </w:rPr>
        <w:footnoteRef/>
      </w:r>
      <w:r w:rsidRPr="00BD7E89">
        <w:rPr>
          <w:lang w:val="el-GR"/>
        </w:rPr>
        <w:t xml:space="preserve"> </w:t>
      </w:r>
      <w:r>
        <w:rPr>
          <w:lang w:val="el-GR"/>
        </w:rPr>
        <w:t xml:space="preserve">   </w:t>
      </w:r>
      <w:r w:rsidRPr="00BD7E89">
        <w:rPr>
          <w:rFonts w:cs="Times New Roman"/>
          <w:lang w:val="el-GR"/>
        </w:rPr>
        <w:t>Η αναθέτουσα αρχή δύναται να εγκρίνει το πρακτικό αυτό με εσωτερική της απόφαση</w:t>
      </w:r>
    </w:p>
  </w:footnote>
  <w:footnote w:id="40">
    <w:p w14:paraId="5BA77686" w14:textId="77777777" w:rsidR="005171ED" w:rsidRPr="00C7452D" w:rsidRDefault="005171ED" w:rsidP="00762EAA">
      <w:pPr>
        <w:pStyle w:val="afc"/>
        <w:rPr>
          <w:rFonts w:cs="Times New Roman"/>
          <w:lang w:val="el-GR"/>
        </w:rPr>
      </w:pPr>
      <w:r>
        <w:rPr>
          <w:rStyle w:val="aa"/>
        </w:rPr>
        <w:footnoteRef/>
      </w:r>
      <w:r>
        <w:rPr>
          <w:lang w:val="el-GR"/>
        </w:rPr>
        <w:tab/>
      </w:r>
      <w:r w:rsidRPr="00C7452D">
        <w:rPr>
          <w:rFonts w:cs="Times New Roman"/>
          <w:lang w:val="el-GR"/>
        </w:rPr>
        <w:t>Άρθρο 90 παρ. 1 του ν. 4412/2016.</w:t>
      </w:r>
    </w:p>
  </w:footnote>
  <w:footnote w:id="41">
    <w:p w14:paraId="427AE22C" w14:textId="77777777" w:rsidR="005171ED" w:rsidRPr="001036EA" w:rsidRDefault="005171ED" w:rsidP="00762EAA">
      <w:pPr>
        <w:pStyle w:val="afc"/>
        <w:rPr>
          <w:lang w:val="el-GR"/>
        </w:rPr>
      </w:pPr>
      <w:r>
        <w:rPr>
          <w:rStyle w:val="aa"/>
        </w:rPr>
        <w:footnoteRef/>
      </w:r>
      <w:r>
        <w:rPr>
          <w:lang w:val="el-GR"/>
        </w:rPr>
        <w:tab/>
      </w:r>
      <w:r>
        <w:rPr>
          <w:lang w:val="el-GR"/>
        </w:rPr>
        <w:t>Άρθρο 104 παρ. 2 και 3 του ν. 4412/2016, όπως αντικαταστάθηκε από το άρθρο 44 του ν. 4782/2021.</w:t>
      </w:r>
    </w:p>
  </w:footnote>
  <w:footnote w:id="42">
    <w:p w14:paraId="7F43969C" w14:textId="77777777" w:rsidR="005171ED" w:rsidRPr="001101C6" w:rsidRDefault="005171ED" w:rsidP="00762EAA">
      <w:pPr>
        <w:pStyle w:val="afc"/>
        <w:rPr>
          <w:lang w:val="el-GR"/>
        </w:rPr>
      </w:pPr>
      <w:r>
        <w:rPr>
          <w:rStyle w:val="ad"/>
        </w:rPr>
        <w:footnoteRef/>
      </w:r>
      <w:r>
        <w:rPr>
          <w:lang w:val="el-GR"/>
        </w:rPr>
        <w:t xml:space="preserve">    </w:t>
      </w:r>
      <w:r w:rsidRPr="001101C6">
        <w:rPr>
          <w:lang w:val="el-GR"/>
        </w:rPr>
        <w:t xml:space="preserve"> </w:t>
      </w:r>
      <w:r>
        <w:rPr>
          <w:lang w:val="el-GR"/>
        </w:rPr>
        <w:tab/>
      </w:r>
      <w:r>
        <w:rPr>
          <w:lang w:val="el-GR"/>
        </w:rPr>
        <w:t>Πρβλ άρθρο 16 παρ. 3 ΚΥΑ ΕΣΗΔΗΣ Προμήθειες και Υπηρεσίες</w:t>
      </w:r>
    </w:p>
  </w:footnote>
  <w:footnote w:id="43">
    <w:p w14:paraId="5EF5DCB3" w14:textId="77777777" w:rsidR="005171ED" w:rsidRPr="00BD65F6" w:rsidRDefault="005171ED" w:rsidP="00762EAA">
      <w:pPr>
        <w:pStyle w:val="afc"/>
        <w:rPr>
          <w:lang w:val="el-GR"/>
        </w:rPr>
      </w:pPr>
      <w:r>
        <w:rPr>
          <w:rStyle w:val="aa"/>
        </w:rPr>
        <w:footnoteRef/>
      </w:r>
      <w:r>
        <w:rPr>
          <w:lang w:val="el-GR"/>
        </w:rPr>
        <w:tab/>
      </w:r>
      <w:r>
        <w:rPr>
          <w:lang w:val="el-GR"/>
        </w:rPr>
        <w:t>Πρβλ. άρθρο 100 παρ. 2 του ν. 4412/2016</w:t>
      </w:r>
    </w:p>
  </w:footnote>
  <w:footnote w:id="44">
    <w:p w14:paraId="1920ACF3" w14:textId="77777777" w:rsidR="005171ED" w:rsidRPr="002913F6" w:rsidRDefault="005171ED" w:rsidP="00762EAA">
      <w:pPr>
        <w:pStyle w:val="afc"/>
        <w:rPr>
          <w:lang w:val="el-GR"/>
        </w:rPr>
      </w:pPr>
      <w:r>
        <w:rPr>
          <w:rStyle w:val="aa"/>
        </w:rPr>
        <w:footnoteRef/>
      </w:r>
      <w:r>
        <w:rPr>
          <w:lang w:val="el-GR"/>
        </w:rPr>
        <w:tab/>
      </w:r>
      <w:r>
        <w:rPr>
          <w:lang w:val="el-GR"/>
        </w:rPr>
        <w:t>Άρθρο 105 παρ. 7 του ν. 4412/2016, όπως αντικαταστάθηκε από το άρθρο 45 του ν. 4782/2021.</w:t>
      </w:r>
    </w:p>
  </w:footnote>
  <w:footnote w:id="45">
    <w:p w14:paraId="1597ABAA" w14:textId="77777777" w:rsidR="005171ED" w:rsidRPr="002913F6" w:rsidRDefault="005171ED" w:rsidP="00762EAA">
      <w:pPr>
        <w:pStyle w:val="afc"/>
        <w:rPr>
          <w:lang w:val="el-GR"/>
        </w:rPr>
      </w:pPr>
      <w:r>
        <w:rPr>
          <w:rStyle w:val="aa"/>
        </w:rPr>
        <w:footnoteRef/>
      </w:r>
      <w:r>
        <w:rPr>
          <w:lang w:val="el-GR"/>
        </w:rPr>
        <w:tab/>
      </w:r>
      <w:r>
        <w:rPr>
          <w:lang w:val="el-GR"/>
        </w:rPr>
        <w:t>Άρθρο 105 παρ. 8 του ν. 4412/2016, όπως αντικαταστάθηκε από το άρθρο 45 του ν. 4782/2021.</w:t>
      </w:r>
    </w:p>
  </w:footnote>
  <w:footnote w:id="46">
    <w:p w14:paraId="76A153E0" w14:textId="77777777" w:rsidR="005171ED" w:rsidRPr="002913F6" w:rsidRDefault="005171ED" w:rsidP="00762EAA">
      <w:pPr>
        <w:pStyle w:val="afc"/>
        <w:rPr>
          <w:lang w:val="el-GR"/>
        </w:rPr>
      </w:pPr>
      <w:r>
        <w:rPr>
          <w:rStyle w:val="ad"/>
        </w:rPr>
        <w:footnoteRef/>
      </w:r>
      <w:r w:rsidRPr="002913F6">
        <w:rPr>
          <w:lang w:val="el-GR"/>
        </w:rPr>
        <w:t xml:space="preserve"> </w:t>
      </w:r>
      <w:r>
        <w:rPr>
          <w:lang w:val="el-GR"/>
        </w:rPr>
        <w:t xml:space="preserve">     </w:t>
      </w:r>
      <w:r>
        <w:rPr>
          <w:lang w:val="el-GR"/>
        </w:rPr>
        <w:t>Ά</w:t>
      </w:r>
      <w:r w:rsidRPr="002913F6">
        <w:rPr>
          <w:lang w:val="el-GR"/>
        </w:rPr>
        <w:t xml:space="preserve">ρθρο 360 παρ. 1 </w:t>
      </w:r>
      <w:r>
        <w:rPr>
          <w:lang w:val="el-GR"/>
        </w:rPr>
        <w:t>ν</w:t>
      </w:r>
      <w:r w:rsidRPr="002913F6">
        <w:rPr>
          <w:lang w:val="el-GR"/>
        </w:rPr>
        <w:t xml:space="preserve">. 4412/2016 και 3 παρ. 1 </w:t>
      </w:r>
      <w:r>
        <w:rPr>
          <w:lang w:val="el-GR"/>
        </w:rPr>
        <w:t>π</w:t>
      </w:r>
      <w:r w:rsidRPr="002913F6">
        <w:rPr>
          <w:lang w:val="el-GR"/>
        </w:rPr>
        <w:t>.</w:t>
      </w:r>
      <w:r>
        <w:rPr>
          <w:lang w:val="el-GR"/>
        </w:rPr>
        <w:t>δ</w:t>
      </w:r>
      <w:r w:rsidRPr="002913F6">
        <w:rPr>
          <w:lang w:val="el-GR"/>
        </w:rPr>
        <w:t>. 39/2017.</w:t>
      </w:r>
    </w:p>
  </w:footnote>
  <w:footnote w:id="47">
    <w:p w14:paraId="261B9E48" w14:textId="77777777" w:rsidR="005171ED" w:rsidRPr="00D52587" w:rsidRDefault="005171ED" w:rsidP="00762EAA">
      <w:pPr>
        <w:pStyle w:val="afc"/>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48">
    <w:p w14:paraId="0C93E4D6" w14:textId="77777777" w:rsidR="005171ED" w:rsidRPr="00827575" w:rsidRDefault="005171ED" w:rsidP="00762EAA">
      <w:pPr>
        <w:pStyle w:val="afc"/>
        <w:rPr>
          <w:lang w:val="el-GR"/>
        </w:rPr>
      </w:pPr>
      <w:r>
        <w:rPr>
          <w:rStyle w:val="ad"/>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49">
    <w:p w14:paraId="20BE8D75" w14:textId="77777777" w:rsidR="005171ED" w:rsidRPr="007C4E1D" w:rsidRDefault="005171ED" w:rsidP="00762EAA">
      <w:pPr>
        <w:pStyle w:val="afc"/>
        <w:rPr>
          <w:lang w:val="el-GR"/>
        </w:rPr>
      </w:pPr>
      <w:r>
        <w:rPr>
          <w:rStyle w:val="ad"/>
        </w:rPr>
        <w:footnoteRef/>
      </w:r>
      <w:r w:rsidRPr="007C4E1D">
        <w:rPr>
          <w:lang w:val="el-GR"/>
        </w:rPr>
        <w:t xml:space="preserve"> </w:t>
      </w:r>
      <w:r w:rsidRPr="007C4E1D">
        <w:rPr>
          <w:lang w:val="el-GR"/>
        </w:rPr>
        <w:t>Πρβλ. άρθρο 372 παρ. 1 και 2 Ν. 4412/2016</w:t>
      </w:r>
      <w:r>
        <w:rPr>
          <w:lang w:val="el-GR"/>
        </w:rPr>
        <w:t>.</w:t>
      </w:r>
    </w:p>
  </w:footnote>
  <w:footnote w:id="50">
    <w:p w14:paraId="49457F52" w14:textId="77777777" w:rsidR="005171ED" w:rsidRPr="00F40EF3" w:rsidRDefault="005171ED" w:rsidP="00762EAA">
      <w:pPr>
        <w:pStyle w:val="afc"/>
        <w:rPr>
          <w:lang w:val="el-GR"/>
        </w:rPr>
      </w:pPr>
      <w:r>
        <w:rPr>
          <w:rStyle w:val="ad"/>
        </w:rPr>
        <w:footnoteRef/>
      </w:r>
      <w:r w:rsidRPr="00F40EF3">
        <w:rPr>
          <w:lang w:val="el-GR"/>
        </w:rPr>
        <w:t xml:space="preserve"> </w:t>
      </w:r>
      <w:r w:rsidRPr="00F40EF3">
        <w:rPr>
          <w:lang w:val="el-GR"/>
        </w:rPr>
        <w:t>Πρβλ. άρθρο 372 παρ. 4 του ν. 4412/2016</w:t>
      </w:r>
      <w:r>
        <w:rPr>
          <w:lang w:val="el-GR"/>
        </w:rPr>
        <w:t>.</w:t>
      </w:r>
    </w:p>
  </w:footnote>
  <w:footnote w:id="51">
    <w:p w14:paraId="0A324103" w14:textId="77777777" w:rsidR="005171ED" w:rsidRPr="00F40EF3" w:rsidRDefault="005171ED" w:rsidP="00762EAA">
      <w:pPr>
        <w:pStyle w:val="afc"/>
        <w:rPr>
          <w:lang w:val="el-GR"/>
        </w:rPr>
      </w:pPr>
      <w:r>
        <w:rPr>
          <w:rStyle w:val="ad"/>
        </w:rPr>
        <w:footnoteRef/>
      </w:r>
      <w:r w:rsidRPr="006A44BE">
        <w:rPr>
          <w:lang w:val="el-GR"/>
        </w:rPr>
        <w:t xml:space="preserve"> </w:t>
      </w:r>
      <w:r w:rsidRPr="006A44BE">
        <w:rPr>
          <w:lang w:val="el-GR"/>
        </w:rPr>
        <w:t>Πρβλ άρθρο 372 παρ. 6 του ν. 4412/2016.</w:t>
      </w:r>
    </w:p>
  </w:footnote>
  <w:footnote w:id="52">
    <w:p w14:paraId="44F4C9DC" w14:textId="77777777" w:rsidR="005171ED" w:rsidRPr="00171EB5" w:rsidRDefault="005171ED" w:rsidP="00762EAA">
      <w:pPr>
        <w:pStyle w:val="afc"/>
        <w:rPr>
          <w:lang w:val="el-GR"/>
        </w:rPr>
      </w:pPr>
      <w:r>
        <w:rPr>
          <w:rStyle w:val="ad"/>
        </w:rPr>
        <w:footnoteRef/>
      </w:r>
      <w:r>
        <w:rPr>
          <w:lang w:val="el-GR"/>
        </w:rPr>
        <w:tab/>
      </w:r>
      <w:r>
        <w:rPr>
          <w:lang w:val="el-GR"/>
        </w:rPr>
        <w:t>Πρβλ άρθρο 24 του ν. 4412/2016</w:t>
      </w:r>
    </w:p>
  </w:footnote>
  <w:footnote w:id="53">
    <w:p w14:paraId="7DF0D87B" w14:textId="77777777" w:rsidR="005171ED" w:rsidRPr="00FF4138" w:rsidRDefault="005171ED" w:rsidP="00762EAA">
      <w:pPr>
        <w:pStyle w:val="afc"/>
        <w:rPr>
          <w:lang w:val="el-GR"/>
        </w:rPr>
      </w:pPr>
      <w:r>
        <w:rPr>
          <w:rStyle w:val="0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54">
    <w:p w14:paraId="1BADE58A" w14:textId="77777777" w:rsidR="005171ED" w:rsidRPr="00022C43" w:rsidRDefault="005171ED" w:rsidP="00762EAA">
      <w:pPr>
        <w:pStyle w:val="afc"/>
        <w:rPr>
          <w:del w:id="73" w:author="Συντάκτης"/>
          <w:lang w:val="el-GR"/>
        </w:rPr>
      </w:pPr>
      <w:r w:rsidRPr="00022C43">
        <w:rPr>
          <w:rStyle w:val="00"/>
        </w:rPr>
        <w:footnoteRef/>
      </w:r>
      <w:r w:rsidRPr="00022C43">
        <w:rPr>
          <w:lang w:val="el-GR"/>
        </w:rPr>
        <w:t xml:space="preserve">  </w:t>
      </w:r>
      <w:r w:rsidRPr="00022C43">
        <w:rPr>
          <w:lang w:val="el-GR"/>
        </w:rPr>
        <w:tab/>
      </w:r>
      <w:r>
        <w:rPr>
          <w:lang w:val="el-GR"/>
        </w:rPr>
        <w:t>Ά</w:t>
      </w:r>
      <w:r w:rsidRPr="00022C43">
        <w:rPr>
          <w:lang w:val="el-GR"/>
        </w:rPr>
        <w:t>ρθρο 205Α του ν. 4412/2016</w:t>
      </w:r>
    </w:p>
  </w:footnote>
  <w:footnote w:id="55">
    <w:p w14:paraId="60F5DC46" w14:textId="77777777" w:rsidR="005171ED" w:rsidRPr="006B2C94" w:rsidRDefault="005171ED" w:rsidP="00762EAA">
      <w:pPr>
        <w:pStyle w:val="afc"/>
        <w:rPr>
          <w:lang w:val="el-GR"/>
        </w:rPr>
      </w:pPr>
      <w:r>
        <w:rPr>
          <w:rStyle w:val="a6"/>
        </w:rPr>
        <w:footnoteRef/>
      </w:r>
      <w:r w:rsidRPr="006B2C94">
        <w:rPr>
          <w:lang w:val="el-GR"/>
        </w:rPr>
        <w:tab/>
        <w:t>Πρβλ. άρθρο 203 (παρ.1γ , 2 και 4) του ν. 4412/2016</w:t>
      </w:r>
    </w:p>
  </w:footnote>
  <w:footnote w:id="56">
    <w:p w14:paraId="53104E95" w14:textId="77777777" w:rsidR="005171ED" w:rsidRPr="006B2C94" w:rsidRDefault="005171ED" w:rsidP="00762EAA">
      <w:pPr>
        <w:pStyle w:val="afc"/>
        <w:rPr>
          <w:lang w:val="el-GR"/>
        </w:rPr>
      </w:pPr>
      <w:r>
        <w:rPr>
          <w:rStyle w:val="a6"/>
        </w:rPr>
        <w:footnoteRef/>
      </w:r>
      <w:r>
        <w:rPr>
          <w:lang w:val="el-GR"/>
        </w:rPr>
        <w:tab/>
      </w:r>
      <w:r>
        <w:rPr>
          <w:lang w:val="el-GR"/>
        </w:rPr>
        <w:t>Άρθρο 220 του ν. 4412/2016.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04AB5" w14:textId="77777777" w:rsidR="005171ED" w:rsidRPr="0080416A" w:rsidRDefault="005171ED" w:rsidP="00B85555">
    <w:pPr>
      <w:pBdr>
        <w:bottom w:val="single" w:sz="4" w:space="1" w:color="auto"/>
      </w:pBdr>
      <w:rPr>
        <w:rFonts w:cs="Tahoma"/>
        <w:i/>
        <w:iCs/>
        <w:sz w:val="20"/>
        <w:szCs w:val="22"/>
        <w:lang w:val="el-GR"/>
      </w:rPr>
    </w:pPr>
    <w:r w:rsidRPr="0080416A">
      <w:rPr>
        <w:rFonts w:cs="Tahoma"/>
        <w:i/>
        <w:iCs/>
        <w:sz w:val="20"/>
        <w:szCs w:val="22"/>
        <w:lang w:val="el-GR"/>
      </w:rPr>
      <w:t xml:space="preserve">Διακήρυξη Ηλεκτρονικού Ανοικτού </w:t>
    </w:r>
    <w:r w:rsidRPr="002D4C9A">
      <w:rPr>
        <w:rFonts w:cs="Tahoma"/>
        <w:i/>
        <w:iCs/>
        <w:sz w:val="20"/>
        <w:szCs w:val="22"/>
        <w:lang w:val="el-GR"/>
      </w:rPr>
      <w:t xml:space="preserve">Κάτω </w:t>
    </w:r>
    <w:r w:rsidRPr="0080416A">
      <w:rPr>
        <w:rFonts w:cs="Tahoma"/>
        <w:i/>
        <w:iCs/>
        <w:sz w:val="20"/>
        <w:szCs w:val="22"/>
        <w:lang w:val="el-GR"/>
      </w:rPr>
      <w:t>των Ορίων Διαγωνισμού για το Έργο «</w:t>
    </w:r>
    <w:r>
      <w:rPr>
        <w:rFonts w:cs="Tahoma"/>
        <w:i/>
        <w:iCs/>
        <w:sz w:val="20"/>
        <w:szCs w:val="22"/>
        <w:lang w:val="el-GR"/>
      </w:rPr>
      <w:t>Παροχή Υπηρεσιών Καθαριότητας στις εγκαταστάσεις της ΚτΠ Μ.Α.Ε. επί της Λ. Συγγρού αρ.194, Καλλιθέα</w:t>
    </w:r>
    <w:r w:rsidRPr="0080416A">
      <w:rPr>
        <w:rFonts w:cs="Tahoma"/>
        <w:i/>
        <w:iCs/>
        <w:sz w:val="20"/>
        <w:szCs w:val="22"/>
        <w:lang w:val="el-GR"/>
      </w:rPr>
      <w:t>»</w:t>
    </w:r>
  </w:p>
  <w:p w14:paraId="550EE435" w14:textId="77777777" w:rsidR="005171ED" w:rsidRPr="00B85555" w:rsidRDefault="005171ED">
    <w:pPr>
      <w:pStyle w:val="af6"/>
      <w:rPr>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5171ED" w:rsidRPr="006E2FEC" w14:paraId="4943173C" w14:textId="77777777" w:rsidTr="004446C1">
      <w:trPr>
        <w:trHeight w:val="417"/>
      </w:trPr>
      <w:tc>
        <w:tcPr>
          <w:tcW w:w="3104" w:type="dxa"/>
          <w:vMerge w:val="restart"/>
          <w:tcBorders>
            <w:top w:val="nil"/>
            <w:left w:val="nil"/>
            <w:bottom w:val="nil"/>
            <w:right w:val="nil"/>
          </w:tcBorders>
          <w:shd w:val="clear" w:color="auto" w:fill="auto"/>
        </w:tcPr>
        <w:p w14:paraId="64A3CED5" w14:textId="77777777" w:rsidR="005171ED" w:rsidRPr="00BF07D5" w:rsidRDefault="005171ED" w:rsidP="00BF07D5">
          <w:pPr>
            <w:ind w:right="-442"/>
            <w:jc w:val="left"/>
            <w:rPr>
              <w:rFonts w:cs="Tahoma"/>
              <w:b/>
              <w:szCs w:val="22"/>
              <w:lang w:val="en-US" w:eastAsia="en-US"/>
            </w:rPr>
          </w:pPr>
          <w:r w:rsidRPr="00BF07D5">
            <w:rPr>
              <w:rFonts w:cs="Tahoma"/>
              <w:b/>
              <w:noProof/>
              <w:szCs w:val="22"/>
              <w:lang w:val="el-GR" w:eastAsia="el-GR"/>
            </w:rPr>
            <w:drawing>
              <wp:inline distT="0" distB="0" distL="0" distR="0" wp14:anchorId="26876F87" wp14:editId="34CE626A">
                <wp:extent cx="1562100" cy="4953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B42B5BD" w14:textId="77777777" w:rsidR="005171ED" w:rsidRPr="00BF07D5" w:rsidRDefault="005171ED" w:rsidP="00BF07D5">
          <w:pPr>
            <w:tabs>
              <w:tab w:val="right" w:pos="8306"/>
            </w:tabs>
            <w:spacing w:before="80"/>
            <w:ind w:right="-104"/>
            <w:jc w:val="center"/>
            <w:rPr>
              <w:rFonts w:cs="Tahoma"/>
              <w:sz w:val="16"/>
              <w:szCs w:val="16"/>
              <w:lang w:val="el-GR" w:eastAsia="en-US"/>
            </w:rPr>
          </w:pPr>
          <w:r w:rsidRPr="00BF07D5">
            <w:rPr>
              <w:rFonts w:cs="Tahoma"/>
              <w:noProof/>
              <w:sz w:val="16"/>
              <w:szCs w:val="16"/>
              <w:lang w:val="el-GR" w:eastAsia="en-US"/>
            </w:rPr>
            <w:t>Λεωφ.Συγγρού 194, 176 71 - Καλλιθέα (Αττική)  • Τηλ.: 213 1300 700  •  Fax: 213 1300 800-1</w:t>
          </w:r>
        </w:p>
      </w:tc>
    </w:tr>
    <w:tr w:rsidR="005171ED" w:rsidRPr="00976220" w14:paraId="7B92600A" w14:textId="77777777" w:rsidTr="004446C1">
      <w:tc>
        <w:tcPr>
          <w:tcW w:w="3104" w:type="dxa"/>
          <w:vMerge/>
          <w:tcBorders>
            <w:left w:val="nil"/>
            <w:bottom w:val="nil"/>
            <w:right w:val="nil"/>
          </w:tcBorders>
          <w:shd w:val="clear" w:color="auto" w:fill="auto"/>
        </w:tcPr>
        <w:p w14:paraId="2DDF3124" w14:textId="77777777" w:rsidR="005171ED" w:rsidRPr="00BF07D5" w:rsidRDefault="005171ED" w:rsidP="00BF07D5">
          <w:pPr>
            <w:ind w:right="-442"/>
            <w:rPr>
              <w:rFonts w:cs="Tahoma"/>
              <w:b/>
              <w:szCs w:val="22"/>
              <w:lang w:val="el-GR" w:eastAsia="en-US"/>
            </w:rPr>
          </w:pPr>
        </w:p>
      </w:tc>
      <w:tc>
        <w:tcPr>
          <w:tcW w:w="6426" w:type="dxa"/>
          <w:tcBorders>
            <w:left w:val="nil"/>
            <w:bottom w:val="nil"/>
            <w:right w:val="nil"/>
          </w:tcBorders>
          <w:shd w:val="clear" w:color="auto" w:fill="auto"/>
          <w:vAlign w:val="center"/>
        </w:tcPr>
        <w:p w14:paraId="666CEB79" w14:textId="77777777" w:rsidR="005171ED" w:rsidRPr="00BF07D5" w:rsidRDefault="005171ED" w:rsidP="00BF07D5">
          <w:pPr>
            <w:tabs>
              <w:tab w:val="center" w:pos="4153"/>
              <w:tab w:val="right" w:pos="8306"/>
            </w:tabs>
            <w:spacing w:before="80"/>
            <w:ind w:right="-261"/>
            <w:jc w:val="center"/>
            <w:rPr>
              <w:rFonts w:cs="Tahoma"/>
              <w:noProof/>
              <w:sz w:val="16"/>
              <w:szCs w:val="16"/>
              <w:lang w:val="it-IT" w:eastAsia="en-US"/>
            </w:rPr>
          </w:pPr>
          <w:r w:rsidRPr="00BF07D5">
            <w:rPr>
              <w:rFonts w:cs="Tahoma"/>
              <w:noProof/>
              <w:sz w:val="16"/>
              <w:szCs w:val="16"/>
              <w:lang w:val="it-IT" w:eastAsia="en-US"/>
            </w:rPr>
            <w:t xml:space="preserve">http://www.ktpae.gr </w:t>
          </w:r>
          <w:r w:rsidRPr="00BF07D5">
            <w:rPr>
              <w:rFonts w:cs="Tahoma"/>
              <w:noProof/>
              <w:sz w:val="16"/>
              <w:szCs w:val="16"/>
              <w:lang w:eastAsia="en-US"/>
            </w:rPr>
            <w:sym w:font="Symbol" w:char="00B7"/>
          </w:r>
          <w:r w:rsidRPr="00BF07D5">
            <w:rPr>
              <w:rFonts w:cs="Tahoma"/>
              <w:noProof/>
              <w:sz w:val="16"/>
              <w:szCs w:val="16"/>
              <w:lang w:val="it-IT" w:eastAsia="en-US"/>
            </w:rPr>
            <w:t xml:space="preserve"> e-mail: </w:t>
          </w:r>
          <w:hyperlink r:id="rId2" w:history="1">
            <w:r w:rsidRPr="00BF07D5">
              <w:rPr>
                <w:rFonts w:cs="Tahoma"/>
                <w:noProof/>
                <w:color w:val="0000FF"/>
                <w:sz w:val="16"/>
                <w:szCs w:val="16"/>
                <w:u w:val="single"/>
                <w:lang w:val="it-IT" w:eastAsia="en-US"/>
              </w:rPr>
              <w:t>info@ktpae.gr</w:t>
            </w:r>
          </w:hyperlink>
        </w:p>
      </w:tc>
    </w:tr>
    <w:tr w:rsidR="005171ED" w:rsidRPr="006E2FEC" w14:paraId="63FA4FC7" w14:textId="77777777" w:rsidTr="004446C1">
      <w:trPr>
        <w:trHeight w:val="301"/>
      </w:trPr>
      <w:tc>
        <w:tcPr>
          <w:tcW w:w="3104" w:type="dxa"/>
          <w:vMerge/>
          <w:tcBorders>
            <w:left w:val="nil"/>
            <w:bottom w:val="nil"/>
            <w:right w:val="nil"/>
          </w:tcBorders>
          <w:shd w:val="clear" w:color="auto" w:fill="auto"/>
        </w:tcPr>
        <w:p w14:paraId="397B4CBB" w14:textId="77777777" w:rsidR="005171ED" w:rsidRPr="00BF07D5" w:rsidRDefault="005171ED" w:rsidP="00BF07D5">
          <w:pPr>
            <w:ind w:right="-442"/>
            <w:rPr>
              <w:rFonts w:cs="Tahoma"/>
              <w:b/>
              <w:szCs w:val="22"/>
              <w:lang w:val="it-IT" w:eastAsia="en-US"/>
            </w:rPr>
          </w:pPr>
        </w:p>
      </w:tc>
      <w:tc>
        <w:tcPr>
          <w:tcW w:w="6426" w:type="dxa"/>
          <w:tcBorders>
            <w:top w:val="nil"/>
            <w:left w:val="nil"/>
            <w:bottom w:val="nil"/>
            <w:right w:val="nil"/>
          </w:tcBorders>
          <w:shd w:val="clear" w:color="auto" w:fill="auto"/>
          <w:vAlign w:val="center"/>
        </w:tcPr>
        <w:p w14:paraId="4A3B6764" w14:textId="77777777" w:rsidR="005171ED" w:rsidRPr="00BF07D5" w:rsidRDefault="005171ED" w:rsidP="00BF07D5">
          <w:pPr>
            <w:tabs>
              <w:tab w:val="center" w:pos="4153"/>
              <w:tab w:val="right" w:pos="8306"/>
            </w:tabs>
            <w:spacing w:before="80"/>
            <w:ind w:right="-261"/>
            <w:jc w:val="center"/>
            <w:rPr>
              <w:rFonts w:cs="Tahoma"/>
              <w:noProof/>
              <w:sz w:val="16"/>
              <w:szCs w:val="16"/>
              <w:lang w:val="el-GR" w:eastAsia="en-US"/>
            </w:rPr>
          </w:pPr>
          <w:r w:rsidRPr="00BF07D5">
            <w:rPr>
              <w:rFonts w:cs="Tahoma"/>
              <w:noProof/>
              <w:sz w:val="16"/>
              <w:szCs w:val="16"/>
              <w:lang w:val="el-GR" w:eastAsia="en-US"/>
            </w:rPr>
            <w:t xml:space="preserve">ΝΠΙΔ Μη Κερδοσκοπικό </w:t>
          </w:r>
          <w:r w:rsidRPr="00BF07D5">
            <w:rPr>
              <w:rFonts w:cs="Tahoma"/>
              <w:noProof/>
              <w:sz w:val="16"/>
              <w:szCs w:val="16"/>
              <w:lang w:eastAsia="en-US"/>
            </w:rPr>
            <w:sym w:font="Symbol" w:char="00B7"/>
          </w:r>
          <w:r w:rsidRPr="00BF07D5">
            <w:rPr>
              <w:rFonts w:cs="Tahoma"/>
              <w:noProof/>
              <w:sz w:val="16"/>
              <w:szCs w:val="16"/>
              <w:lang w:val="el-GR" w:eastAsia="en-US"/>
            </w:rPr>
            <w:t xml:space="preserve"> Αρ. ΓΕΜΗ: </w:t>
          </w:r>
          <w:r w:rsidRPr="00BF07D5">
            <w:rPr>
              <w:rFonts w:cs="Tahoma"/>
              <w:sz w:val="16"/>
              <w:szCs w:val="16"/>
              <w:lang w:val="el-GR" w:eastAsia="en-US"/>
            </w:rPr>
            <w:t>004261201000</w:t>
          </w:r>
        </w:p>
      </w:tc>
    </w:tr>
  </w:tbl>
  <w:p w14:paraId="14D36714" w14:textId="77777777" w:rsidR="005171ED" w:rsidRPr="00BF07D5" w:rsidRDefault="005171ED">
    <w:pPr>
      <w:pStyle w:val="af6"/>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4D493" w14:textId="77777777" w:rsidR="005171ED" w:rsidRPr="0080416A" w:rsidRDefault="005171ED" w:rsidP="0080416A">
    <w:pPr>
      <w:pBdr>
        <w:bottom w:val="single" w:sz="4" w:space="1" w:color="auto"/>
      </w:pBdr>
      <w:rPr>
        <w:rFonts w:cs="Tahoma"/>
        <w:i/>
        <w:iCs/>
        <w:sz w:val="20"/>
        <w:szCs w:val="22"/>
        <w:lang w:val="el-GR"/>
      </w:rPr>
    </w:pPr>
    <w:r w:rsidRPr="0080416A">
      <w:rPr>
        <w:rFonts w:cs="Tahoma"/>
        <w:i/>
        <w:iCs/>
        <w:sz w:val="20"/>
        <w:szCs w:val="22"/>
        <w:lang w:val="el-GR"/>
      </w:rPr>
      <w:t xml:space="preserve">Διακήρυξη Ηλεκτρονικού Ανοικτού </w:t>
    </w:r>
    <w:r w:rsidRPr="002D4C9A">
      <w:rPr>
        <w:rFonts w:cs="Tahoma"/>
        <w:i/>
        <w:iCs/>
        <w:sz w:val="20"/>
        <w:szCs w:val="22"/>
        <w:lang w:val="el-GR"/>
      </w:rPr>
      <w:t xml:space="preserve">Κάτω </w:t>
    </w:r>
    <w:r w:rsidRPr="0080416A">
      <w:rPr>
        <w:rFonts w:cs="Tahoma"/>
        <w:i/>
        <w:iCs/>
        <w:sz w:val="20"/>
        <w:szCs w:val="22"/>
        <w:lang w:val="el-GR"/>
      </w:rPr>
      <w:t>των Ορίων Διαγωνισμού για το Έργο «</w:t>
    </w:r>
    <w:r>
      <w:rPr>
        <w:rFonts w:cs="Tahoma"/>
        <w:i/>
        <w:iCs/>
        <w:sz w:val="20"/>
        <w:szCs w:val="22"/>
        <w:lang w:val="el-GR"/>
      </w:rPr>
      <w:t>Παροχή Υπηρεσιών Καθαριότητας στις εγκαταστάσεις της ΚτΠ Μ.Α.Ε. επί της Λ. Συγγρού αρ.194, Καλλιθέα</w:t>
    </w:r>
    <w:r w:rsidRPr="0080416A">
      <w:rPr>
        <w:rFonts w:cs="Tahoma"/>
        <w:i/>
        <w:iCs/>
        <w:sz w:val="20"/>
        <w:szCs w:val="22"/>
        <w:lang w:val="el-GR"/>
      </w:rPr>
      <w:t>»</w:t>
    </w:r>
  </w:p>
  <w:p w14:paraId="245BB391" w14:textId="77777777" w:rsidR="005171ED" w:rsidRPr="00BF07D5" w:rsidRDefault="005171ED">
    <w:pPr>
      <w:pStyle w:val="af6"/>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multilevel"/>
    <w:tmpl w:val="5218CE3C"/>
    <w:name w:val="WW8Num5"/>
    <w:lvl w:ilvl="0">
      <w:start w:val="1"/>
      <w:numFmt w:val="decimal"/>
      <w:lvlText w:val="%1."/>
      <w:lvlJc w:val="left"/>
      <w:pPr>
        <w:tabs>
          <w:tab w:val="num" w:pos="0"/>
        </w:tabs>
        <w:ind w:left="720" w:hanging="360"/>
      </w:pPr>
      <w:rPr>
        <w:lang w:val="el-GR"/>
      </w:rPr>
    </w:lvl>
    <w:lvl w:ilvl="1">
      <w:start w:val="1"/>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2" w15:restartNumberingAfterBreak="0">
    <w:nsid w:val="05996D30"/>
    <w:multiLevelType w:val="hybridMultilevel"/>
    <w:tmpl w:val="0DF4A99C"/>
    <w:lvl w:ilvl="0" w:tplc="4992B934">
      <w:start w:val="1"/>
      <w:numFmt w:val="bullet"/>
      <w:lvlText w:val=""/>
      <w:lvlJc w:val="left"/>
      <w:pPr>
        <w:tabs>
          <w:tab w:val="num" w:pos="360"/>
        </w:tabs>
        <w:ind w:left="360" w:hanging="360"/>
      </w:pPr>
      <w:rPr>
        <w:rFonts w:ascii="Symbol" w:hAnsi="Symbol" w:hint="default"/>
        <w:sz w:val="24"/>
        <w:szCs w:val="24"/>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07BC6327"/>
    <w:multiLevelType w:val="hybridMultilevel"/>
    <w:tmpl w:val="A9221ECE"/>
    <w:lvl w:ilvl="0" w:tplc="3078C25E">
      <w:start w:val="1"/>
      <w:numFmt w:val="decimal"/>
      <w:lvlText w:val="%1."/>
      <w:lvlJc w:val="left"/>
      <w:pPr>
        <w:ind w:left="5464"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76124D"/>
    <w:multiLevelType w:val="hybridMultilevel"/>
    <w:tmpl w:val="95043A68"/>
    <w:lvl w:ilvl="0" w:tplc="8AEE3C0A">
      <w:numFmt w:val="bullet"/>
      <w:lvlText w:val="-"/>
      <w:lvlJc w:val="left"/>
      <w:pPr>
        <w:ind w:left="927" w:hanging="360"/>
      </w:pPr>
      <w:rPr>
        <w:rFonts w:ascii="Tahoma" w:eastAsia="Times New Roman" w:hAnsi="Tahoma" w:cs="Tahoma"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17"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0"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CD3595E"/>
    <w:multiLevelType w:val="multilevel"/>
    <w:tmpl w:val="FD704902"/>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EF579E5"/>
    <w:multiLevelType w:val="hybridMultilevel"/>
    <w:tmpl w:val="20083F8E"/>
    <w:lvl w:ilvl="0" w:tplc="04080009">
      <w:start w:val="1"/>
      <w:numFmt w:val="bullet"/>
      <w:lvlText w:val=""/>
      <w:lvlJc w:val="left"/>
      <w:pPr>
        <w:tabs>
          <w:tab w:val="num" w:pos="360"/>
        </w:tabs>
        <w:ind w:left="360" w:hanging="360"/>
      </w:pPr>
      <w:rPr>
        <w:rFonts w:ascii="Wingdings" w:hAnsi="Wingdings" w:hint="default"/>
        <w:sz w:val="24"/>
        <w:szCs w:val="2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37514B"/>
    <w:multiLevelType w:val="multilevel"/>
    <w:tmpl w:val="6E1224F4"/>
    <w:lvl w:ilvl="0">
      <w:start w:val="1"/>
      <w:numFmt w:val="decimal"/>
      <w:lvlText w:val="%1."/>
      <w:lvlJc w:val="left"/>
      <w:pPr>
        <w:ind w:left="357" w:hanging="357"/>
      </w:pPr>
      <w:rPr>
        <w:rFonts w:hint="default"/>
      </w:rPr>
    </w:lvl>
    <w:lvl w:ilvl="1">
      <w:start w:val="1"/>
      <w:numFmt w:val="decimal"/>
      <w:lvlText w:val="%1.%2."/>
      <w:lvlJc w:val="left"/>
      <w:pPr>
        <w:ind w:left="-3203" w:hanging="62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470"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470" w:hanging="357"/>
      </w:pPr>
      <w:rPr>
        <w:rFonts w:hint="default"/>
      </w:rPr>
    </w:lvl>
    <w:lvl w:ilvl="4">
      <w:start w:val="1"/>
      <w:numFmt w:val="decimal"/>
      <w:lvlText w:val="%1.%2.%3.%4.%5."/>
      <w:lvlJc w:val="left"/>
      <w:pPr>
        <w:ind w:left="-3470" w:hanging="357"/>
      </w:pPr>
      <w:rPr>
        <w:rFonts w:hint="default"/>
      </w:rPr>
    </w:lvl>
    <w:lvl w:ilvl="5">
      <w:start w:val="1"/>
      <w:numFmt w:val="decimal"/>
      <w:lvlText w:val="%1.%2.%3.%4.%5.%6."/>
      <w:lvlJc w:val="left"/>
      <w:pPr>
        <w:ind w:left="-3470" w:hanging="357"/>
      </w:pPr>
      <w:rPr>
        <w:rFonts w:hint="default"/>
      </w:rPr>
    </w:lvl>
    <w:lvl w:ilvl="6">
      <w:start w:val="1"/>
      <w:numFmt w:val="decimal"/>
      <w:lvlText w:val="%1.%2.%3.%4.%5.%6.%7."/>
      <w:lvlJc w:val="left"/>
      <w:pPr>
        <w:ind w:left="-3470" w:hanging="357"/>
      </w:pPr>
      <w:rPr>
        <w:rFonts w:hint="default"/>
      </w:rPr>
    </w:lvl>
    <w:lvl w:ilvl="7">
      <w:start w:val="1"/>
      <w:numFmt w:val="decimal"/>
      <w:lvlText w:val="%1.%2.%3.%4.%5.%6.%7.%8."/>
      <w:lvlJc w:val="left"/>
      <w:pPr>
        <w:ind w:left="-3470" w:hanging="357"/>
      </w:pPr>
      <w:rPr>
        <w:rFonts w:hint="default"/>
      </w:rPr>
    </w:lvl>
    <w:lvl w:ilvl="8">
      <w:start w:val="1"/>
      <w:numFmt w:val="decimal"/>
      <w:lvlText w:val="%1.%2.%3.%4.%5.%6.%7.%8.%9."/>
      <w:lvlJc w:val="left"/>
      <w:pPr>
        <w:ind w:left="-3470" w:hanging="357"/>
      </w:pPr>
      <w:rPr>
        <w:rFonts w:hint="default"/>
      </w:rPr>
    </w:lvl>
  </w:abstractNum>
  <w:abstractNum w:abstractNumId="26"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4E3176A6"/>
    <w:multiLevelType w:val="hybridMultilevel"/>
    <w:tmpl w:val="2C00670E"/>
    <w:lvl w:ilvl="0" w:tplc="FCC82446">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2D5157"/>
    <w:multiLevelType w:val="hybridMultilevel"/>
    <w:tmpl w:val="97785486"/>
    <w:lvl w:ilvl="0" w:tplc="6548F53E">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E5438C2"/>
    <w:multiLevelType w:val="hybridMultilevel"/>
    <w:tmpl w:val="5120AA3C"/>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4"/>
  </w:num>
  <w:num w:numId="13">
    <w:abstractNumId w:val="10"/>
  </w:num>
  <w:num w:numId="14">
    <w:abstractNumId w:val="34"/>
  </w:num>
  <w:num w:numId="15">
    <w:abstractNumId w:val="23"/>
  </w:num>
  <w:num w:numId="16">
    <w:abstractNumId w:val="29"/>
  </w:num>
  <w:num w:numId="17">
    <w:abstractNumId w:val="21"/>
  </w:num>
  <w:num w:numId="18">
    <w:abstractNumId w:val="35"/>
  </w:num>
  <w:num w:numId="19">
    <w:abstractNumId w:val="15"/>
  </w:num>
  <w:num w:numId="20">
    <w:abstractNumId w:val="2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0"/>
  </w:num>
  <w:num w:numId="24">
    <w:abstractNumId w:val="19"/>
  </w:num>
  <w:num w:numId="25">
    <w:abstractNumId w:val="26"/>
  </w:num>
  <w:num w:numId="26">
    <w:abstractNumId w:val="33"/>
  </w:num>
  <w:num w:numId="27">
    <w:abstractNumId w:val="27"/>
  </w:num>
  <w:num w:numId="28">
    <w:abstractNumId w:val="32"/>
  </w:num>
  <w:num w:numId="29">
    <w:abstractNumId w:val="17"/>
  </w:num>
  <w:num w:numId="30">
    <w:abstractNumId w:val="12"/>
  </w:num>
  <w:num w:numId="31">
    <w:abstractNumId w:val="28"/>
  </w:num>
  <w:num w:numId="32">
    <w:abstractNumId w:val="31"/>
  </w:num>
  <w:num w:numId="33">
    <w:abstractNumId w:val="24"/>
  </w:num>
  <w:num w:numId="34">
    <w:abstractNumId w:val="11"/>
  </w:num>
  <w:num w:numId="35">
    <w:abstractNumId w:val="18"/>
  </w:num>
  <w:num w:numId="36">
    <w:abstractNumId w:val="1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AA"/>
    <w:rsid w:val="000002D8"/>
    <w:rsid w:val="00002DB8"/>
    <w:rsid w:val="00007F4C"/>
    <w:rsid w:val="000276FC"/>
    <w:rsid w:val="00027BBE"/>
    <w:rsid w:val="000318C2"/>
    <w:rsid w:val="00037B50"/>
    <w:rsid w:val="000447EC"/>
    <w:rsid w:val="0005414B"/>
    <w:rsid w:val="000558CC"/>
    <w:rsid w:val="00060016"/>
    <w:rsid w:val="00063520"/>
    <w:rsid w:val="0006654B"/>
    <w:rsid w:val="00070DE9"/>
    <w:rsid w:val="00074F97"/>
    <w:rsid w:val="00075452"/>
    <w:rsid w:val="00080693"/>
    <w:rsid w:val="00083497"/>
    <w:rsid w:val="000841C9"/>
    <w:rsid w:val="00087114"/>
    <w:rsid w:val="000917B9"/>
    <w:rsid w:val="000A0BC1"/>
    <w:rsid w:val="000A5D13"/>
    <w:rsid w:val="000B14ED"/>
    <w:rsid w:val="000B71C6"/>
    <w:rsid w:val="000C58C1"/>
    <w:rsid w:val="000E0AB1"/>
    <w:rsid w:val="000E499A"/>
    <w:rsid w:val="000E5A21"/>
    <w:rsid w:val="000F7795"/>
    <w:rsid w:val="00100A5C"/>
    <w:rsid w:val="00105F49"/>
    <w:rsid w:val="001109DA"/>
    <w:rsid w:val="00113071"/>
    <w:rsid w:val="001153BC"/>
    <w:rsid w:val="001212B1"/>
    <w:rsid w:val="00121A28"/>
    <w:rsid w:val="001268C3"/>
    <w:rsid w:val="001300CA"/>
    <w:rsid w:val="00130208"/>
    <w:rsid w:val="001338BC"/>
    <w:rsid w:val="00142652"/>
    <w:rsid w:val="00144B6F"/>
    <w:rsid w:val="00144C60"/>
    <w:rsid w:val="00145D00"/>
    <w:rsid w:val="00147C7D"/>
    <w:rsid w:val="00157DA4"/>
    <w:rsid w:val="00162A9C"/>
    <w:rsid w:val="00163658"/>
    <w:rsid w:val="00166495"/>
    <w:rsid w:val="00176F5A"/>
    <w:rsid w:val="00185539"/>
    <w:rsid w:val="00187985"/>
    <w:rsid w:val="001968A4"/>
    <w:rsid w:val="001B0258"/>
    <w:rsid w:val="001B039B"/>
    <w:rsid w:val="001B0D3A"/>
    <w:rsid w:val="001B1CC5"/>
    <w:rsid w:val="001C1FA2"/>
    <w:rsid w:val="001E4A75"/>
    <w:rsid w:val="001E6797"/>
    <w:rsid w:val="001E6A73"/>
    <w:rsid w:val="001F0409"/>
    <w:rsid w:val="001F09AC"/>
    <w:rsid w:val="002058A8"/>
    <w:rsid w:val="00210144"/>
    <w:rsid w:val="00214717"/>
    <w:rsid w:val="0022353B"/>
    <w:rsid w:val="002256FE"/>
    <w:rsid w:val="002318B3"/>
    <w:rsid w:val="00232D63"/>
    <w:rsid w:val="002339DE"/>
    <w:rsid w:val="00235F77"/>
    <w:rsid w:val="00252E61"/>
    <w:rsid w:val="0026086D"/>
    <w:rsid w:val="00264880"/>
    <w:rsid w:val="00271661"/>
    <w:rsid w:val="00276AB6"/>
    <w:rsid w:val="00277F49"/>
    <w:rsid w:val="002A07BE"/>
    <w:rsid w:val="002A4FE9"/>
    <w:rsid w:val="002B3DB1"/>
    <w:rsid w:val="002B618D"/>
    <w:rsid w:val="002C01A0"/>
    <w:rsid w:val="002C29D4"/>
    <w:rsid w:val="002D4C9A"/>
    <w:rsid w:val="002D5A25"/>
    <w:rsid w:val="002E26FF"/>
    <w:rsid w:val="002F21A7"/>
    <w:rsid w:val="002F59C3"/>
    <w:rsid w:val="00300C36"/>
    <w:rsid w:val="0031065F"/>
    <w:rsid w:val="00310948"/>
    <w:rsid w:val="00313EF1"/>
    <w:rsid w:val="00320923"/>
    <w:rsid w:val="0032233D"/>
    <w:rsid w:val="00330CD3"/>
    <w:rsid w:val="0033490C"/>
    <w:rsid w:val="0033554F"/>
    <w:rsid w:val="00337583"/>
    <w:rsid w:val="00342E7F"/>
    <w:rsid w:val="00347AEE"/>
    <w:rsid w:val="00351CB2"/>
    <w:rsid w:val="003555D6"/>
    <w:rsid w:val="00366203"/>
    <w:rsid w:val="0036777D"/>
    <w:rsid w:val="00374591"/>
    <w:rsid w:val="00381CC2"/>
    <w:rsid w:val="00383625"/>
    <w:rsid w:val="003B6868"/>
    <w:rsid w:val="003B7009"/>
    <w:rsid w:val="003C10D2"/>
    <w:rsid w:val="003F7408"/>
    <w:rsid w:val="0040798E"/>
    <w:rsid w:val="00407A9A"/>
    <w:rsid w:val="004137B0"/>
    <w:rsid w:val="0041591C"/>
    <w:rsid w:val="004340BA"/>
    <w:rsid w:val="0044390A"/>
    <w:rsid w:val="004446C1"/>
    <w:rsid w:val="00451C28"/>
    <w:rsid w:val="004537BE"/>
    <w:rsid w:val="004725B2"/>
    <w:rsid w:val="00473C5F"/>
    <w:rsid w:val="004758A7"/>
    <w:rsid w:val="00482B2D"/>
    <w:rsid w:val="00490524"/>
    <w:rsid w:val="004922D5"/>
    <w:rsid w:val="004D1B47"/>
    <w:rsid w:val="004D1ECE"/>
    <w:rsid w:val="004D26E6"/>
    <w:rsid w:val="004D376E"/>
    <w:rsid w:val="004E5DD6"/>
    <w:rsid w:val="005050F9"/>
    <w:rsid w:val="0050701E"/>
    <w:rsid w:val="00514212"/>
    <w:rsid w:val="0051574D"/>
    <w:rsid w:val="005171ED"/>
    <w:rsid w:val="00523335"/>
    <w:rsid w:val="00532FB7"/>
    <w:rsid w:val="00544573"/>
    <w:rsid w:val="00546ABB"/>
    <w:rsid w:val="005552E5"/>
    <w:rsid w:val="00555FAD"/>
    <w:rsid w:val="00556358"/>
    <w:rsid w:val="00562FD6"/>
    <w:rsid w:val="00563DD5"/>
    <w:rsid w:val="0056531B"/>
    <w:rsid w:val="0056547D"/>
    <w:rsid w:val="00566FBD"/>
    <w:rsid w:val="00570B82"/>
    <w:rsid w:val="005730C5"/>
    <w:rsid w:val="005826DF"/>
    <w:rsid w:val="005831CF"/>
    <w:rsid w:val="00584037"/>
    <w:rsid w:val="005858F8"/>
    <w:rsid w:val="005A429B"/>
    <w:rsid w:val="005A4C64"/>
    <w:rsid w:val="005C0EE9"/>
    <w:rsid w:val="005C18DA"/>
    <w:rsid w:val="005C7C76"/>
    <w:rsid w:val="005D146B"/>
    <w:rsid w:val="005D716E"/>
    <w:rsid w:val="005E31BD"/>
    <w:rsid w:val="005E4F82"/>
    <w:rsid w:val="005E7549"/>
    <w:rsid w:val="005F240C"/>
    <w:rsid w:val="005F3D95"/>
    <w:rsid w:val="005F6618"/>
    <w:rsid w:val="00611727"/>
    <w:rsid w:val="00620D9A"/>
    <w:rsid w:val="00623322"/>
    <w:rsid w:val="00640785"/>
    <w:rsid w:val="00642ADE"/>
    <w:rsid w:val="006610A6"/>
    <w:rsid w:val="00662C7E"/>
    <w:rsid w:val="00663BBD"/>
    <w:rsid w:val="00666E30"/>
    <w:rsid w:val="00670D1C"/>
    <w:rsid w:val="0067572C"/>
    <w:rsid w:val="0068239A"/>
    <w:rsid w:val="00686EA3"/>
    <w:rsid w:val="00692687"/>
    <w:rsid w:val="006D0A02"/>
    <w:rsid w:val="006D52FE"/>
    <w:rsid w:val="006D7FA4"/>
    <w:rsid w:val="006E2FEC"/>
    <w:rsid w:val="006E3DF0"/>
    <w:rsid w:val="006E4C08"/>
    <w:rsid w:val="006F2D27"/>
    <w:rsid w:val="007007A1"/>
    <w:rsid w:val="007144FD"/>
    <w:rsid w:val="00722C30"/>
    <w:rsid w:val="00724BA6"/>
    <w:rsid w:val="00734654"/>
    <w:rsid w:val="00745F27"/>
    <w:rsid w:val="0075775F"/>
    <w:rsid w:val="00762EAA"/>
    <w:rsid w:val="00765F55"/>
    <w:rsid w:val="0077299B"/>
    <w:rsid w:val="00774C28"/>
    <w:rsid w:val="00783C5B"/>
    <w:rsid w:val="00784095"/>
    <w:rsid w:val="00784EF8"/>
    <w:rsid w:val="0078716E"/>
    <w:rsid w:val="00790BCF"/>
    <w:rsid w:val="0079672A"/>
    <w:rsid w:val="0079678E"/>
    <w:rsid w:val="007A1508"/>
    <w:rsid w:val="007A3112"/>
    <w:rsid w:val="007B33CE"/>
    <w:rsid w:val="007C4B6B"/>
    <w:rsid w:val="007C4D67"/>
    <w:rsid w:val="007D16AF"/>
    <w:rsid w:val="007D4E6D"/>
    <w:rsid w:val="007D70E3"/>
    <w:rsid w:val="007D7835"/>
    <w:rsid w:val="007E3E8A"/>
    <w:rsid w:val="007F706C"/>
    <w:rsid w:val="007F70C9"/>
    <w:rsid w:val="0080416A"/>
    <w:rsid w:val="00807640"/>
    <w:rsid w:val="008078B8"/>
    <w:rsid w:val="00821282"/>
    <w:rsid w:val="00823D2B"/>
    <w:rsid w:val="00826B10"/>
    <w:rsid w:val="0083411E"/>
    <w:rsid w:val="008342E9"/>
    <w:rsid w:val="008414FE"/>
    <w:rsid w:val="00844FE2"/>
    <w:rsid w:val="00846573"/>
    <w:rsid w:val="00847463"/>
    <w:rsid w:val="0085460E"/>
    <w:rsid w:val="00863563"/>
    <w:rsid w:val="00867D0F"/>
    <w:rsid w:val="008701CC"/>
    <w:rsid w:val="008753D1"/>
    <w:rsid w:val="0088363A"/>
    <w:rsid w:val="00886745"/>
    <w:rsid w:val="00886C9D"/>
    <w:rsid w:val="0088765B"/>
    <w:rsid w:val="00892876"/>
    <w:rsid w:val="008979F3"/>
    <w:rsid w:val="008A7645"/>
    <w:rsid w:val="008B0F62"/>
    <w:rsid w:val="008C4698"/>
    <w:rsid w:val="008C6A23"/>
    <w:rsid w:val="008D395D"/>
    <w:rsid w:val="008E3DDC"/>
    <w:rsid w:val="008F05A0"/>
    <w:rsid w:val="008F42E4"/>
    <w:rsid w:val="008F484B"/>
    <w:rsid w:val="008F56C6"/>
    <w:rsid w:val="008F5C99"/>
    <w:rsid w:val="00927974"/>
    <w:rsid w:val="00933DB6"/>
    <w:rsid w:val="00934FD0"/>
    <w:rsid w:val="009352E3"/>
    <w:rsid w:val="00935548"/>
    <w:rsid w:val="00945415"/>
    <w:rsid w:val="0096741E"/>
    <w:rsid w:val="00975337"/>
    <w:rsid w:val="0097567C"/>
    <w:rsid w:val="00975FC7"/>
    <w:rsid w:val="00976220"/>
    <w:rsid w:val="009768B9"/>
    <w:rsid w:val="00985FA9"/>
    <w:rsid w:val="00986C53"/>
    <w:rsid w:val="00993533"/>
    <w:rsid w:val="009B40AD"/>
    <w:rsid w:val="009B51E5"/>
    <w:rsid w:val="009C481C"/>
    <w:rsid w:val="009C60F0"/>
    <w:rsid w:val="009C66A9"/>
    <w:rsid w:val="009C7F25"/>
    <w:rsid w:val="009D370F"/>
    <w:rsid w:val="009D58A3"/>
    <w:rsid w:val="009D7C1E"/>
    <w:rsid w:val="009E36D6"/>
    <w:rsid w:val="009E45E9"/>
    <w:rsid w:val="009F4A0B"/>
    <w:rsid w:val="009F5578"/>
    <w:rsid w:val="00A04385"/>
    <w:rsid w:val="00A1494F"/>
    <w:rsid w:val="00A15668"/>
    <w:rsid w:val="00A16BBF"/>
    <w:rsid w:val="00A16BCA"/>
    <w:rsid w:val="00A3560D"/>
    <w:rsid w:val="00A422CA"/>
    <w:rsid w:val="00A47A82"/>
    <w:rsid w:val="00A54394"/>
    <w:rsid w:val="00A566B9"/>
    <w:rsid w:val="00A5680B"/>
    <w:rsid w:val="00A60FA2"/>
    <w:rsid w:val="00A622A5"/>
    <w:rsid w:val="00A74368"/>
    <w:rsid w:val="00A83E8D"/>
    <w:rsid w:val="00A96C81"/>
    <w:rsid w:val="00A975CB"/>
    <w:rsid w:val="00A97D46"/>
    <w:rsid w:val="00AA5237"/>
    <w:rsid w:val="00AA5DB4"/>
    <w:rsid w:val="00AA6AA5"/>
    <w:rsid w:val="00AB343C"/>
    <w:rsid w:val="00AB55FF"/>
    <w:rsid w:val="00AC31AF"/>
    <w:rsid w:val="00AD26A7"/>
    <w:rsid w:val="00AD5E2E"/>
    <w:rsid w:val="00AD6208"/>
    <w:rsid w:val="00AE2E79"/>
    <w:rsid w:val="00AE7C5B"/>
    <w:rsid w:val="00AF2ABB"/>
    <w:rsid w:val="00AF3590"/>
    <w:rsid w:val="00AF3697"/>
    <w:rsid w:val="00B0200F"/>
    <w:rsid w:val="00B0426B"/>
    <w:rsid w:val="00B04653"/>
    <w:rsid w:val="00B2223D"/>
    <w:rsid w:val="00B2253B"/>
    <w:rsid w:val="00B248FE"/>
    <w:rsid w:val="00B2514C"/>
    <w:rsid w:val="00B33BEA"/>
    <w:rsid w:val="00B352F5"/>
    <w:rsid w:val="00B36D5C"/>
    <w:rsid w:val="00B3756A"/>
    <w:rsid w:val="00B4048F"/>
    <w:rsid w:val="00B4552B"/>
    <w:rsid w:val="00B53458"/>
    <w:rsid w:val="00B561CD"/>
    <w:rsid w:val="00B63697"/>
    <w:rsid w:val="00B6628B"/>
    <w:rsid w:val="00B7294E"/>
    <w:rsid w:val="00B85555"/>
    <w:rsid w:val="00B95612"/>
    <w:rsid w:val="00BA1684"/>
    <w:rsid w:val="00BA2665"/>
    <w:rsid w:val="00BA4651"/>
    <w:rsid w:val="00BA4BFC"/>
    <w:rsid w:val="00BA6B4B"/>
    <w:rsid w:val="00BB1158"/>
    <w:rsid w:val="00BB4A51"/>
    <w:rsid w:val="00BB5920"/>
    <w:rsid w:val="00BB7207"/>
    <w:rsid w:val="00BC76D2"/>
    <w:rsid w:val="00BD7043"/>
    <w:rsid w:val="00BE0058"/>
    <w:rsid w:val="00BE1D21"/>
    <w:rsid w:val="00BE31F2"/>
    <w:rsid w:val="00BE4E78"/>
    <w:rsid w:val="00BF07D5"/>
    <w:rsid w:val="00BF17D8"/>
    <w:rsid w:val="00C003B9"/>
    <w:rsid w:val="00C06A49"/>
    <w:rsid w:val="00C127F9"/>
    <w:rsid w:val="00C13A2B"/>
    <w:rsid w:val="00C321F2"/>
    <w:rsid w:val="00C41B36"/>
    <w:rsid w:val="00C42411"/>
    <w:rsid w:val="00C4268A"/>
    <w:rsid w:val="00C51B99"/>
    <w:rsid w:val="00C54351"/>
    <w:rsid w:val="00C543F4"/>
    <w:rsid w:val="00C54762"/>
    <w:rsid w:val="00C60576"/>
    <w:rsid w:val="00C61786"/>
    <w:rsid w:val="00C73903"/>
    <w:rsid w:val="00C86E82"/>
    <w:rsid w:val="00C91801"/>
    <w:rsid w:val="00C91B88"/>
    <w:rsid w:val="00C93309"/>
    <w:rsid w:val="00C9504A"/>
    <w:rsid w:val="00C9667E"/>
    <w:rsid w:val="00CA64E1"/>
    <w:rsid w:val="00CB23EB"/>
    <w:rsid w:val="00CB2E62"/>
    <w:rsid w:val="00CB3492"/>
    <w:rsid w:val="00CC269B"/>
    <w:rsid w:val="00CD76E0"/>
    <w:rsid w:val="00CD778B"/>
    <w:rsid w:val="00CE21F7"/>
    <w:rsid w:val="00CF0BC8"/>
    <w:rsid w:val="00CF2BF3"/>
    <w:rsid w:val="00CF4A57"/>
    <w:rsid w:val="00D01A05"/>
    <w:rsid w:val="00D04716"/>
    <w:rsid w:val="00D0663E"/>
    <w:rsid w:val="00D06D7E"/>
    <w:rsid w:val="00D10469"/>
    <w:rsid w:val="00D21DEB"/>
    <w:rsid w:val="00D27F1C"/>
    <w:rsid w:val="00D4372C"/>
    <w:rsid w:val="00D469A5"/>
    <w:rsid w:val="00D53CE3"/>
    <w:rsid w:val="00D57DAC"/>
    <w:rsid w:val="00D8312A"/>
    <w:rsid w:val="00D83E6F"/>
    <w:rsid w:val="00DA5AFA"/>
    <w:rsid w:val="00DC5145"/>
    <w:rsid w:val="00DC644E"/>
    <w:rsid w:val="00DD59E5"/>
    <w:rsid w:val="00DD7876"/>
    <w:rsid w:val="00DE0680"/>
    <w:rsid w:val="00DE78F7"/>
    <w:rsid w:val="00DF0E32"/>
    <w:rsid w:val="00E0273D"/>
    <w:rsid w:val="00E03E59"/>
    <w:rsid w:val="00E06AAE"/>
    <w:rsid w:val="00E120FF"/>
    <w:rsid w:val="00E17028"/>
    <w:rsid w:val="00E21FAE"/>
    <w:rsid w:val="00E22F29"/>
    <w:rsid w:val="00E26D41"/>
    <w:rsid w:val="00E319B8"/>
    <w:rsid w:val="00E40873"/>
    <w:rsid w:val="00E44E30"/>
    <w:rsid w:val="00E47CBB"/>
    <w:rsid w:val="00E53371"/>
    <w:rsid w:val="00E82961"/>
    <w:rsid w:val="00E82FB9"/>
    <w:rsid w:val="00E85DB4"/>
    <w:rsid w:val="00EA177C"/>
    <w:rsid w:val="00EA381C"/>
    <w:rsid w:val="00EA4DBE"/>
    <w:rsid w:val="00EB0061"/>
    <w:rsid w:val="00EB2B8B"/>
    <w:rsid w:val="00EB69C8"/>
    <w:rsid w:val="00EB7CD4"/>
    <w:rsid w:val="00ED00D6"/>
    <w:rsid w:val="00ED1DC1"/>
    <w:rsid w:val="00ED5794"/>
    <w:rsid w:val="00ED65D6"/>
    <w:rsid w:val="00ED6CB6"/>
    <w:rsid w:val="00EE13D0"/>
    <w:rsid w:val="00EE4552"/>
    <w:rsid w:val="00EE6D31"/>
    <w:rsid w:val="00EF0A8F"/>
    <w:rsid w:val="00EF72B6"/>
    <w:rsid w:val="00F026A3"/>
    <w:rsid w:val="00F0301B"/>
    <w:rsid w:val="00F05063"/>
    <w:rsid w:val="00F0690B"/>
    <w:rsid w:val="00F135F7"/>
    <w:rsid w:val="00F17369"/>
    <w:rsid w:val="00F218E6"/>
    <w:rsid w:val="00F3050E"/>
    <w:rsid w:val="00F32303"/>
    <w:rsid w:val="00F56B0B"/>
    <w:rsid w:val="00F63F19"/>
    <w:rsid w:val="00F7561E"/>
    <w:rsid w:val="00F767A2"/>
    <w:rsid w:val="00F77582"/>
    <w:rsid w:val="00F77AE1"/>
    <w:rsid w:val="00F94EA0"/>
    <w:rsid w:val="00FA28E2"/>
    <w:rsid w:val="00FA62DC"/>
    <w:rsid w:val="00FA738A"/>
    <w:rsid w:val="00FB0BDD"/>
    <w:rsid w:val="00FC1899"/>
    <w:rsid w:val="00FC33B4"/>
    <w:rsid w:val="00FC4196"/>
    <w:rsid w:val="00FC4F41"/>
    <w:rsid w:val="00FC73E9"/>
    <w:rsid w:val="00FD0329"/>
    <w:rsid w:val="00FE4786"/>
    <w:rsid w:val="00FE559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EC2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68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762EA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P2"/>
    <w:basedOn w:val="1"/>
    <w:next w:val="a"/>
    <w:link w:val="2Char"/>
    <w:qFormat/>
    <w:rsid w:val="00762EA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62EA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762EAA"/>
    <w:pPr>
      <w:keepNext/>
      <w:spacing w:before="240" w:after="60"/>
      <w:outlineLvl w:val="3"/>
    </w:pPr>
    <w:rPr>
      <w:rFonts w:ascii="Arial" w:hAnsi="Arial" w:cs="Times New Roman"/>
      <w:b/>
      <w:bCs/>
      <w:szCs w:val="28"/>
    </w:rPr>
  </w:style>
  <w:style w:type="paragraph" w:styleId="5">
    <w:name w:val="heading 5"/>
    <w:aliases w:val="P5,H5,H51,h5,H52,H511,H53,H512,H521,H5111,H54,H513,H55,H514,H56,H515,H522,H5112,H531,H5121,H541,H5131,H551,H5141,H57,H516,H523,H5113,H532,H5122,H542,H5132,H552,H5142,H58,H517,H524,H5114,H533,H5123,H543,H5133,H553,H5143,H59,H518,H525,H5115"/>
    <w:basedOn w:val="a"/>
    <w:next w:val="a"/>
    <w:link w:val="5Char"/>
    <w:qFormat/>
    <w:rsid w:val="00762EAA"/>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P6"/>
    <w:basedOn w:val="5"/>
    <w:next w:val="a"/>
    <w:link w:val="6Char"/>
    <w:unhideWhenUsed/>
    <w:qFormat/>
    <w:rsid w:val="00347AEE"/>
    <w:pPr>
      <w:numPr>
        <w:ilvl w:val="0"/>
        <w:numId w:val="0"/>
      </w:numPr>
      <w:suppressAutoHyphens w:val="0"/>
      <w:spacing w:before="0" w:after="160" w:line="240" w:lineRule="auto"/>
      <w:ind w:left="-3470" w:hanging="357"/>
      <w:outlineLvl w:val="5"/>
    </w:pPr>
    <w:rPr>
      <w:rFonts w:ascii="Tahoma" w:eastAsiaTheme="minorHAnsi" w:hAnsi="Tahoma" w:cs="Tahoma"/>
      <w:bCs/>
      <w:szCs w:val="22"/>
      <w:lang w:eastAsia="en-US"/>
    </w:rPr>
  </w:style>
  <w:style w:type="paragraph" w:styleId="7">
    <w:name w:val="heading 7"/>
    <w:aliases w:val="P7,Επικεφαλίδα 7 Char Char,Επικεφαλίδα 7 Char Char Char,Επικεφαλίδα 7 Char Char + Justified,Heading 7 Char Char,Heading 7 Char Char Char,Heading 7 Char1,Heading 7 Char Char1 Char,Heading 7 Char Char1 Char Char Char Char Char Ch"/>
    <w:basedOn w:val="6"/>
    <w:next w:val="a"/>
    <w:link w:val="7Char"/>
    <w:unhideWhenUsed/>
    <w:qFormat/>
    <w:rsid w:val="00347AEE"/>
    <w:pP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62EAA"/>
    <w:rPr>
      <w:rFonts w:ascii="Arial" w:eastAsia="Times New Roman" w:hAnsi="Arial" w:cs="Arial"/>
      <w:b/>
      <w:bCs/>
      <w:color w:val="333399"/>
      <w:sz w:val="28"/>
      <w:szCs w:val="32"/>
      <w:lang w:val="en-US" w:eastAsia="zh-CN"/>
    </w:rPr>
  </w:style>
  <w:style w:type="character" w:customStyle="1" w:styleId="2Char">
    <w:name w:val="Επικεφαλίδα 2 Char"/>
    <w:aliases w:val="P2 Char"/>
    <w:basedOn w:val="a0"/>
    <w:link w:val="20"/>
    <w:rsid w:val="00762EAA"/>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762EAA"/>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762EAA"/>
    <w:rPr>
      <w:rFonts w:ascii="Arial" w:eastAsia="Times New Roman" w:hAnsi="Arial" w:cs="Times New Roman"/>
      <w:b/>
      <w:bCs/>
      <w:szCs w:val="28"/>
      <w:lang w:val="en-GB" w:eastAsia="zh-CN"/>
    </w:rPr>
  </w:style>
  <w:style w:type="character" w:customStyle="1" w:styleId="5Char">
    <w:name w:val="Επικεφαλίδα 5 Char"/>
    <w:aliases w:val="P5 Char,H5 Char,H51 Char,h5 Char,H52 Char,H511 Char,H53 Char,H512 Char,H521 Char,H5111 Char,H54 Char,H513 Char,H55 Char,H514 Char,H56 Char,H515 Char,H522 Char,H5112 Char,H531 Char,H5121 Char,H541 Char,H5131 Char,H551 Char,H5141 Char"/>
    <w:basedOn w:val="a0"/>
    <w:link w:val="5"/>
    <w:rsid w:val="00762EAA"/>
    <w:rPr>
      <w:rFonts w:ascii="Lucida Sans" w:eastAsia="Times New Roman" w:hAnsi="Lucida Sans" w:cs="Lucida Sans"/>
      <w:b/>
      <w:szCs w:val="20"/>
      <w:lang w:val="en-US" w:eastAsia="zh-CN"/>
    </w:rPr>
  </w:style>
  <w:style w:type="character" w:customStyle="1" w:styleId="WW8Num1z0">
    <w:name w:val="WW8Num1z0"/>
    <w:rsid w:val="00762EAA"/>
  </w:style>
  <w:style w:type="character" w:customStyle="1" w:styleId="WW8Num1z1">
    <w:name w:val="WW8Num1z1"/>
    <w:rsid w:val="00762EAA"/>
  </w:style>
  <w:style w:type="character" w:customStyle="1" w:styleId="WW8Num1z2">
    <w:name w:val="WW8Num1z2"/>
    <w:rsid w:val="00762EAA"/>
  </w:style>
  <w:style w:type="character" w:customStyle="1" w:styleId="WW8Num1z3">
    <w:name w:val="WW8Num1z3"/>
    <w:rsid w:val="00762EAA"/>
  </w:style>
  <w:style w:type="character" w:customStyle="1" w:styleId="WW8Num1z4">
    <w:name w:val="WW8Num1z4"/>
    <w:rsid w:val="00762EAA"/>
    <w:rPr>
      <w:rFonts w:ascii="Arial" w:hAnsi="Arial" w:cs="Times New Roman"/>
      <w:b w:val="0"/>
      <w:i w:val="0"/>
      <w:sz w:val="20"/>
      <w:szCs w:val="20"/>
    </w:rPr>
  </w:style>
  <w:style w:type="character" w:customStyle="1" w:styleId="WW8Num1z5">
    <w:name w:val="WW8Num1z5"/>
    <w:rsid w:val="00762EAA"/>
  </w:style>
  <w:style w:type="character" w:customStyle="1" w:styleId="WW8Num1z6">
    <w:name w:val="WW8Num1z6"/>
    <w:rsid w:val="00762EAA"/>
  </w:style>
  <w:style w:type="character" w:customStyle="1" w:styleId="WW8Num1z7">
    <w:name w:val="WW8Num1z7"/>
    <w:rsid w:val="00762EAA"/>
  </w:style>
  <w:style w:type="character" w:customStyle="1" w:styleId="WW8Num1z8">
    <w:name w:val="WW8Num1z8"/>
    <w:rsid w:val="00762EAA"/>
  </w:style>
  <w:style w:type="character" w:customStyle="1" w:styleId="WW8Num2z0">
    <w:name w:val="WW8Num2z0"/>
    <w:rsid w:val="00762EAA"/>
    <w:rPr>
      <w:rFonts w:ascii="Symbol" w:hAnsi="Symbol" w:cs="Symbol"/>
      <w:lang w:val="el-GR"/>
    </w:rPr>
  </w:style>
  <w:style w:type="character" w:customStyle="1" w:styleId="WW8Num3z0">
    <w:name w:val="WW8Num3z0"/>
    <w:rsid w:val="00762EAA"/>
    <w:rPr>
      <w:lang w:val="el-GR"/>
    </w:rPr>
  </w:style>
  <w:style w:type="character" w:customStyle="1" w:styleId="WW8Num4z0">
    <w:name w:val="WW8Num4z0"/>
    <w:rsid w:val="00762EAA"/>
    <w:rPr>
      <w:rFonts w:ascii="Webdings" w:hAnsi="Webdings" w:cs="Webdings"/>
      <w:color w:val="333399"/>
      <w:sz w:val="16"/>
    </w:rPr>
  </w:style>
  <w:style w:type="character" w:customStyle="1" w:styleId="WW8Num5z0">
    <w:name w:val="WW8Num5z0"/>
    <w:rsid w:val="00762EAA"/>
    <w:rPr>
      <w:lang w:val="el-GR"/>
    </w:rPr>
  </w:style>
  <w:style w:type="character" w:customStyle="1" w:styleId="WW8Num6z0">
    <w:name w:val="WW8Num6z0"/>
    <w:rsid w:val="00762EAA"/>
    <w:rPr>
      <w:b/>
      <w:bCs/>
      <w:szCs w:val="22"/>
      <w:lang w:val="el-GR"/>
    </w:rPr>
  </w:style>
  <w:style w:type="character" w:customStyle="1" w:styleId="WW8Num6z1">
    <w:name w:val="WW8Num6z1"/>
    <w:rsid w:val="00762EAA"/>
  </w:style>
  <w:style w:type="character" w:customStyle="1" w:styleId="WW8Num6z2">
    <w:name w:val="WW8Num6z2"/>
    <w:rsid w:val="00762EAA"/>
  </w:style>
  <w:style w:type="character" w:customStyle="1" w:styleId="WW8Num6z3">
    <w:name w:val="WW8Num6z3"/>
    <w:rsid w:val="00762EAA"/>
  </w:style>
  <w:style w:type="character" w:customStyle="1" w:styleId="WW8Num6z4">
    <w:name w:val="WW8Num6z4"/>
    <w:rsid w:val="00762EAA"/>
  </w:style>
  <w:style w:type="character" w:customStyle="1" w:styleId="WW8Num6z5">
    <w:name w:val="WW8Num6z5"/>
    <w:rsid w:val="00762EAA"/>
  </w:style>
  <w:style w:type="character" w:customStyle="1" w:styleId="WW8Num6z6">
    <w:name w:val="WW8Num6z6"/>
    <w:rsid w:val="00762EAA"/>
  </w:style>
  <w:style w:type="character" w:customStyle="1" w:styleId="WW8Num6z7">
    <w:name w:val="WW8Num6z7"/>
    <w:rsid w:val="00762EAA"/>
  </w:style>
  <w:style w:type="character" w:customStyle="1" w:styleId="WW8Num6z8">
    <w:name w:val="WW8Num6z8"/>
    <w:rsid w:val="00762EAA"/>
  </w:style>
  <w:style w:type="character" w:customStyle="1" w:styleId="WW8Num7z0">
    <w:name w:val="WW8Num7z0"/>
    <w:rsid w:val="00762EAA"/>
    <w:rPr>
      <w:b/>
      <w:bCs/>
      <w:szCs w:val="22"/>
      <w:lang w:val="el-GR"/>
    </w:rPr>
  </w:style>
  <w:style w:type="character" w:customStyle="1" w:styleId="WW8Num7z1">
    <w:name w:val="WW8Num7z1"/>
    <w:rsid w:val="00762EAA"/>
    <w:rPr>
      <w:rFonts w:eastAsia="Calibri"/>
      <w:lang w:val="el-GR"/>
    </w:rPr>
  </w:style>
  <w:style w:type="character" w:customStyle="1" w:styleId="WW8Num7z2">
    <w:name w:val="WW8Num7z2"/>
    <w:rsid w:val="00762EAA"/>
  </w:style>
  <w:style w:type="character" w:customStyle="1" w:styleId="WW8Num7z3">
    <w:name w:val="WW8Num7z3"/>
    <w:rsid w:val="00762EAA"/>
  </w:style>
  <w:style w:type="character" w:customStyle="1" w:styleId="WW8Num7z4">
    <w:name w:val="WW8Num7z4"/>
    <w:rsid w:val="00762EAA"/>
  </w:style>
  <w:style w:type="character" w:customStyle="1" w:styleId="WW8Num7z5">
    <w:name w:val="WW8Num7z5"/>
    <w:rsid w:val="00762EAA"/>
  </w:style>
  <w:style w:type="character" w:customStyle="1" w:styleId="WW8Num7z6">
    <w:name w:val="WW8Num7z6"/>
    <w:rsid w:val="00762EAA"/>
  </w:style>
  <w:style w:type="character" w:customStyle="1" w:styleId="WW8Num7z7">
    <w:name w:val="WW8Num7z7"/>
    <w:rsid w:val="00762EAA"/>
  </w:style>
  <w:style w:type="character" w:customStyle="1" w:styleId="WW8Num7z8">
    <w:name w:val="WW8Num7z8"/>
    <w:rsid w:val="00762EAA"/>
  </w:style>
  <w:style w:type="character" w:customStyle="1" w:styleId="WW8Num8z0">
    <w:name w:val="WW8Num8z0"/>
    <w:rsid w:val="00762EAA"/>
    <w:rPr>
      <w:rFonts w:ascii="Symbol" w:hAnsi="Symbol" w:cs="OpenSymbol"/>
      <w:color w:val="5B9BD5"/>
    </w:rPr>
  </w:style>
  <w:style w:type="character" w:customStyle="1" w:styleId="WW8Num9z0">
    <w:name w:val="WW8Num9z0"/>
    <w:rsid w:val="00762EAA"/>
    <w:rPr>
      <w:rFonts w:ascii="Angsana New" w:hAnsi="Angsana New" w:cs="Angsana New"/>
      <w:color w:val="000000"/>
      <w:kern w:val="1"/>
      <w:szCs w:val="22"/>
      <w:shd w:val="clear" w:color="auto" w:fill="FFFFFF"/>
      <w:lang w:val="el-GR"/>
    </w:rPr>
  </w:style>
  <w:style w:type="character" w:customStyle="1" w:styleId="WW8Num10z0">
    <w:name w:val="WW8Num10z0"/>
    <w:rsid w:val="00762EAA"/>
    <w:rPr>
      <w:rFonts w:ascii="Symbol" w:hAnsi="Symbol" w:cs="Symbol"/>
      <w:kern w:val="1"/>
      <w:shd w:val="clear" w:color="auto" w:fill="C0C0C0"/>
      <w:lang w:val="el-GR"/>
    </w:rPr>
  </w:style>
  <w:style w:type="character" w:customStyle="1" w:styleId="WW8Num10z1">
    <w:name w:val="WW8Num10z1"/>
    <w:rsid w:val="00762EAA"/>
  </w:style>
  <w:style w:type="character" w:customStyle="1" w:styleId="WW8Num10z2">
    <w:name w:val="WW8Num10z2"/>
    <w:rsid w:val="00762EAA"/>
  </w:style>
  <w:style w:type="character" w:customStyle="1" w:styleId="WW8Num10z3">
    <w:name w:val="WW8Num10z3"/>
    <w:rsid w:val="00762EAA"/>
  </w:style>
  <w:style w:type="character" w:customStyle="1" w:styleId="WW8Num10z4">
    <w:name w:val="WW8Num10z4"/>
    <w:rsid w:val="00762EAA"/>
  </w:style>
  <w:style w:type="character" w:customStyle="1" w:styleId="WW8Num10z5">
    <w:name w:val="WW8Num10z5"/>
    <w:rsid w:val="00762EAA"/>
  </w:style>
  <w:style w:type="character" w:customStyle="1" w:styleId="WW8Num10z6">
    <w:name w:val="WW8Num10z6"/>
    <w:rsid w:val="00762EAA"/>
  </w:style>
  <w:style w:type="character" w:customStyle="1" w:styleId="WW8Num10z7">
    <w:name w:val="WW8Num10z7"/>
    <w:rsid w:val="00762EAA"/>
  </w:style>
  <w:style w:type="character" w:customStyle="1" w:styleId="WW8Num10z8">
    <w:name w:val="WW8Num10z8"/>
    <w:rsid w:val="00762EAA"/>
  </w:style>
  <w:style w:type="character" w:customStyle="1" w:styleId="WW8Num8z1">
    <w:name w:val="WW8Num8z1"/>
    <w:rsid w:val="00762EAA"/>
    <w:rPr>
      <w:rFonts w:eastAsia="Calibri"/>
      <w:lang w:val="el-GR"/>
    </w:rPr>
  </w:style>
  <w:style w:type="character" w:customStyle="1" w:styleId="WW8Num8z2">
    <w:name w:val="WW8Num8z2"/>
    <w:rsid w:val="00762EAA"/>
  </w:style>
  <w:style w:type="character" w:customStyle="1" w:styleId="WW8Num8z3">
    <w:name w:val="WW8Num8z3"/>
    <w:rsid w:val="00762EAA"/>
  </w:style>
  <w:style w:type="character" w:customStyle="1" w:styleId="WW8Num8z4">
    <w:name w:val="WW8Num8z4"/>
    <w:rsid w:val="00762EAA"/>
  </w:style>
  <w:style w:type="character" w:customStyle="1" w:styleId="WW8Num8z5">
    <w:name w:val="WW8Num8z5"/>
    <w:rsid w:val="00762EAA"/>
  </w:style>
  <w:style w:type="character" w:customStyle="1" w:styleId="WW8Num8z6">
    <w:name w:val="WW8Num8z6"/>
    <w:rsid w:val="00762EAA"/>
  </w:style>
  <w:style w:type="character" w:customStyle="1" w:styleId="WW8Num8z7">
    <w:name w:val="WW8Num8z7"/>
    <w:rsid w:val="00762EAA"/>
  </w:style>
  <w:style w:type="character" w:customStyle="1" w:styleId="WW8Num8z8">
    <w:name w:val="WW8Num8z8"/>
    <w:rsid w:val="00762EAA"/>
  </w:style>
  <w:style w:type="character" w:customStyle="1" w:styleId="WW8Num11z0">
    <w:name w:val="WW8Num11z0"/>
    <w:rsid w:val="00762EAA"/>
    <w:rPr>
      <w:rFonts w:ascii="Symbol" w:hAnsi="Symbol" w:cs="Symbol"/>
      <w:kern w:val="1"/>
      <w:shd w:val="clear" w:color="auto" w:fill="C0C0C0"/>
      <w:lang w:val="el-GR"/>
    </w:rPr>
  </w:style>
  <w:style w:type="character" w:customStyle="1" w:styleId="WW8Num11z1">
    <w:name w:val="WW8Num11z1"/>
    <w:rsid w:val="00762EAA"/>
  </w:style>
  <w:style w:type="character" w:customStyle="1" w:styleId="WW8Num11z2">
    <w:name w:val="WW8Num11z2"/>
    <w:rsid w:val="00762EAA"/>
  </w:style>
  <w:style w:type="character" w:customStyle="1" w:styleId="WW8Num11z3">
    <w:name w:val="WW8Num11z3"/>
    <w:rsid w:val="00762EAA"/>
  </w:style>
  <w:style w:type="character" w:customStyle="1" w:styleId="WW8Num11z4">
    <w:name w:val="WW8Num11z4"/>
    <w:rsid w:val="00762EAA"/>
  </w:style>
  <w:style w:type="character" w:customStyle="1" w:styleId="WW8Num11z5">
    <w:name w:val="WW8Num11z5"/>
    <w:rsid w:val="00762EAA"/>
  </w:style>
  <w:style w:type="character" w:customStyle="1" w:styleId="WW8Num11z6">
    <w:name w:val="WW8Num11z6"/>
    <w:rsid w:val="00762EAA"/>
  </w:style>
  <w:style w:type="character" w:customStyle="1" w:styleId="WW8Num11z7">
    <w:name w:val="WW8Num11z7"/>
    <w:rsid w:val="00762EAA"/>
  </w:style>
  <w:style w:type="character" w:customStyle="1" w:styleId="WW8Num11z8">
    <w:name w:val="WW8Num11z8"/>
    <w:rsid w:val="00762EAA"/>
  </w:style>
  <w:style w:type="character" w:customStyle="1" w:styleId="0">
    <w:name w:val="Προεπιλεγμένη γραμματοσειρά_0"/>
    <w:rsid w:val="00762EAA"/>
  </w:style>
  <w:style w:type="character" w:customStyle="1" w:styleId="40">
    <w:name w:val="Προεπιλεγμένη γραμματοσειρά4"/>
    <w:rsid w:val="00762EAA"/>
  </w:style>
  <w:style w:type="character" w:customStyle="1" w:styleId="WW8Num2z1">
    <w:name w:val="WW8Num2z1"/>
    <w:rsid w:val="00762EAA"/>
  </w:style>
  <w:style w:type="character" w:customStyle="1" w:styleId="WW8Num2z2">
    <w:name w:val="WW8Num2z2"/>
    <w:rsid w:val="00762EAA"/>
  </w:style>
  <w:style w:type="character" w:customStyle="1" w:styleId="WW8Num2z3">
    <w:name w:val="WW8Num2z3"/>
    <w:rsid w:val="00762EAA"/>
  </w:style>
  <w:style w:type="character" w:customStyle="1" w:styleId="WW8Num2z4">
    <w:name w:val="WW8Num2z4"/>
    <w:rsid w:val="00762EAA"/>
    <w:rPr>
      <w:rFonts w:ascii="Arial" w:hAnsi="Arial" w:cs="Times New Roman"/>
      <w:b w:val="0"/>
      <w:i w:val="0"/>
      <w:sz w:val="20"/>
      <w:szCs w:val="20"/>
    </w:rPr>
  </w:style>
  <w:style w:type="character" w:customStyle="1" w:styleId="WW8Num2z5">
    <w:name w:val="WW8Num2z5"/>
    <w:rsid w:val="00762EAA"/>
  </w:style>
  <w:style w:type="character" w:customStyle="1" w:styleId="WW8Num2z6">
    <w:name w:val="WW8Num2z6"/>
    <w:rsid w:val="00762EAA"/>
  </w:style>
  <w:style w:type="character" w:customStyle="1" w:styleId="WW8Num2z7">
    <w:name w:val="WW8Num2z7"/>
    <w:rsid w:val="00762EAA"/>
  </w:style>
  <w:style w:type="character" w:customStyle="1" w:styleId="WW8Num2z8">
    <w:name w:val="WW8Num2z8"/>
    <w:rsid w:val="00762EAA"/>
  </w:style>
  <w:style w:type="character" w:customStyle="1" w:styleId="WW8Num9z1">
    <w:name w:val="WW8Num9z1"/>
    <w:rsid w:val="00762EAA"/>
    <w:rPr>
      <w:rFonts w:eastAsia="Calibri"/>
      <w:lang w:val="el-GR"/>
    </w:rPr>
  </w:style>
  <w:style w:type="character" w:customStyle="1" w:styleId="WW8Num9z2">
    <w:name w:val="WW8Num9z2"/>
    <w:rsid w:val="00762EAA"/>
  </w:style>
  <w:style w:type="character" w:customStyle="1" w:styleId="WW8Num9z3">
    <w:name w:val="WW8Num9z3"/>
    <w:rsid w:val="00762EAA"/>
  </w:style>
  <w:style w:type="character" w:customStyle="1" w:styleId="WW8Num9z4">
    <w:name w:val="WW8Num9z4"/>
    <w:rsid w:val="00762EAA"/>
  </w:style>
  <w:style w:type="character" w:customStyle="1" w:styleId="WW8Num9z5">
    <w:name w:val="WW8Num9z5"/>
    <w:rsid w:val="00762EAA"/>
  </w:style>
  <w:style w:type="character" w:customStyle="1" w:styleId="WW8Num9z6">
    <w:name w:val="WW8Num9z6"/>
    <w:rsid w:val="00762EAA"/>
  </w:style>
  <w:style w:type="character" w:customStyle="1" w:styleId="WW8Num9z7">
    <w:name w:val="WW8Num9z7"/>
    <w:rsid w:val="00762EAA"/>
  </w:style>
  <w:style w:type="character" w:customStyle="1" w:styleId="WW8Num9z8">
    <w:name w:val="WW8Num9z8"/>
    <w:rsid w:val="00762EAA"/>
  </w:style>
  <w:style w:type="character" w:customStyle="1" w:styleId="WW-DefaultParagraphFont">
    <w:name w:val="WW-Default Paragraph Font"/>
    <w:rsid w:val="00762EAA"/>
  </w:style>
  <w:style w:type="character" w:customStyle="1" w:styleId="WW8Num12z0">
    <w:name w:val="WW8Num12z0"/>
    <w:rsid w:val="00762EAA"/>
    <w:rPr>
      <w:rFonts w:ascii="Symbol" w:hAnsi="Symbol" w:cs="Symbol"/>
    </w:rPr>
  </w:style>
  <w:style w:type="character" w:customStyle="1" w:styleId="WW8Num12z1">
    <w:name w:val="WW8Num12z1"/>
    <w:rsid w:val="00762EAA"/>
    <w:rPr>
      <w:rFonts w:ascii="Courier New" w:hAnsi="Courier New" w:cs="Courier New"/>
    </w:rPr>
  </w:style>
  <w:style w:type="character" w:customStyle="1" w:styleId="WW8Num12z2">
    <w:name w:val="WW8Num12z2"/>
    <w:rsid w:val="00762EAA"/>
    <w:rPr>
      <w:rFonts w:ascii="Wingdings" w:hAnsi="Wingdings" w:cs="Wingdings"/>
    </w:rPr>
  </w:style>
  <w:style w:type="character" w:customStyle="1" w:styleId="WW-DefaultParagraphFont1">
    <w:name w:val="WW-Default Paragraph Font1"/>
    <w:rsid w:val="00762EAA"/>
  </w:style>
  <w:style w:type="character" w:customStyle="1" w:styleId="WW-DefaultParagraphFont11">
    <w:name w:val="WW-Default Paragraph Font11"/>
    <w:rsid w:val="00762EAA"/>
  </w:style>
  <w:style w:type="character" w:customStyle="1" w:styleId="WW-DefaultParagraphFont111">
    <w:name w:val="WW-Default Paragraph Font111"/>
    <w:rsid w:val="00762EAA"/>
  </w:style>
  <w:style w:type="character" w:customStyle="1" w:styleId="30">
    <w:name w:val="Προεπιλεγμένη γραμματοσειρά3"/>
    <w:rsid w:val="00762EAA"/>
  </w:style>
  <w:style w:type="character" w:customStyle="1" w:styleId="WW-DefaultParagraphFont1111">
    <w:name w:val="WW-Default Paragraph Font1111"/>
    <w:rsid w:val="00762EAA"/>
  </w:style>
  <w:style w:type="character" w:customStyle="1" w:styleId="DefaultParagraphFont2">
    <w:name w:val="Default Paragraph Font2"/>
    <w:rsid w:val="00762EAA"/>
  </w:style>
  <w:style w:type="character" w:customStyle="1" w:styleId="WW8Num12z3">
    <w:name w:val="WW8Num12z3"/>
    <w:rsid w:val="00762EAA"/>
  </w:style>
  <w:style w:type="character" w:customStyle="1" w:styleId="WW8Num12z4">
    <w:name w:val="WW8Num12z4"/>
    <w:rsid w:val="00762EAA"/>
  </w:style>
  <w:style w:type="character" w:customStyle="1" w:styleId="WW8Num12z5">
    <w:name w:val="WW8Num12z5"/>
    <w:rsid w:val="00762EAA"/>
  </w:style>
  <w:style w:type="character" w:customStyle="1" w:styleId="WW8Num12z6">
    <w:name w:val="WW8Num12z6"/>
    <w:rsid w:val="00762EAA"/>
  </w:style>
  <w:style w:type="character" w:customStyle="1" w:styleId="WW8Num12z7">
    <w:name w:val="WW8Num12z7"/>
    <w:rsid w:val="00762EAA"/>
  </w:style>
  <w:style w:type="character" w:customStyle="1" w:styleId="WW8Num12z8">
    <w:name w:val="WW8Num12z8"/>
    <w:rsid w:val="00762EAA"/>
  </w:style>
  <w:style w:type="character" w:customStyle="1" w:styleId="WW8Num13z0">
    <w:name w:val="WW8Num13z0"/>
    <w:rsid w:val="00762EAA"/>
    <w:rPr>
      <w:rFonts w:ascii="Symbol" w:hAnsi="Symbol" w:cs="OpenSymbol"/>
    </w:rPr>
  </w:style>
  <w:style w:type="character" w:customStyle="1" w:styleId="WW-DefaultParagraphFont11111">
    <w:name w:val="WW-Default Paragraph Font11111"/>
    <w:rsid w:val="00762EAA"/>
  </w:style>
  <w:style w:type="character" w:customStyle="1" w:styleId="WW8Num13z1">
    <w:name w:val="WW8Num13z1"/>
    <w:rsid w:val="00762EAA"/>
    <w:rPr>
      <w:rFonts w:eastAsia="Calibri"/>
      <w:lang w:val="el-GR"/>
    </w:rPr>
  </w:style>
  <w:style w:type="character" w:customStyle="1" w:styleId="WW8Num13z2">
    <w:name w:val="WW8Num13z2"/>
    <w:rsid w:val="00762EAA"/>
  </w:style>
  <w:style w:type="character" w:customStyle="1" w:styleId="WW8Num13z3">
    <w:name w:val="WW8Num13z3"/>
    <w:rsid w:val="00762EAA"/>
  </w:style>
  <w:style w:type="character" w:customStyle="1" w:styleId="WW8Num13z4">
    <w:name w:val="WW8Num13z4"/>
    <w:rsid w:val="00762EAA"/>
  </w:style>
  <w:style w:type="character" w:customStyle="1" w:styleId="WW8Num13z5">
    <w:name w:val="WW8Num13z5"/>
    <w:rsid w:val="00762EAA"/>
  </w:style>
  <w:style w:type="character" w:customStyle="1" w:styleId="WW8Num13z6">
    <w:name w:val="WW8Num13z6"/>
    <w:rsid w:val="00762EAA"/>
  </w:style>
  <w:style w:type="character" w:customStyle="1" w:styleId="WW8Num13z7">
    <w:name w:val="WW8Num13z7"/>
    <w:rsid w:val="00762EAA"/>
  </w:style>
  <w:style w:type="character" w:customStyle="1" w:styleId="WW8Num13z8">
    <w:name w:val="WW8Num13z8"/>
    <w:rsid w:val="00762EAA"/>
  </w:style>
  <w:style w:type="character" w:customStyle="1" w:styleId="WW8Num14z0">
    <w:name w:val="WW8Num14z0"/>
    <w:rsid w:val="00762EAA"/>
    <w:rPr>
      <w:rFonts w:ascii="Symbol" w:hAnsi="Symbol" w:cs="OpenSymbol"/>
    </w:rPr>
  </w:style>
  <w:style w:type="character" w:customStyle="1" w:styleId="WW8Num14z1">
    <w:name w:val="WW8Num14z1"/>
    <w:rsid w:val="00762EAA"/>
  </w:style>
  <w:style w:type="character" w:customStyle="1" w:styleId="WW8Num14z2">
    <w:name w:val="WW8Num14z2"/>
    <w:rsid w:val="00762EAA"/>
  </w:style>
  <w:style w:type="character" w:customStyle="1" w:styleId="WW8Num14z3">
    <w:name w:val="WW8Num14z3"/>
    <w:rsid w:val="00762EAA"/>
  </w:style>
  <w:style w:type="character" w:customStyle="1" w:styleId="WW8Num14z4">
    <w:name w:val="WW8Num14z4"/>
    <w:rsid w:val="00762EAA"/>
  </w:style>
  <w:style w:type="character" w:customStyle="1" w:styleId="WW8Num14z5">
    <w:name w:val="WW8Num14z5"/>
    <w:rsid w:val="00762EAA"/>
  </w:style>
  <w:style w:type="character" w:customStyle="1" w:styleId="WW8Num14z6">
    <w:name w:val="WW8Num14z6"/>
    <w:rsid w:val="00762EAA"/>
  </w:style>
  <w:style w:type="character" w:customStyle="1" w:styleId="WW8Num14z7">
    <w:name w:val="WW8Num14z7"/>
    <w:rsid w:val="00762EAA"/>
  </w:style>
  <w:style w:type="character" w:customStyle="1" w:styleId="WW8Num14z8">
    <w:name w:val="WW8Num14z8"/>
    <w:rsid w:val="00762EAA"/>
  </w:style>
  <w:style w:type="character" w:customStyle="1" w:styleId="WW8Num15z0">
    <w:name w:val="WW8Num15z0"/>
    <w:rsid w:val="00762EAA"/>
  </w:style>
  <w:style w:type="character" w:customStyle="1" w:styleId="WW8Num15z1">
    <w:name w:val="WW8Num15z1"/>
    <w:rsid w:val="00762EAA"/>
  </w:style>
  <w:style w:type="character" w:customStyle="1" w:styleId="WW8Num15z2">
    <w:name w:val="WW8Num15z2"/>
    <w:rsid w:val="00762EAA"/>
  </w:style>
  <w:style w:type="character" w:customStyle="1" w:styleId="WW8Num15z3">
    <w:name w:val="WW8Num15z3"/>
    <w:rsid w:val="00762EAA"/>
  </w:style>
  <w:style w:type="character" w:customStyle="1" w:styleId="WW8Num15z4">
    <w:name w:val="WW8Num15z4"/>
    <w:rsid w:val="00762EAA"/>
  </w:style>
  <w:style w:type="character" w:customStyle="1" w:styleId="WW8Num15z5">
    <w:name w:val="WW8Num15z5"/>
    <w:rsid w:val="00762EAA"/>
  </w:style>
  <w:style w:type="character" w:customStyle="1" w:styleId="WW8Num15z6">
    <w:name w:val="WW8Num15z6"/>
    <w:rsid w:val="00762EAA"/>
  </w:style>
  <w:style w:type="character" w:customStyle="1" w:styleId="WW8Num15z7">
    <w:name w:val="WW8Num15z7"/>
    <w:rsid w:val="00762EAA"/>
  </w:style>
  <w:style w:type="character" w:customStyle="1" w:styleId="WW8Num15z8">
    <w:name w:val="WW8Num15z8"/>
    <w:rsid w:val="00762EAA"/>
  </w:style>
  <w:style w:type="character" w:customStyle="1" w:styleId="WW8Num16z0">
    <w:name w:val="WW8Num16z0"/>
    <w:rsid w:val="00762EAA"/>
  </w:style>
  <w:style w:type="character" w:customStyle="1" w:styleId="WW8Num16z1">
    <w:name w:val="WW8Num16z1"/>
    <w:rsid w:val="00762EAA"/>
  </w:style>
  <w:style w:type="character" w:customStyle="1" w:styleId="WW8Num16z2">
    <w:name w:val="WW8Num16z2"/>
    <w:rsid w:val="00762EAA"/>
  </w:style>
  <w:style w:type="character" w:customStyle="1" w:styleId="WW8Num16z3">
    <w:name w:val="WW8Num16z3"/>
    <w:rsid w:val="00762EAA"/>
  </w:style>
  <w:style w:type="character" w:customStyle="1" w:styleId="WW8Num16z4">
    <w:name w:val="WW8Num16z4"/>
    <w:rsid w:val="00762EAA"/>
  </w:style>
  <w:style w:type="character" w:customStyle="1" w:styleId="WW8Num16z5">
    <w:name w:val="WW8Num16z5"/>
    <w:rsid w:val="00762EAA"/>
  </w:style>
  <w:style w:type="character" w:customStyle="1" w:styleId="WW8Num16z6">
    <w:name w:val="WW8Num16z6"/>
    <w:rsid w:val="00762EAA"/>
  </w:style>
  <w:style w:type="character" w:customStyle="1" w:styleId="WW8Num16z7">
    <w:name w:val="WW8Num16z7"/>
    <w:rsid w:val="00762EAA"/>
  </w:style>
  <w:style w:type="character" w:customStyle="1" w:styleId="WW8Num16z8">
    <w:name w:val="WW8Num16z8"/>
    <w:rsid w:val="00762EAA"/>
  </w:style>
  <w:style w:type="character" w:customStyle="1" w:styleId="WW-DefaultParagraphFont111111">
    <w:name w:val="WW-Default Paragraph Font111111"/>
    <w:rsid w:val="00762EAA"/>
  </w:style>
  <w:style w:type="character" w:customStyle="1" w:styleId="WW-DefaultParagraphFont1111111">
    <w:name w:val="WW-Default Paragraph Font1111111"/>
    <w:rsid w:val="00762EAA"/>
  </w:style>
  <w:style w:type="character" w:customStyle="1" w:styleId="WW-DefaultParagraphFont11111111">
    <w:name w:val="WW-Default Paragraph Font11111111"/>
    <w:rsid w:val="00762EAA"/>
  </w:style>
  <w:style w:type="character" w:customStyle="1" w:styleId="WW-DefaultParagraphFont111111111">
    <w:name w:val="WW-Default Paragraph Font111111111"/>
    <w:rsid w:val="00762EAA"/>
  </w:style>
  <w:style w:type="character" w:customStyle="1" w:styleId="WW-DefaultParagraphFont1111111111">
    <w:name w:val="WW-Default Paragraph Font1111111111"/>
    <w:rsid w:val="00762EAA"/>
  </w:style>
  <w:style w:type="character" w:customStyle="1" w:styleId="WW8Num17z0">
    <w:name w:val="WW8Num17z0"/>
    <w:rsid w:val="00762EAA"/>
  </w:style>
  <w:style w:type="character" w:customStyle="1" w:styleId="WW8Num17z1">
    <w:name w:val="WW8Num17z1"/>
    <w:rsid w:val="00762EAA"/>
  </w:style>
  <w:style w:type="character" w:customStyle="1" w:styleId="WW8Num17z2">
    <w:name w:val="WW8Num17z2"/>
    <w:rsid w:val="00762EAA"/>
  </w:style>
  <w:style w:type="character" w:customStyle="1" w:styleId="WW8Num17z3">
    <w:name w:val="WW8Num17z3"/>
    <w:rsid w:val="00762EAA"/>
  </w:style>
  <w:style w:type="character" w:customStyle="1" w:styleId="WW8Num17z4">
    <w:name w:val="WW8Num17z4"/>
    <w:rsid w:val="00762EAA"/>
  </w:style>
  <w:style w:type="character" w:customStyle="1" w:styleId="WW8Num17z5">
    <w:name w:val="WW8Num17z5"/>
    <w:rsid w:val="00762EAA"/>
  </w:style>
  <w:style w:type="character" w:customStyle="1" w:styleId="WW8Num17z6">
    <w:name w:val="WW8Num17z6"/>
    <w:rsid w:val="00762EAA"/>
  </w:style>
  <w:style w:type="character" w:customStyle="1" w:styleId="WW8Num17z7">
    <w:name w:val="WW8Num17z7"/>
    <w:rsid w:val="00762EAA"/>
  </w:style>
  <w:style w:type="character" w:customStyle="1" w:styleId="WW8Num17z8">
    <w:name w:val="WW8Num17z8"/>
    <w:rsid w:val="00762EAA"/>
  </w:style>
  <w:style w:type="character" w:customStyle="1" w:styleId="WW8Num18z0">
    <w:name w:val="WW8Num18z0"/>
    <w:rsid w:val="00762EAA"/>
  </w:style>
  <w:style w:type="character" w:customStyle="1" w:styleId="WW8Num18z1">
    <w:name w:val="WW8Num18z1"/>
    <w:rsid w:val="00762EAA"/>
  </w:style>
  <w:style w:type="character" w:customStyle="1" w:styleId="WW8Num18z2">
    <w:name w:val="WW8Num18z2"/>
    <w:rsid w:val="00762EAA"/>
  </w:style>
  <w:style w:type="character" w:customStyle="1" w:styleId="WW8Num18z3">
    <w:name w:val="WW8Num18z3"/>
    <w:rsid w:val="00762EAA"/>
  </w:style>
  <w:style w:type="character" w:customStyle="1" w:styleId="WW8Num18z4">
    <w:name w:val="WW8Num18z4"/>
    <w:rsid w:val="00762EAA"/>
  </w:style>
  <w:style w:type="character" w:customStyle="1" w:styleId="WW8Num18z5">
    <w:name w:val="WW8Num18z5"/>
    <w:rsid w:val="00762EAA"/>
  </w:style>
  <w:style w:type="character" w:customStyle="1" w:styleId="WW8Num18z6">
    <w:name w:val="WW8Num18z6"/>
    <w:rsid w:val="00762EAA"/>
  </w:style>
  <w:style w:type="character" w:customStyle="1" w:styleId="WW8Num18z7">
    <w:name w:val="WW8Num18z7"/>
    <w:rsid w:val="00762EAA"/>
  </w:style>
  <w:style w:type="character" w:customStyle="1" w:styleId="WW8Num18z8">
    <w:name w:val="WW8Num18z8"/>
    <w:rsid w:val="00762EAA"/>
  </w:style>
  <w:style w:type="character" w:customStyle="1" w:styleId="WW8Num3z1">
    <w:name w:val="WW8Num3z1"/>
    <w:rsid w:val="00762EAA"/>
  </w:style>
  <w:style w:type="character" w:customStyle="1" w:styleId="WW8Num3z2">
    <w:name w:val="WW8Num3z2"/>
    <w:rsid w:val="00762EAA"/>
  </w:style>
  <w:style w:type="character" w:customStyle="1" w:styleId="WW8Num3z3">
    <w:name w:val="WW8Num3z3"/>
    <w:rsid w:val="00762EAA"/>
  </w:style>
  <w:style w:type="character" w:customStyle="1" w:styleId="WW8Num3z4">
    <w:name w:val="WW8Num3z4"/>
    <w:rsid w:val="00762EAA"/>
    <w:rPr>
      <w:rFonts w:ascii="Arial" w:hAnsi="Arial" w:cs="Times New Roman"/>
      <w:b w:val="0"/>
      <w:i w:val="0"/>
      <w:sz w:val="20"/>
      <w:szCs w:val="20"/>
    </w:rPr>
  </w:style>
  <w:style w:type="character" w:customStyle="1" w:styleId="WW8Num3z5">
    <w:name w:val="WW8Num3z5"/>
    <w:rsid w:val="00762EAA"/>
  </w:style>
  <w:style w:type="character" w:customStyle="1" w:styleId="WW8Num3z6">
    <w:name w:val="WW8Num3z6"/>
    <w:rsid w:val="00762EAA"/>
  </w:style>
  <w:style w:type="character" w:customStyle="1" w:styleId="WW8Num3z7">
    <w:name w:val="WW8Num3z7"/>
    <w:rsid w:val="00762EAA"/>
  </w:style>
  <w:style w:type="character" w:customStyle="1" w:styleId="WW8Num3z8">
    <w:name w:val="WW8Num3z8"/>
    <w:rsid w:val="00762EAA"/>
  </w:style>
  <w:style w:type="character" w:customStyle="1" w:styleId="WW-DefaultParagraphFont11111111111">
    <w:name w:val="WW-Default Paragraph Font11111111111"/>
    <w:rsid w:val="00762EAA"/>
  </w:style>
  <w:style w:type="character" w:customStyle="1" w:styleId="WW-DefaultParagraphFont111111111111">
    <w:name w:val="WW-Default Paragraph Font111111111111"/>
    <w:rsid w:val="00762EAA"/>
  </w:style>
  <w:style w:type="character" w:customStyle="1" w:styleId="WW-DefaultParagraphFont1111111111111">
    <w:name w:val="WW-Default Paragraph Font1111111111111"/>
    <w:rsid w:val="00762EAA"/>
  </w:style>
  <w:style w:type="character" w:customStyle="1" w:styleId="WW-DefaultParagraphFont11111111111111">
    <w:name w:val="WW-Default Paragraph Font11111111111111"/>
    <w:rsid w:val="00762EAA"/>
  </w:style>
  <w:style w:type="character" w:customStyle="1" w:styleId="21">
    <w:name w:val="Προεπιλεγμένη γραμματοσειρά2"/>
    <w:rsid w:val="00762EAA"/>
  </w:style>
  <w:style w:type="character" w:customStyle="1" w:styleId="WW8Num19z0">
    <w:name w:val="WW8Num19z0"/>
    <w:rsid w:val="00762EAA"/>
    <w:rPr>
      <w:rFonts w:ascii="Calibri" w:hAnsi="Calibri" w:cs="Calibri"/>
    </w:rPr>
  </w:style>
  <w:style w:type="character" w:customStyle="1" w:styleId="WW8Num19z1">
    <w:name w:val="WW8Num19z1"/>
    <w:rsid w:val="00762EAA"/>
  </w:style>
  <w:style w:type="character" w:customStyle="1" w:styleId="WW8Num20z0">
    <w:name w:val="WW8Num20z0"/>
    <w:rsid w:val="00762EAA"/>
    <w:rPr>
      <w:rFonts w:ascii="Calibri" w:eastAsia="Calibri" w:hAnsi="Calibri" w:cs="Times New Roman"/>
    </w:rPr>
  </w:style>
  <w:style w:type="character" w:customStyle="1" w:styleId="WW8Num20z1">
    <w:name w:val="WW8Num20z1"/>
    <w:rsid w:val="00762EAA"/>
    <w:rPr>
      <w:rFonts w:ascii="Courier New" w:hAnsi="Courier New" w:cs="Courier New"/>
    </w:rPr>
  </w:style>
  <w:style w:type="character" w:customStyle="1" w:styleId="WW8Num20z2">
    <w:name w:val="WW8Num20z2"/>
    <w:rsid w:val="00762EAA"/>
    <w:rPr>
      <w:rFonts w:ascii="Wingdings" w:hAnsi="Wingdings" w:cs="Wingdings"/>
    </w:rPr>
  </w:style>
  <w:style w:type="character" w:customStyle="1" w:styleId="WW8Num20z3">
    <w:name w:val="WW8Num20z3"/>
    <w:rsid w:val="00762EAA"/>
    <w:rPr>
      <w:rFonts w:ascii="Symbol" w:hAnsi="Symbol" w:cs="Symbol"/>
    </w:rPr>
  </w:style>
  <w:style w:type="character" w:customStyle="1" w:styleId="WW-DefaultParagraphFont111111111111111">
    <w:name w:val="WW-Default Paragraph Font111111111111111"/>
    <w:rsid w:val="00762EAA"/>
  </w:style>
  <w:style w:type="character" w:customStyle="1" w:styleId="WW8Num19z2">
    <w:name w:val="WW8Num19z2"/>
    <w:rsid w:val="00762EAA"/>
  </w:style>
  <w:style w:type="character" w:customStyle="1" w:styleId="WW8Num19z3">
    <w:name w:val="WW8Num19z3"/>
    <w:rsid w:val="00762EAA"/>
  </w:style>
  <w:style w:type="character" w:customStyle="1" w:styleId="WW8Num19z4">
    <w:name w:val="WW8Num19z4"/>
    <w:rsid w:val="00762EAA"/>
  </w:style>
  <w:style w:type="character" w:customStyle="1" w:styleId="WW8Num19z5">
    <w:name w:val="WW8Num19z5"/>
    <w:rsid w:val="00762EAA"/>
  </w:style>
  <w:style w:type="character" w:customStyle="1" w:styleId="WW8Num19z6">
    <w:name w:val="WW8Num19z6"/>
    <w:rsid w:val="00762EAA"/>
  </w:style>
  <w:style w:type="character" w:customStyle="1" w:styleId="WW8Num19z7">
    <w:name w:val="WW8Num19z7"/>
    <w:rsid w:val="00762EAA"/>
  </w:style>
  <w:style w:type="character" w:customStyle="1" w:styleId="WW8Num19z8">
    <w:name w:val="WW8Num19z8"/>
    <w:rsid w:val="00762EAA"/>
  </w:style>
  <w:style w:type="character" w:customStyle="1" w:styleId="WW8Num20z4">
    <w:name w:val="WW8Num20z4"/>
    <w:rsid w:val="00762EAA"/>
  </w:style>
  <w:style w:type="character" w:customStyle="1" w:styleId="WW8Num20z5">
    <w:name w:val="WW8Num20z5"/>
    <w:rsid w:val="00762EAA"/>
  </w:style>
  <w:style w:type="character" w:customStyle="1" w:styleId="WW8Num20z6">
    <w:name w:val="WW8Num20z6"/>
    <w:rsid w:val="00762EAA"/>
  </w:style>
  <w:style w:type="character" w:customStyle="1" w:styleId="WW8Num20z7">
    <w:name w:val="WW8Num20z7"/>
    <w:rsid w:val="00762EAA"/>
  </w:style>
  <w:style w:type="character" w:customStyle="1" w:styleId="WW8Num20z8">
    <w:name w:val="WW8Num20z8"/>
    <w:rsid w:val="00762EAA"/>
  </w:style>
  <w:style w:type="character" w:customStyle="1" w:styleId="WW-DefaultParagraphFont1111111111111111">
    <w:name w:val="WW-Default Paragraph Font1111111111111111"/>
    <w:rsid w:val="00762EAA"/>
  </w:style>
  <w:style w:type="character" w:customStyle="1" w:styleId="WW-DefaultParagraphFont11111111111111111">
    <w:name w:val="WW-Default Paragraph Font11111111111111111"/>
    <w:rsid w:val="00762EAA"/>
  </w:style>
  <w:style w:type="character" w:customStyle="1" w:styleId="WW8Num21z0">
    <w:name w:val="WW8Num21z0"/>
    <w:rsid w:val="00762EAA"/>
    <w:rPr>
      <w:rFonts w:ascii="Calibri" w:eastAsia="Times New Roman" w:hAnsi="Calibri" w:cs="Calibri"/>
    </w:rPr>
  </w:style>
  <w:style w:type="character" w:customStyle="1" w:styleId="WW8Num21z1">
    <w:name w:val="WW8Num21z1"/>
    <w:rsid w:val="00762EAA"/>
    <w:rPr>
      <w:rFonts w:ascii="Courier New" w:hAnsi="Courier New" w:cs="Courier New"/>
    </w:rPr>
  </w:style>
  <w:style w:type="character" w:customStyle="1" w:styleId="WW8Num21z2">
    <w:name w:val="WW8Num21z2"/>
    <w:rsid w:val="00762EAA"/>
    <w:rPr>
      <w:rFonts w:ascii="Wingdings" w:hAnsi="Wingdings" w:cs="Wingdings"/>
    </w:rPr>
  </w:style>
  <w:style w:type="character" w:customStyle="1" w:styleId="WW8Num21z3">
    <w:name w:val="WW8Num21z3"/>
    <w:rsid w:val="00762EAA"/>
    <w:rPr>
      <w:rFonts w:ascii="Symbol" w:hAnsi="Symbol" w:cs="Symbol"/>
    </w:rPr>
  </w:style>
  <w:style w:type="character" w:customStyle="1" w:styleId="WW8Num22z0">
    <w:name w:val="WW8Num22z0"/>
    <w:rsid w:val="00762EAA"/>
    <w:rPr>
      <w:rFonts w:ascii="Symbol" w:hAnsi="Symbol" w:cs="Symbol"/>
    </w:rPr>
  </w:style>
  <w:style w:type="character" w:customStyle="1" w:styleId="WW8Num22z1">
    <w:name w:val="WW8Num22z1"/>
    <w:rsid w:val="00762EAA"/>
    <w:rPr>
      <w:rFonts w:ascii="Courier New" w:hAnsi="Courier New" w:cs="Courier New"/>
    </w:rPr>
  </w:style>
  <w:style w:type="character" w:customStyle="1" w:styleId="WW8Num22z2">
    <w:name w:val="WW8Num22z2"/>
    <w:rsid w:val="00762EAA"/>
    <w:rPr>
      <w:rFonts w:ascii="Wingdings" w:hAnsi="Wingdings" w:cs="Wingdings"/>
    </w:rPr>
  </w:style>
  <w:style w:type="character" w:customStyle="1" w:styleId="WW8Num23z0">
    <w:name w:val="WW8Num23z0"/>
    <w:rsid w:val="00762EAA"/>
    <w:rPr>
      <w:rFonts w:ascii="Calibri" w:eastAsia="Times New Roman" w:hAnsi="Calibri" w:cs="Calibri"/>
    </w:rPr>
  </w:style>
  <w:style w:type="character" w:customStyle="1" w:styleId="WW8Num23z1">
    <w:name w:val="WW8Num23z1"/>
    <w:rsid w:val="00762EAA"/>
    <w:rPr>
      <w:rFonts w:ascii="Courier New" w:hAnsi="Courier New" w:cs="Courier New"/>
    </w:rPr>
  </w:style>
  <w:style w:type="character" w:customStyle="1" w:styleId="WW8Num23z2">
    <w:name w:val="WW8Num23z2"/>
    <w:rsid w:val="00762EAA"/>
    <w:rPr>
      <w:rFonts w:ascii="Wingdings" w:hAnsi="Wingdings" w:cs="Wingdings"/>
    </w:rPr>
  </w:style>
  <w:style w:type="character" w:customStyle="1" w:styleId="WW8Num23z3">
    <w:name w:val="WW8Num23z3"/>
    <w:rsid w:val="00762EAA"/>
    <w:rPr>
      <w:rFonts w:ascii="Symbol" w:hAnsi="Symbol" w:cs="Symbol"/>
    </w:rPr>
  </w:style>
  <w:style w:type="character" w:customStyle="1" w:styleId="WW8Num24z0">
    <w:name w:val="WW8Num24z0"/>
    <w:rsid w:val="00762EAA"/>
    <w:rPr>
      <w:rFonts w:ascii="Symbol" w:hAnsi="Symbol" w:cs="Symbol"/>
      <w:strike/>
      <w:color w:val="0070C0"/>
      <w:position w:val="0"/>
      <w:sz w:val="24"/>
      <w:vertAlign w:val="baseline"/>
      <w:lang w:val="el-GR"/>
    </w:rPr>
  </w:style>
  <w:style w:type="character" w:customStyle="1" w:styleId="WW8Num24z1">
    <w:name w:val="WW8Num24z1"/>
    <w:rsid w:val="00762EAA"/>
    <w:rPr>
      <w:rFonts w:ascii="Courier New" w:hAnsi="Courier New" w:cs="Courier New"/>
    </w:rPr>
  </w:style>
  <w:style w:type="character" w:customStyle="1" w:styleId="WW8Num24z2">
    <w:name w:val="WW8Num24z2"/>
    <w:rsid w:val="00762EAA"/>
    <w:rPr>
      <w:rFonts w:ascii="Wingdings" w:hAnsi="Wingdings" w:cs="Wingdings"/>
    </w:rPr>
  </w:style>
  <w:style w:type="character" w:customStyle="1" w:styleId="WW8Num25z0">
    <w:name w:val="WW8Num25z0"/>
    <w:rsid w:val="00762EAA"/>
    <w:rPr>
      <w:rFonts w:ascii="Symbol" w:hAnsi="Symbol" w:cs="Symbol"/>
    </w:rPr>
  </w:style>
  <w:style w:type="character" w:customStyle="1" w:styleId="WW8Num25z1">
    <w:name w:val="WW8Num25z1"/>
    <w:rsid w:val="00762EAA"/>
    <w:rPr>
      <w:rFonts w:ascii="Courier New" w:hAnsi="Courier New" w:cs="Courier New"/>
    </w:rPr>
  </w:style>
  <w:style w:type="character" w:customStyle="1" w:styleId="WW8Num25z2">
    <w:name w:val="WW8Num25z2"/>
    <w:rsid w:val="00762EAA"/>
    <w:rPr>
      <w:rFonts w:ascii="Wingdings" w:hAnsi="Wingdings" w:cs="Wingdings"/>
    </w:rPr>
  </w:style>
  <w:style w:type="character" w:customStyle="1" w:styleId="WW8Num26z0">
    <w:name w:val="WW8Num26z0"/>
    <w:rsid w:val="00762EAA"/>
    <w:rPr>
      <w:rFonts w:ascii="Symbol" w:hAnsi="Symbol" w:cs="Symbol"/>
    </w:rPr>
  </w:style>
  <w:style w:type="character" w:customStyle="1" w:styleId="WW8Num26z1">
    <w:name w:val="WW8Num26z1"/>
    <w:rsid w:val="00762EAA"/>
    <w:rPr>
      <w:rFonts w:ascii="Courier New" w:hAnsi="Courier New" w:cs="Courier New"/>
    </w:rPr>
  </w:style>
  <w:style w:type="character" w:customStyle="1" w:styleId="WW8Num26z2">
    <w:name w:val="WW8Num26z2"/>
    <w:rsid w:val="00762EAA"/>
    <w:rPr>
      <w:rFonts w:ascii="Wingdings" w:hAnsi="Wingdings" w:cs="Wingdings"/>
    </w:rPr>
  </w:style>
  <w:style w:type="character" w:customStyle="1" w:styleId="WW8Num27z0">
    <w:name w:val="WW8Num27z0"/>
    <w:rsid w:val="00762EAA"/>
    <w:rPr>
      <w:rFonts w:ascii="Calibri" w:eastAsia="Times New Roman" w:hAnsi="Calibri" w:cs="Calibri"/>
    </w:rPr>
  </w:style>
  <w:style w:type="character" w:customStyle="1" w:styleId="WW8Num27z1">
    <w:name w:val="WW8Num27z1"/>
    <w:rsid w:val="00762EAA"/>
    <w:rPr>
      <w:rFonts w:ascii="Courier New" w:hAnsi="Courier New" w:cs="Courier New"/>
    </w:rPr>
  </w:style>
  <w:style w:type="character" w:customStyle="1" w:styleId="WW8Num27z2">
    <w:name w:val="WW8Num27z2"/>
    <w:rsid w:val="00762EAA"/>
    <w:rPr>
      <w:rFonts w:ascii="Wingdings" w:hAnsi="Wingdings" w:cs="Wingdings"/>
    </w:rPr>
  </w:style>
  <w:style w:type="character" w:customStyle="1" w:styleId="WW8Num27z3">
    <w:name w:val="WW8Num27z3"/>
    <w:rsid w:val="00762EAA"/>
    <w:rPr>
      <w:rFonts w:ascii="Symbol" w:hAnsi="Symbol" w:cs="Symbol"/>
    </w:rPr>
  </w:style>
  <w:style w:type="character" w:customStyle="1" w:styleId="WW8Num28z0">
    <w:name w:val="WW8Num28z0"/>
    <w:rsid w:val="00762EAA"/>
    <w:rPr>
      <w:rFonts w:ascii="Symbol" w:hAnsi="Symbol" w:cs="Symbol"/>
    </w:rPr>
  </w:style>
  <w:style w:type="character" w:customStyle="1" w:styleId="WW8Num28z1">
    <w:name w:val="WW8Num28z1"/>
    <w:rsid w:val="00762EAA"/>
    <w:rPr>
      <w:rFonts w:ascii="Courier New" w:hAnsi="Courier New" w:cs="Courier New"/>
    </w:rPr>
  </w:style>
  <w:style w:type="character" w:customStyle="1" w:styleId="WW8Num28z2">
    <w:name w:val="WW8Num28z2"/>
    <w:rsid w:val="00762EAA"/>
    <w:rPr>
      <w:rFonts w:ascii="Wingdings" w:hAnsi="Wingdings" w:cs="Wingdings"/>
    </w:rPr>
  </w:style>
  <w:style w:type="character" w:customStyle="1" w:styleId="WW8Num29z0">
    <w:name w:val="WW8Num29z0"/>
    <w:rsid w:val="00762EAA"/>
    <w:rPr>
      <w:rFonts w:ascii="Calibri" w:eastAsia="Times New Roman" w:hAnsi="Calibri" w:cs="Calibri"/>
    </w:rPr>
  </w:style>
  <w:style w:type="character" w:customStyle="1" w:styleId="WW8Num29z1">
    <w:name w:val="WW8Num29z1"/>
    <w:rsid w:val="00762EAA"/>
    <w:rPr>
      <w:rFonts w:ascii="Courier New" w:hAnsi="Courier New" w:cs="Courier New"/>
    </w:rPr>
  </w:style>
  <w:style w:type="character" w:customStyle="1" w:styleId="WW8Num29z2">
    <w:name w:val="WW8Num29z2"/>
    <w:rsid w:val="00762EAA"/>
    <w:rPr>
      <w:rFonts w:ascii="Wingdings" w:hAnsi="Wingdings" w:cs="Wingdings"/>
    </w:rPr>
  </w:style>
  <w:style w:type="character" w:customStyle="1" w:styleId="WW8Num29z3">
    <w:name w:val="WW8Num29z3"/>
    <w:rsid w:val="00762EAA"/>
    <w:rPr>
      <w:rFonts w:ascii="Symbol" w:hAnsi="Symbol" w:cs="Symbol"/>
    </w:rPr>
  </w:style>
  <w:style w:type="character" w:customStyle="1" w:styleId="WW8Num30z0">
    <w:name w:val="WW8Num30z0"/>
    <w:rsid w:val="00762EAA"/>
    <w:rPr>
      <w:rFonts w:ascii="Symbol" w:hAnsi="Symbol" w:cs="Symbol"/>
      <w:shd w:val="clear" w:color="auto" w:fill="FFFF00"/>
    </w:rPr>
  </w:style>
  <w:style w:type="character" w:customStyle="1" w:styleId="WW8Num30z1">
    <w:name w:val="WW8Num30z1"/>
    <w:rsid w:val="00762EAA"/>
    <w:rPr>
      <w:rFonts w:ascii="Courier New" w:hAnsi="Courier New" w:cs="Courier New"/>
    </w:rPr>
  </w:style>
  <w:style w:type="character" w:customStyle="1" w:styleId="WW8Num30z2">
    <w:name w:val="WW8Num30z2"/>
    <w:rsid w:val="00762EAA"/>
    <w:rPr>
      <w:rFonts w:ascii="Wingdings" w:hAnsi="Wingdings" w:cs="Wingdings"/>
    </w:rPr>
  </w:style>
  <w:style w:type="character" w:customStyle="1" w:styleId="WW8Num31z0">
    <w:name w:val="WW8Num31z0"/>
    <w:rsid w:val="00762EAA"/>
    <w:rPr>
      <w:rFonts w:cs="Times New Roman"/>
    </w:rPr>
  </w:style>
  <w:style w:type="character" w:customStyle="1" w:styleId="WW8Num32z0">
    <w:name w:val="WW8Num32z0"/>
    <w:rsid w:val="00762EAA"/>
  </w:style>
  <w:style w:type="character" w:customStyle="1" w:styleId="WW8Num32z1">
    <w:name w:val="WW8Num32z1"/>
    <w:rsid w:val="00762EAA"/>
  </w:style>
  <w:style w:type="character" w:customStyle="1" w:styleId="WW8Num32z2">
    <w:name w:val="WW8Num32z2"/>
    <w:rsid w:val="00762EAA"/>
  </w:style>
  <w:style w:type="character" w:customStyle="1" w:styleId="WW8Num32z3">
    <w:name w:val="WW8Num32z3"/>
    <w:rsid w:val="00762EAA"/>
  </w:style>
  <w:style w:type="character" w:customStyle="1" w:styleId="WW8Num32z4">
    <w:name w:val="WW8Num32z4"/>
    <w:rsid w:val="00762EAA"/>
  </w:style>
  <w:style w:type="character" w:customStyle="1" w:styleId="WW8Num32z5">
    <w:name w:val="WW8Num32z5"/>
    <w:rsid w:val="00762EAA"/>
  </w:style>
  <w:style w:type="character" w:customStyle="1" w:styleId="WW8Num32z6">
    <w:name w:val="WW8Num32z6"/>
    <w:rsid w:val="00762EAA"/>
  </w:style>
  <w:style w:type="character" w:customStyle="1" w:styleId="WW8Num32z7">
    <w:name w:val="WW8Num32z7"/>
    <w:rsid w:val="00762EAA"/>
  </w:style>
  <w:style w:type="character" w:customStyle="1" w:styleId="WW8Num32z8">
    <w:name w:val="WW8Num32z8"/>
    <w:rsid w:val="00762EAA"/>
  </w:style>
  <w:style w:type="character" w:customStyle="1" w:styleId="WW8Num33z0">
    <w:name w:val="WW8Num33z0"/>
    <w:rsid w:val="00762EAA"/>
    <w:rPr>
      <w:rFonts w:ascii="Symbol" w:eastAsia="Calibri" w:hAnsi="Symbol" w:cs="Symbol"/>
    </w:rPr>
  </w:style>
  <w:style w:type="character" w:customStyle="1" w:styleId="WW8Num33z1">
    <w:name w:val="WW8Num33z1"/>
    <w:rsid w:val="00762EAA"/>
    <w:rPr>
      <w:rFonts w:ascii="Courier New" w:hAnsi="Courier New" w:cs="Courier New"/>
    </w:rPr>
  </w:style>
  <w:style w:type="character" w:customStyle="1" w:styleId="WW8Num33z2">
    <w:name w:val="WW8Num33z2"/>
    <w:rsid w:val="00762EAA"/>
    <w:rPr>
      <w:rFonts w:ascii="Wingdings" w:hAnsi="Wingdings" w:cs="Wingdings"/>
    </w:rPr>
  </w:style>
  <w:style w:type="character" w:customStyle="1" w:styleId="WW8Num34z0">
    <w:name w:val="WW8Num34z0"/>
    <w:rsid w:val="00762EAA"/>
    <w:rPr>
      <w:rFonts w:ascii="Symbol" w:hAnsi="Symbol" w:cs="Symbol"/>
    </w:rPr>
  </w:style>
  <w:style w:type="character" w:customStyle="1" w:styleId="WW8Num34z1">
    <w:name w:val="WW8Num34z1"/>
    <w:rsid w:val="00762EAA"/>
    <w:rPr>
      <w:rFonts w:ascii="Courier New" w:hAnsi="Courier New" w:cs="Courier New"/>
    </w:rPr>
  </w:style>
  <w:style w:type="character" w:customStyle="1" w:styleId="WW8Num34z2">
    <w:name w:val="WW8Num34z2"/>
    <w:rsid w:val="00762EAA"/>
    <w:rPr>
      <w:rFonts w:ascii="Wingdings" w:hAnsi="Wingdings" w:cs="Wingdings"/>
    </w:rPr>
  </w:style>
  <w:style w:type="character" w:customStyle="1" w:styleId="WW8Num35z0">
    <w:name w:val="WW8Num35z0"/>
    <w:rsid w:val="00762EAA"/>
    <w:rPr>
      <w:rFonts w:ascii="Calibri" w:eastAsia="Times New Roman" w:hAnsi="Calibri" w:cs="Calibri"/>
    </w:rPr>
  </w:style>
  <w:style w:type="character" w:customStyle="1" w:styleId="WW8Num35z1">
    <w:name w:val="WW8Num35z1"/>
    <w:rsid w:val="00762EAA"/>
    <w:rPr>
      <w:rFonts w:ascii="Courier New" w:hAnsi="Courier New" w:cs="Courier New"/>
    </w:rPr>
  </w:style>
  <w:style w:type="character" w:customStyle="1" w:styleId="WW8Num35z2">
    <w:name w:val="WW8Num35z2"/>
    <w:rsid w:val="00762EAA"/>
    <w:rPr>
      <w:rFonts w:ascii="Wingdings" w:hAnsi="Wingdings" w:cs="Wingdings"/>
    </w:rPr>
  </w:style>
  <w:style w:type="character" w:customStyle="1" w:styleId="WW8Num35z3">
    <w:name w:val="WW8Num35z3"/>
    <w:rsid w:val="00762EAA"/>
    <w:rPr>
      <w:rFonts w:ascii="Symbol" w:hAnsi="Symbol" w:cs="Symbol"/>
    </w:rPr>
  </w:style>
  <w:style w:type="character" w:customStyle="1" w:styleId="WW8Num36z0">
    <w:name w:val="WW8Num36z0"/>
    <w:rsid w:val="00762EAA"/>
    <w:rPr>
      <w:lang w:val="el-GR"/>
    </w:rPr>
  </w:style>
  <w:style w:type="character" w:customStyle="1" w:styleId="WW8Num36z1">
    <w:name w:val="WW8Num36z1"/>
    <w:rsid w:val="00762EAA"/>
  </w:style>
  <w:style w:type="character" w:customStyle="1" w:styleId="WW8Num36z2">
    <w:name w:val="WW8Num36z2"/>
    <w:rsid w:val="00762EAA"/>
  </w:style>
  <w:style w:type="character" w:customStyle="1" w:styleId="WW8Num36z3">
    <w:name w:val="WW8Num36z3"/>
    <w:rsid w:val="00762EAA"/>
  </w:style>
  <w:style w:type="character" w:customStyle="1" w:styleId="WW8Num36z4">
    <w:name w:val="WW8Num36z4"/>
    <w:rsid w:val="00762EAA"/>
  </w:style>
  <w:style w:type="character" w:customStyle="1" w:styleId="WW8Num36z5">
    <w:name w:val="WW8Num36z5"/>
    <w:rsid w:val="00762EAA"/>
  </w:style>
  <w:style w:type="character" w:customStyle="1" w:styleId="WW8Num36z6">
    <w:name w:val="WW8Num36z6"/>
    <w:rsid w:val="00762EAA"/>
  </w:style>
  <w:style w:type="character" w:customStyle="1" w:styleId="WW8Num36z7">
    <w:name w:val="WW8Num36z7"/>
    <w:rsid w:val="00762EAA"/>
  </w:style>
  <w:style w:type="character" w:customStyle="1" w:styleId="WW8Num36z8">
    <w:name w:val="WW8Num36z8"/>
    <w:rsid w:val="00762EAA"/>
  </w:style>
  <w:style w:type="character" w:customStyle="1" w:styleId="WW8Num37z0">
    <w:name w:val="WW8Num37z0"/>
    <w:rsid w:val="00762EAA"/>
    <w:rPr>
      <w:rFonts w:ascii="Calibri" w:eastAsia="Times New Roman" w:hAnsi="Calibri" w:cs="Calibri"/>
    </w:rPr>
  </w:style>
  <w:style w:type="character" w:customStyle="1" w:styleId="WW8Num37z1">
    <w:name w:val="WW8Num37z1"/>
    <w:rsid w:val="00762EAA"/>
    <w:rPr>
      <w:rFonts w:ascii="Courier New" w:hAnsi="Courier New" w:cs="Courier New"/>
    </w:rPr>
  </w:style>
  <w:style w:type="character" w:customStyle="1" w:styleId="WW8Num37z2">
    <w:name w:val="WW8Num37z2"/>
    <w:rsid w:val="00762EAA"/>
    <w:rPr>
      <w:rFonts w:ascii="Wingdings" w:hAnsi="Wingdings" w:cs="Wingdings"/>
    </w:rPr>
  </w:style>
  <w:style w:type="character" w:customStyle="1" w:styleId="WW8Num37z3">
    <w:name w:val="WW8Num37z3"/>
    <w:rsid w:val="00762EAA"/>
    <w:rPr>
      <w:rFonts w:ascii="Symbol" w:hAnsi="Symbol" w:cs="Symbol"/>
    </w:rPr>
  </w:style>
  <w:style w:type="character" w:customStyle="1" w:styleId="WW8Num38z0">
    <w:name w:val="WW8Num38z0"/>
    <w:rsid w:val="00762EAA"/>
  </w:style>
  <w:style w:type="character" w:customStyle="1" w:styleId="WW8Num38z1">
    <w:name w:val="WW8Num38z1"/>
    <w:rsid w:val="00762EAA"/>
  </w:style>
  <w:style w:type="character" w:customStyle="1" w:styleId="WW8Num38z2">
    <w:name w:val="WW8Num38z2"/>
    <w:rsid w:val="00762EAA"/>
  </w:style>
  <w:style w:type="character" w:customStyle="1" w:styleId="WW8Num38z3">
    <w:name w:val="WW8Num38z3"/>
    <w:rsid w:val="00762EAA"/>
  </w:style>
  <w:style w:type="character" w:customStyle="1" w:styleId="WW8Num38z4">
    <w:name w:val="WW8Num38z4"/>
    <w:rsid w:val="00762EAA"/>
  </w:style>
  <w:style w:type="character" w:customStyle="1" w:styleId="WW8Num38z5">
    <w:name w:val="WW8Num38z5"/>
    <w:rsid w:val="00762EAA"/>
  </w:style>
  <w:style w:type="character" w:customStyle="1" w:styleId="WW8Num38z6">
    <w:name w:val="WW8Num38z6"/>
    <w:rsid w:val="00762EAA"/>
  </w:style>
  <w:style w:type="character" w:customStyle="1" w:styleId="WW8Num38z7">
    <w:name w:val="WW8Num38z7"/>
    <w:rsid w:val="00762EAA"/>
  </w:style>
  <w:style w:type="character" w:customStyle="1" w:styleId="WW8Num38z8">
    <w:name w:val="WW8Num38z8"/>
    <w:rsid w:val="00762EAA"/>
  </w:style>
  <w:style w:type="character" w:customStyle="1" w:styleId="WW-DefaultParagraphFont111111111111111111">
    <w:name w:val="WW-Default Paragraph Font111111111111111111"/>
    <w:rsid w:val="00762EAA"/>
  </w:style>
  <w:style w:type="character" w:customStyle="1" w:styleId="WW8Num4z1">
    <w:name w:val="WW8Num4z1"/>
    <w:rsid w:val="00762EAA"/>
    <w:rPr>
      <w:rFonts w:cs="Times New Roman"/>
    </w:rPr>
  </w:style>
  <w:style w:type="character" w:customStyle="1" w:styleId="WW8Num5z1">
    <w:name w:val="WW8Num5z1"/>
    <w:rsid w:val="00762EAA"/>
    <w:rPr>
      <w:rFonts w:cs="Times New Roman"/>
    </w:rPr>
  </w:style>
  <w:style w:type="character" w:customStyle="1" w:styleId="WW8Num29z4">
    <w:name w:val="WW8Num29z4"/>
    <w:rsid w:val="00762EAA"/>
  </w:style>
  <w:style w:type="character" w:customStyle="1" w:styleId="WW8Num29z5">
    <w:name w:val="WW8Num29z5"/>
    <w:rsid w:val="00762EAA"/>
  </w:style>
  <w:style w:type="character" w:customStyle="1" w:styleId="WW8Num29z6">
    <w:name w:val="WW8Num29z6"/>
    <w:rsid w:val="00762EAA"/>
  </w:style>
  <w:style w:type="character" w:customStyle="1" w:styleId="WW8Num29z7">
    <w:name w:val="WW8Num29z7"/>
    <w:rsid w:val="00762EAA"/>
  </w:style>
  <w:style w:type="character" w:customStyle="1" w:styleId="WW8Num29z8">
    <w:name w:val="WW8Num29z8"/>
    <w:rsid w:val="00762EAA"/>
  </w:style>
  <w:style w:type="character" w:customStyle="1" w:styleId="WW8Num30z3">
    <w:name w:val="WW8Num30z3"/>
    <w:rsid w:val="00762EAA"/>
    <w:rPr>
      <w:rFonts w:ascii="Symbol" w:hAnsi="Symbol" w:cs="Symbol"/>
    </w:rPr>
  </w:style>
  <w:style w:type="character" w:customStyle="1" w:styleId="WW8Num31z1">
    <w:name w:val="WW8Num31z1"/>
    <w:rsid w:val="00762EAA"/>
  </w:style>
  <w:style w:type="character" w:customStyle="1" w:styleId="WW8Num31z2">
    <w:name w:val="WW8Num31z2"/>
    <w:rsid w:val="00762EAA"/>
  </w:style>
  <w:style w:type="character" w:customStyle="1" w:styleId="WW8Num31z3">
    <w:name w:val="WW8Num31z3"/>
    <w:rsid w:val="00762EAA"/>
  </w:style>
  <w:style w:type="character" w:customStyle="1" w:styleId="WW8Num31z4">
    <w:name w:val="WW8Num31z4"/>
    <w:rsid w:val="00762EAA"/>
  </w:style>
  <w:style w:type="character" w:customStyle="1" w:styleId="WW8Num31z5">
    <w:name w:val="WW8Num31z5"/>
    <w:rsid w:val="00762EAA"/>
  </w:style>
  <w:style w:type="character" w:customStyle="1" w:styleId="WW8Num31z6">
    <w:name w:val="WW8Num31z6"/>
    <w:rsid w:val="00762EAA"/>
  </w:style>
  <w:style w:type="character" w:customStyle="1" w:styleId="WW8Num31z7">
    <w:name w:val="WW8Num31z7"/>
    <w:rsid w:val="00762EAA"/>
  </w:style>
  <w:style w:type="character" w:customStyle="1" w:styleId="WW8Num31z8">
    <w:name w:val="WW8Num31z8"/>
    <w:rsid w:val="00762EAA"/>
  </w:style>
  <w:style w:type="character" w:customStyle="1" w:styleId="WW8Num39z0">
    <w:name w:val="WW8Num39z0"/>
    <w:rsid w:val="00762EAA"/>
    <w:rPr>
      <w:rFonts w:ascii="Calibri" w:eastAsia="Times New Roman" w:hAnsi="Calibri" w:cs="Calibri"/>
    </w:rPr>
  </w:style>
  <w:style w:type="character" w:customStyle="1" w:styleId="WW8Num39z1">
    <w:name w:val="WW8Num39z1"/>
    <w:rsid w:val="00762EAA"/>
    <w:rPr>
      <w:rFonts w:ascii="Courier New" w:hAnsi="Courier New" w:cs="Courier New"/>
    </w:rPr>
  </w:style>
  <w:style w:type="character" w:customStyle="1" w:styleId="WW8Num39z2">
    <w:name w:val="WW8Num39z2"/>
    <w:rsid w:val="00762EAA"/>
    <w:rPr>
      <w:rFonts w:ascii="Wingdings" w:hAnsi="Wingdings" w:cs="Wingdings"/>
    </w:rPr>
  </w:style>
  <w:style w:type="character" w:customStyle="1" w:styleId="WW8Num39z3">
    <w:name w:val="WW8Num39z3"/>
    <w:rsid w:val="00762EAA"/>
    <w:rPr>
      <w:rFonts w:ascii="Symbol" w:hAnsi="Symbol" w:cs="Symbol"/>
    </w:rPr>
  </w:style>
  <w:style w:type="character" w:customStyle="1" w:styleId="WW8Num40z0">
    <w:name w:val="WW8Num40z0"/>
    <w:rsid w:val="00762EAA"/>
    <w:rPr>
      <w:rFonts w:ascii="Symbol" w:hAnsi="Symbol" w:cs="Symbol"/>
    </w:rPr>
  </w:style>
  <w:style w:type="character" w:customStyle="1" w:styleId="WW8Num40z1">
    <w:name w:val="WW8Num40z1"/>
    <w:rsid w:val="00762EAA"/>
    <w:rPr>
      <w:rFonts w:ascii="Courier New" w:hAnsi="Courier New" w:cs="Courier New"/>
    </w:rPr>
  </w:style>
  <w:style w:type="character" w:customStyle="1" w:styleId="WW8Num40z2">
    <w:name w:val="WW8Num40z2"/>
    <w:rsid w:val="00762EAA"/>
    <w:rPr>
      <w:rFonts w:ascii="Wingdings" w:hAnsi="Wingdings" w:cs="Wingdings"/>
    </w:rPr>
  </w:style>
  <w:style w:type="character" w:customStyle="1" w:styleId="WW8Num41z0">
    <w:name w:val="WW8Num41z0"/>
    <w:rsid w:val="00762EAA"/>
    <w:rPr>
      <w:rFonts w:ascii="Arial" w:hAnsi="Arial" w:cs="Times New Roman"/>
      <w:b/>
      <w:i w:val="0"/>
      <w:sz w:val="20"/>
      <w:szCs w:val="20"/>
    </w:rPr>
  </w:style>
  <w:style w:type="character" w:customStyle="1" w:styleId="WW8Num41z1">
    <w:name w:val="WW8Num41z1"/>
    <w:rsid w:val="00762EAA"/>
    <w:rPr>
      <w:rFonts w:cs="Times New Roman"/>
    </w:rPr>
  </w:style>
  <w:style w:type="character" w:customStyle="1" w:styleId="WW8Num41z2">
    <w:name w:val="WW8Num41z2"/>
    <w:rsid w:val="00762EAA"/>
    <w:rPr>
      <w:rFonts w:ascii="Arial" w:hAnsi="Arial" w:cs="Times New Roman"/>
      <w:b w:val="0"/>
      <w:i w:val="0"/>
    </w:rPr>
  </w:style>
  <w:style w:type="character" w:customStyle="1" w:styleId="WW8Num41z3">
    <w:name w:val="WW8Num41z3"/>
    <w:rsid w:val="00762EAA"/>
    <w:rPr>
      <w:rFonts w:ascii="Arial" w:hAnsi="Arial" w:cs="Times New Roman"/>
      <w:b w:val="0"/>
      <w:i w:val="0"/>
      <w:sz w:val="20"/>
      <w:szCs w:val="20"/>
    </w:rPr>
  </w:style>
  <w:style w:type="character" w:customStyle="1" w:styleId="DefaultParagraphFont1">
    <w:name w:val="Default Paragraph Font1"/>
    <w:rsid w:val="00762EAA"/>
  </w:style>
  <w:style w:type="character" w:customStyle="1" w:styleId="Heading1Char">
    <w:name w:val="Heading 1 Char"/>
    <w:rsid w:val="00762EAA"/>
    <w:rPr>
      <w:rFonts w:ascii="Arial" w:hAnsi="Arial" w:cs="Arial"/>
      <w:b/>
      <w:bCs/>
      <w:color w:val="333399"/>
      <w:sz w:val="28"/>
      <w:szCs w:val="32"/>
      <w:lang w:val="en-US"/>
    </w:rPr>
  </w:style>
  <w:style w:type="character" w:customStyle="1" w:styleId="Heading2Char">
    <w:name w:val="Heading 2 Char"/>
    <w:rsid w:val="00762EAA"/>
    <w:rPr>
      <w:rFonts w:ascii="Arial" w:hAnsi="Arial" w:cs="Arial"/>
      <w:b/>
      <w:color w:val="002060"/>
      <w:sz w:val="24"/>
      <w:szCs w:val="22"/>
      <w:lang w:val="en-GB"/>
    </w:rPr>
  </w:style>
  <w:style w:type="character" w:customStyle="1" w:styleId="Heading5Char">
    <w:name w:val="Heading 5 Char"/>
    <w:rsid w:val="00762EAA"/>
    <w:rPr>
      <w:rFonts w:ascii="Calibri" w:eastAsia="Times New Roman" w:hAnsi="Calibri" w:cs="Times New Roman"/>
      <w:b/>
      <w:bCs/>
      <w:i/>
      <w:iCs/>
      <w:sz w:val="26"/>
      <w:szCs w:val="26"/>
      <w:lang w:val="en-GB"/>
    </w:rPr>
  </w:style>
  <w:style w:type="character" w:customStyle="1" w:styleId="DateChar">
    <w:name w:val="Date Char"/>
    <w:rsid w:val="00762EAA"/>
    <w:rPr>
      <w:sz w:val="24"/>
      <w:szCs w:val="24"/>
      <w:lang w:val="en-GB"/>
    </w:rPr>
  </w:style>
  <w:style w:type="character" w:customStyle="1" w:styleId="FooterChar">
    <w:name w:val="Footer Char"/>
    <w:rsid w:val="00762EAA"/>
    <w:rPr>
      <w:rFonts w:eastAsia="MS Mincho" w:cs="Times New Roman"/>
      <w:sz w:val="24"/>
      <w:szCs w:val="24"/>
      <w:lang w:val="en-US" w:eastAsia="ja-JP"/>
    </w:rPr>
  </w:style>
  <w:style w:type="character" w:styleId="a3">
    <w:name w:val="annotation reference"/>
    <w:uiPriority w:val="99"/>
    <w:rsid w:val="00762EAA"/>
    <w:rPr>
      <w:sz w:val="16"/>
    </w:rPr>
  </w:style>
  <w:style w:type="character" w:styleId="-">
    <w:name w:val="Hyperlink"/>
    <w:uiPriority w:val="99"/>
    <w:rsid w:val="00762EAA"/>
    <w:rPr>
      <w:color w:val="0000FF"/>
      <w:u w:val="single"/>
    </w:rPr>
  </w:style>
  <w:style w:type="character" w:customStyle="1" w:styleId="HeaderChar">
    <w:name w:val="Header Char"/>
    <w:rsid w:val="00762EAA"/>
    <w:rPr>
      <w:rFonts w:cs="Times New Roman"/>
      <w:sz w:val="24"/>
      <w:szCs w:val="24"/>
      <w:lang w:val="en-GB"/>
    </w:rPr>
  </w:style>
  <w:style w:type="character" w:styleId="a4">
    <w:name w:val="page number"/>
    <w:rsid w:val="00762EAA"/>
    <w:rPr>
      <w:rFonts w:cs="Times New Roman"/>
    </w:rPr>
  </w:style>
  <w:style w:type="character" w:customStyle="1" w:styleId="BalloonTextChar">
    <w:name w:val="Balloon Text Char"/>
    <w:rsid w:val="00762EAA"/>
    <w:rPr>
      <w:rFonts w:ascii="Tahoma" w:hAnsi="Tahoma" w:cs="Tahoma"/>
      <w:sz w:val="16"/>
      <w:szCs w:val="16"/>
      <w:lang w:val="en-GB"/>
    </w:rPr>
  </w:style>
  <w:style w:type="character" w:customStyle="1" w:styleId="CommentTextChar">
    <w:name w:val="Comment Text Char"/>
    <w:rsid w:val="00762EAA"/>
    <w:rPr>
      <w:rFonts w:cs="Times New Roman"/>
      <w:lang w:val="en-GB"/>
    </w:rPr>
  </w:style>
  <w:style w:type="character" w:customStyle="1" w:styleId="CommentSubjectChar">
    <w:name w:val="Comment Subject Char"/>
    <w:rsid w:val="00762EAA"/>
    <w:rPr>
      <w:rFonts w:cs="Times New Roman"/>
      <w:b/>
      <w:bCs/>
      <w:lang w:val="en-GB"/>
    </w:rPr>
  </w:style>
  <w:style w:type="character" w:customStyle="1" w:styleId="BodyTextChar">
    <w:name w:val="Body Text Char"/>
    <w:rsid w:val="00762EAA"/>
    <w:rPr>
      <w:rFonts w:cs="Times New Roman"/>
      <w:sz w:val="24"/>
      <w:szCs w:val="24"/>
      <w:lang w:val="en-GB"/>
    </w:rPr>
  </w:style>
  <w:style w:type="character" w:styleId="a5">
    <w:name w:val="Placeholder Text"/>
    <w:rsid w:val="00762EAA"/>
    <w:rPr>
      <w:rFonts w:cs="Times New Roman"/>
      <w:color w:val="808080"/>
    </w:rPr>
  </w:style>
  <w:style w:type="character" w:customStyle="1" w:styleId="a6">
    <w:name w:val="Χαρακτήρες υποσημείωσης"/>
    <w:rsid w:val="00762EAA"/>
    <w:rPr>
      <w:rFonts w:cs="Times New Roman"/>
      <w:vertAlign w:val="superscript"/>
    </w:rPr>
  </w:style>
  <w:style w:type="character" w:customStyle="1" w:styleId="FootnoteTextChar">
    <w:name w:val="Footnote Text Char"/>
    <w:rsid w:val="00762EAA"/>
    <w:rPr>
      <w:rFonts w:ascii="Calibri" w:hAnsi="Calibri" w:cs="Times New Roman"/>
      <w:lang w:val="x-none"/>
    </w:rPr>
  </w:style>
  <w:style w:type="character" w:customStyle="1" w:styleId="Heading3Char">
    <w:name w:val="Heading 3 Char"/>
    <w:rsid w:val="00762EAA"/>
    <w:rPr>
      <w:rFonts w:ascii="Arial" w:hAnsi="Arial" w:cs="Arial"/>
      <w:b/>
      <w:bCs/>
      <w:sz w:val="22"/>
      <w:szCs w:val="26"/>
      <w:lang w:val="en-GB"/>
    </w:rPr>
  </w:style>
  <w:style w:type="character" w:customStyle="1" w:styleId="Heading4Char">
    <w:name w:val="Heading 4 Char"/>
    <w:rsid w:val="00762EAA"/>
    <w:rPr>
      <w:rFonts w:ascii="Arial" w:eastAsia="Times New Roman" w:hAnsi="Arial" w:cs="Times New Roman"/>
      <w:b/>
      <w:bCs/>
      <w:sz w:val="22"/>
      <w:szCs w:val="28"/>
      <w:lang w:val="en-GB"/>
    </w:rPr>
  </w:style>
  <w:style w:type="character" w:customStyle="1" w:styleId="DocTitleChar">
    <w:name w:val="Doc Title Char"/>
    <w:basedOn w:val="Heading1Char"/>
    <w:rsid w:val="00762EAA"/>
    <w:rPr>
      <w:rFonts w:ascii="Arial" w:hAnsi="Arial" w:cs="Arial"/>
      <w:b/>
      <w:bCs/>
      <w:color w:val="333399"/>
      <w:sz w:val="28"/>
      <w:szCs w:val="32"/>
      <w:lang w:val="en-US"/>
    </w:rPr>
  </w:style>
  <w:style w:type="character" w:customStyle="1" w:styleId="Style1Char">
    <w:name w:val="Style1 Char"/>
    <w:rsid w:val="00762EAA"/>
    <w:rPr>
      <w:rFonts w:ascii="Calibri" w:hAnsi="Calibri" w:cs="Calibri"/>
      <w:b/>
      <w:bCs/>
      <w:color w:val="333399"/>
      <w:sz w:val="40"/>
      <w:szCs w:val="40"/>
      <w:lang w:val="en-US"/>
    </w:rPr>
  </w:style>
  <w:style w:type="character" w:customStyle="1" w:styleId="ContentsChar">
    <w:name w:val="Contents Char"/>
    <w:rsid w:val="00762EAA"/>
    <w:rPr>
      <w:rFonts w:ascii="Calibri" w:hAnsi="Calibri" w:cs="Calibri"/>
      <w:b/>
      <w:bCs/>
      <w:color w:val="333399"/>
      <w:sz w:val="28"/>
      <w:szCs w:val="32"/>
      <w:lang w:val="en-US"/>
    </w:rPr>
  </w:style>
  <w:style w:type="character" w:customStyle="1" w:styleId="EndnoteTextChar">
    <w:name w:val="Endnote Text Char"/>
    <w:rsid w:val="00762EAA"/>
    <w:rPr>
      <w:rFonts w:ascii="Calibri" w:hAnsi="Calibri" w:cs="Calibri"/>
      <w:lang w:val="en-GB"/>
    </w:rPr>
  </w:style>
  <w:style w:type="character" w:customStyle="1" w:styleId="a7">
    <w:name w:val="Χαρακτήρες σημείωσης τέλους"/>
    <w:rsid w:val="00762EAA"/>
    <w:rPr>
      <w:vertAlign w:val="superscript"/>
    </w:rPr>
  </w:style>
  <w:style w:type="character" w:customStyle="1" w:styleId="FootnoteReference2">
    <w:name w:val="Footnote Reference2"/>
    <w:rsid w:val="00762EAA"/>
    <w:rPr>
      <w:vertAlign w:val="superscript"/>
    </w:rPr>
  </w:style>
  <w:style w:type="character" w:customStyle="1" w:styleId="EndnoteReference1">
    <w:name w:val="Endnote Reference1"/>
    <w:rsid w:val="00762EAA"/>
    <w:rPr>
      <w:vertAlign w:val="superscript"/>
    </w:rPr>
  </w:style>
  <w:style w:type="character" w:customStyle="1" w:styleId="a8">
    <w:name w:val="Κουκκίδες"/>
    <w:rsid w:val="00762EAA"/>
    <w:rPr>
      <w:rFonts w:ascii="OpenSymbol" w:eastAsia="OpenSymbol" w:hAnsi="OpenSymbol" w:cs="OpenSymbol"/>
    </w:rPr>
  </w:style>
  <w:style w:type="character" w:styleId="a9">
    <w:name w:val="Strong"/>
    <w:qFormat/>
    <w:rsid w:val="00762EAA"/>
    <w:rPr>
      <w:b/>
      <w:bCs/>
    </w:rPr>
  </w:style>
  <w:style w:type="character" w:customStyle="1" w:styleId="10">
    <w:name w:val="Προεπιλεγμένη γραμματοσειρά1"/>
    <w:rsid w:val="00762EAA"/>
  </w:style>
  <w:style w:type="character" w:customStyle="1" w:styleId="aa">
    <w:name w:val="Σύμβολο υποσημείωσης"/>
    <w:rsid w:val="00762EAA"/>
    <w:rPr>
      <w:vertAlign w:val="superscript"/>
    </w:rPr>
  </w:style>
  <w:style w:type="character" w:styleId="ab">
    <w:name w:val="Emphasis"/>
    <w:qFormat/>
    <w:rsid w:val="00762EAA"/>
    <w:rPr>
      <w:i/>
      <w:iCs/>
    </w:rPr>
  </w:style>
  <w:style w:type="character" w:customStyle="1" w:styleId="ac">
    <w:name w:val="Χαρακτήρες αρίθμησης"/>
    <w:rsid w:val="00762EAA"/>
  </w:style>
  <w:style w:type="character" w:customStyle="1" w:styleId="normalwithoutspacingChar">
    <w:name w:val="normal_without_spacing Char"/>
    <w:rsid w:val="00762EAA"/>
    <w:rPr>
      <w:rFonts w:ascii="Calibri" w:hAnsi="Calibri" w:cs="Calibri"/>
      <w:sz w:val="22"/>
      <w:szCs w:val="24"/>
    </w:rPr>
  </w:style>
  <w:style w:type="character" w:customStyle="1" w:styleId="FootnoteTextChar1">
    <w:name w:val="Footnote Text Char1"/>
    <w:rsid w:val="00762EAA"/>
    <w:rPr>
      <w:rFonts w:ascii="Calibri" w:hAnsi="Calibri" w:cs="Calibri"/>
      <w:lang w:val="en-IE" w:eastAsia="zh-CN"/>
    </w:rPr>
  </w:style>
  <w:style w:type="character" w:customStyle="1" w:styleId="foothangingChar">
    <w:name w:val="foot_hanging Char"/>
    <w:rsid w:val="00762EAA"/>
    <w:rPr>
      <w:rFonts w:ascii="Calibri" w:hAnsi="Calibri" w:cs="Calibri"/>
      <w:sz w:val="18"/>
      <w:szCs w:val="18"/>
      <w:lang w:val="en-IE" w:eastAsia="zh-CN"/>
    </w:rPr>
  </w:style>
  <w:style w:type="character" w:customStyle="1" w:styleId="HTMLPreformattedChar">
    <w:name w:val="HTML Preformatted Char"/>
    <w:rsid w:val="00762EAA"/>
    <w:rPr>
      <w:rFonts w:ascii="Courier New" w:hAnsi="Courier New" w:cs="Courier New"/>
    </w:rPr>
  </w:style>
  <w:style w:type="character" w:customStyle="1" w:styleId="apple-converted-space">
    <w:name w:val="apple-converted-space"/>
    <w:basedOn w:val="WW-DefaultParagraphFont111111111111111111"/>
    <w:rsid w:val="00762EAA"/>
  </w:style>
  <w:style w:type="character" w:customStyle="1" w:styleId="BodyTextIndent3Char">
    <w:name w:val="Body Text Indent 3 Char"/>
    <w:rsid w:val="00762EAA"/>
    <w:rPr>
      <w:rFonts w:ascii="Calibri" w:hAnsi="Calibri" w:cs="Calibri"/>
      <w:sz w:val="16"/>
      <w:szCs w:val="16"/>
      <w:lang w:val="en-GB"/>
    </w:rPr>
  </w:style>
  <w:style w:type="character" w:customStyle="1" w:styleId="WW-FootnoteReference">
    <w:name w:val="WW-Footnote Reference"/>
    <w:rsid w:val="00762EAA"/>
    <w:rPr>
      <w:vertAlign w:val="superscript"/>
    </w:rPr>
  </w:style>
  <w:style w:type="character" w:customStyle="1" w:styleId="WW-EndnoteReference">
    <w:name w:val="WW-Endnote Reference"/>
    <w:rsid w:val="00762EAA"/>
    <w:rPr>
      <w:vertAlign w:val="superscript"/>
    </w:rPr>
  </w:style>
  <w:style w:type="character" w:customStyle="1" w:styleId="FootnoteReference1">
    <w:name w:val="Footnote Reference1"/>
    <w:rsid w:val="00762EAA"/>
    <w:rPr>
      <w:vertAlign w:val="superscript"/>
    </w:rPr>
  </w:style>
  <w:style w:type="character" w:customStyle="1" w:styleId="FootnoteTextChar2">
    <w:name w:val="Footnote Text Char2"/>
    <w:rsid w:val="00762EAA"/>
    <w:rPr>
      <w:rFonts w:ascii="Calibri" w:hAnsi="Calibri" w:cs="Calibri"/>
      <w:sz w:val="18"/>
      <w:lang w:val="en-IE" w:eastAsia="zh-CN"/>
    </w:rPr>
  </w:style>
  <w:style w:type="character" w:customStyle="1" w:styleId="foothangingChar1">
    <w:name w:val="foot_hanging Char1"/>
    <w:rsid w:val="00762EAA"/>
    <w:rPr>
      <w:rFonts w:ascii="Calibri" w:hAnsi="Calibri" w:cs="Calibri"/>
      <w:sz w:val="18"/>
      <w:szCs w:val="18"/>
      <w:lang w:val="en-IE" w:eastAsia="zh-CN"/>
    </w:rPr>
  </w:style>
  <w:style w:type="character" w:customStyle="1" w:styleId="footersChar">
    <w:name w:val="footers Char"/>
    <w:basedOn w:val="foothangingChar1"/>
    <w:rsid w:val="00762EAA"/>
    <w:rPr>
      <w:rFonts w:ascii="Calibri" w:hAnsi="Calibri" w:cs="Calibri"/>
      <w:sz w:val="18"/>
      <w:szCs w:val="18"/>
      <w:lang w:val="en-IE" w:eastAsia="zh-CN"/>
    </w:rPr>
  </w:style>
  <w:style w:type="character" w:customStyle="1" w:styleId="CommentTextChar1">
    <w:name w:val="Comment Text Char1"/>
    <w:rsid w:val="00762EAA"/>
    <w:rPr>
      <w:rFonts w:ascii="Calibri" w:hAnsi="Calibri" w:cs="Calibri"/>
      <w:lang w:val="en-GB" w:eastAsia="zh-CN"/>
    </w:rPr>
  </w:style>
  <w:style w:type="character" w:customStyle="1" w:styleId="HTMLPreformattedChar1">
    <w:name w:val="HTML Preformatted Char1"/>
    <w:rsid w:val="00762EAA"/>
    <w:rPr>
      <w:rFonts w:ascii="Courier New" w:hAnsi="Courier New" w:cs="Courier New"/>
      <w:lang w:eastAsia="zh-CN"/>
    </w:rPr>
  </w:style>
  <w:style w:type="character" w:customStyle="1" w:styleId="BodyText3Char">
    <w:name w:val="Body Text 3 Char"/>
    <w:rsid w:val="00762EAA"/>
    <w:rPr>
      <w:rFonts w:ascii="Calibri" w:hAnsi="Calibri" w:cs="Calibri"/>
      <w:sz w:val="16"/>
      <w:szCs w:val="16"/>
      <w:lang w:val="en-GB" w:eastAsia="zh-CN"/>
    </w:rPr>
  </w:style>
  <w:style w:type="character" w:customStyle="1" w:styleId="WW-FootnoteReference1">
    <w:name w:val="WW-Footnote Reference1"/>
    <w:rsid w:val="00762EAA"/>
    <w:rPr>
      <w:vertAlign w:val="superscript"/>
    </w:rPr>
  </w:style>
  <w:style w:type="character" w:customStyle="1" w:styleId="WW-EndnoteReference1">
    <w:name w:val="WW-Endnote Reference1"/>
    <w:rsid w:val="00762EAA"/>
    <w:rPr>
      <w:vertAlign w:val="superscript"/>
    </w:rPr>
  </w:style>
  <w:style w:type="character" w:customStyle="1" w:styleId="WW-FootnoteReference2">
    <w:name w:val="WW-Footnote Reference2"/>
    <w:rsid w:val="00762EAA"/>
    <w:rPr>
      <w:vertAlign w:val="superscript"/>
    </w:rPr>
  </w:style>
  <w:style w:type="character" w:customStyle="1" w:styleId="WW-EndnoteReference2">
    <w:name w:val="WW-Endnote Reference2"/>
    <w:rsid w:val="00762EAA"/>
    <w:rPr>
      <w:vertAlign w:val="superscript"/>
    </w:rPr>
  </w:style>
  <w:style w:type="character" w:customStyle="1" w:styleId="FootnoteTextChar3">
    <w:name w:val="Footnote Text Char3"/>
    <w:rsid w:val="00762EAA"/>
    <w:rPr>
      <w:rFonts w:ascii="Calibri" w:hAnsi="Calibri" w:cs="Calibri"/>
      <w:sz w:val="18"/>
      <w:lang w:val="en-IE" w:eastAsia="zh-CN"/>
    </w:rPr>
  </w:style>
  <w:style w:type="character" w:customStyle="1" w:styleId="foothangingChar2">
    <w:name w:val="foot_hanging Char2"/>
    <w:rsid w:val="00762EAA"/>
    <w:rPr>
      <w:rFonts w:ascii="Calibri" w:hAnsi="Calibri" w:cs="Calibri"/>
      <w:sz w:val="18"/>
      <w:szCs w:val="18"/>
      <w:lang w:val="en-IE" w:eastAsia="zh-CN"/>
    </w:rPr>
  </w:style>
  <w:style w:type="character" w:customStyle="1" w:styleId="footersChar1">
    <w:name w:val="footers Char1"/>
    <w:basedOn w:val="foothangingChar2"/>
    <w:rsid w:val="00762EAA"/>
    <w:rPr>
      <w:rFonts w:ascii="Calibri" w:hAnsi="Calibri" w:cs="Calibri"/>
      <w:sz w:val="18"/>
      <w:szCs w:val="18"/>
      <w:lang w:val="en-IE" w:eastAsia="zh-CN"/>
    </w:rPr>
  </w:style>
  <w:style w:type="character" w:customStyle="1" w:styleId="foootChar">
    <w:name w:val="fooot Char"/>
    <w:basedOn w:val="footersChar1"/>
    <w:rsid w:val="00762EAA"/>
    <w:rPr>
      <w:rFonts w:ascii="Calibri" w:hAnsi="Calibri" w:cs="Calibri"/>
      <w:sz w:val="18"/>
      <w:szCs w:val="18"/>
      <w:lang w:val="en-IE" w:eastAsia="zh-CN"/>
    </w:rPr>
  </w:style>
  <w:style w:type="character" w:customStyle="1" w:styleId="11">
    <w:name w:val="Παραπομπή υποσημείωσης1"/>
    <w:rsid w:val="00762EAA"/>
    <w:rPr>
      <w:vertAlign w:val="superscript"/>
    </w:rPr>
  </w:style>
  <w:style w:type="character" w:customStyle="1" w:styleId="12">
    <w:name w:val="Παραπομπή σημείωσης τέλους1"/>
    <w:rsid w:val="00762EAA"/>
    <w:rPr>
      <w:vertAlign w:val="superscript"/>
    </w:rPr>
  </w:style>
  <w:style w:type="character" w:customStyle="1" w:styleId="Char">
    <w:name w:val="Κείμενο πλαισίου Char"/>
    <w:rsid w:val="00762EAA"/>
    <w:rPr>
      <w:rFonts w:ascii="Tahoma" w:hAnsi="Tahoma" w:cs="Tahoma"/>
      <w:sz w:val="16"/>
      <w:szCs w:val="16"/>
      <w:lang w:val="en-GB"/>
    </w:rPr>
  </w:style>
  <w:style w:type="character" w:customStyle="1" w:styleId="13">
    <w:name w:val="Παραπομπή σχολίου1"/>
    <w:rsid w:val="00762EAA"/>
    <w:rPr>
      <w:sz w:val="16"/>
      <w:szCs w:val="16"/>
    </w:rPr>
  </w:style>
  <w:style w:type="character" w:customStyle="1" w:styleId="Char0">
    <w:name w:val="Κείμενο σχολίου Char"/>
    <w:rsid w:val="00762EAA"/>
    <w:rPr>
      <w:rFonts w:ascii="Calibri" w:hAnsi="Calibri" w:cs="Calibri"/>
      <w:lang w:val="en-GB"/>
    </w:rPr>
  </w:style>
  <w:style w:type="character" w:customStyle="1" w:styleId="Char1">
    <w:name w:val="Θέμα σχολίου Char"/>
    <w:rsid w:val="00762EAA"/>
    <w:rPr>
      <w:rFonts w:ascii="Calibri" w:hAnsi="Calibri" w:cs="Calibri"/>
      <w:b/>
      <w:bCs/>
      <w:lang w:val="en-GB"/>
    </w:rPr>
  </w:style>
  <w:style w:type="character" w:customStyle="1" w:styleId="-HTMLChar">
    <w:name w:val="Προ-διαμορφωμένο HTML Char"/>
    <w:uiPriority w:val="99"/>
    <w:rsid w:val="00762EAA"/>
    <w:rPr>
      <w:rFonts w:ascii="Courier New" w:eastAsia="Times New Roman" w:hAnsi="Courier New" w:cs="Courier New"/>
    </w:rPr>
  </w:style>
  <w:style w:type="character" w:customStyle="1" w:styleId="WW-FootnoteReference3">
    <w:name w:val="WW-Footnote Reference3"/>
    <w:rsid w:val="00762EAA"/>
    <w:rPr>
      <w:vertAlign w:val="superscript"/>
    </w:rPr>
  </w:style>
  <w:style w:type="character" w:customStyle="1" w:styleId="WW-EndnoteReference3">
    <w:name w:val="WW-Endnote Reference3"/>
    <w:rsid w:val="00762EAA"/>
    <w:rPr>
      <w:vertAlign w:val="superscript"/>
    </w:rPr>
  </w:style>
  <w:style w:type="character" w:customStyle="1" w:styleId="WW-FootnoteReference4">
    <w:name w:val="WW-Footnote Reference4"/>
    <w:rsid w:val="00762EAA"/>
    <w:rPr>
      <w:vertAlign w:val="superscript"/>
    </w:rPr>
  </w:style>
  <w:style w:type="character" w:customStyle="1" w:styleId="WW-EndnoteReference4">
    <w:name w:val="WW-Endnote Reference4"/>
    <w:rsid w:val="00762EAA"/>
    <w:rPr>
      <w:vertAlign w:val="superscript"/>
    </w:rPr>
  </w:style>
  <w:style w:type="character" w:customStyle="1" w:styleId="WW-FootnoteReference5">
    <w:name w:val="WW-Footnote Reference5"/>
    <w:rsid w:val="00762EAA"/>
    <w:rPr>
      <w:vertAlign w:val="superscript"/>
    </w:rPr>
  </w:style>
  <w:style w:type="character" w:customStyle="1" w:styleId="WW-EndnoteReference5">
    <w:name w:val="WW-Endnote Reference5"/>
    <w:rsid w:val="00762EAA"/>
    <w:rPr>
      <w:vertAlign w:val="superscript"/>
    </w:rPr>
  </w:style>
  <w:style w:type="character" w:customStyle="1" w:styleId="WW-FootnoteReference6">
    <w:name w:val="WW-Footnote Reference6"/>
    <w:rsid w:val="00762EAA"/>
    <w:rPr>
      <w:vertAlign w:val="superscript"/>
    </w:rPr>
  </w:style>
  <w:style w:type="character" w:styleId="-0">
    <w:name w:val="FollowedHyperlink"/>
    <w:rsid w:val="00762EAA"/>
    <w:rPr>
      <w:color w:val="800000"/>
      <w:u w:val="single"/>
    </w:rPr>
  </w:style>
  <w:style w:type="character" w:customStyle="1" w:styleId="WW-EndnoteReference6">
    <w:name w:val="WW-Endnote Reference6"/>
    <w:rsid w:val="00762EAA"/>
    <w:rPr>
      <w:vertAlign w:val="superscript"/>
    </w:rPr>
  </w:style>
  <w:style w:type="character" w:customStyle="1" w:styleId="WW-FootnoteReference7">
    <w:name w:val="WW-Footnote Reference7"/>
    <w:rsid w:val="00762EAA"/>
    <w:rPr>
      <w:vertAlign w:val="superscript"/>
    </w:rPr>
  </w:style>
  <w:style w:type="character" w:customStyle="1" w:styleId="WW-EndnoteReference7">
    <w:name w:val="WW-Endnote Reference7"/>
    <w:rsid w:val="00762EAA"/>
    <w:rPr>
      <w:vertAlign w:val="superscript"/>
    </w:rPr>
  </w:style>
  <w:style w:type="character" w:customStyle="1" w:styleId="WW-FootnoteReference8">
    <w:name w:val="WW-Footnote Reference8"/>
    <w:rsid w:val="00762EAA"/>
    <w:rPr>
      <w:vertAlign w:val="superscript"/>
    </w:rPr>
  </w:style>
  <w:style w:type="character" w:customStyle="1" w:styleId="WW-EndnoteReference8">
    <w:name w:val="WW-Endnote Reference8"/>
    <w:rsid w:val="00762EAA"/>
    <w:rPr>
      <w:vertAlign w:val="superscript"/>
    </w:rPr>
  </w:style>
  <w:style w:type="character" w:customStyle="1" w:styleId="WW-FootnoteReference9">
    <w:name w:val="WW-Footnote Reference9"/>
    <w:rsid w:val="00762EAA"/>
    <w:rPr>
      <w:vertAlign w:val="superscript"/>
    </w:rPr>
  </w:style>
  <w:style w:type="character" w:customStyle="1" w:styleId="WW-EndnoteReference9">
    <w:name w:val="WW-Endnote Reference9"/>
    <w:rsid w:val="00762EAA"/>
    <w:rPr>
      <w:vertAlign w:val="superscript"/>
    </w:rPr>
  </w:style>
  <w:style w:type="character" w:customStyle="1" w:styleId="WW-FootnoteReference10">
    <w:name w:val="WW-Footnote Reference10"/>
    <w:rsid w:val="00762EAA"/>
    <w:rPr>
      <w:vertAlign w:val="superscript"/>
    </w:rPr>
  </w:style>
  <w:style w:type="character" w:customStyle="1" w:styleId="WW-EndnoteReference10">
    <w:name w:val="WW-Endnote Reference10"/>
    <w:rsid w:val="00762EAA"/>
    <w:rPr>
      <w:vertAlign w:val="superscript"/>
    </w:rPr>
  </w:style>
  <w:style w:type="character" w:customStyle="1" w:styleId="WW-FootnoteReference11">
    <w:name w:val="WW-Footnote Reference11"/>
    <w:rsid w:val="00762EAA"/>
    <w:rPr>
      <w:vertAlign w:val="superscript"/>
    </w:rPr>
  </w:style>
  <w:style w:type="character" w:customStyle="1" w:styleId="WW-EndnoteReference11">
    <w:name w:val="WW-Endnote Reference11"/>
    <w:rsid w:val="00762EAA"/>
    <w:rPr>
      <w:vertAlign w:val="superscript"/>
    </w:rPr>
  </w:style>
  <w:style w:type="character" w:customStyle="1" w:styleId="WW-FootnoteReference12">
    <w:name w:val="WW-Footnote Reference12"/>
    <w:rsid w:val="00762EAA"/>
    <w:rPr>
      <w:vertAlign w:val="superscript"/>
    </w:rPr>
  </w:style>
  <w:style w:type="character" w:customStyle="1" w:styleId="WW-EndnoteReference12">
    <w:name w:val="WW-Endnote Reference12"/>
    <w:rsid w:val="00762EAA"/>
    <w:rPr>
      <w:vertAlign w:val="superscript"/>
    </w:rPr>
  </w:style>
  <w:style w:type="character" w:customStyle="1" w:styleId="WW-FootnoteReference13">
    <w:name w:val="WW-Footnote Reference13"/>
    <w:rsid w:val="00762EAA"/>
    <w:rPr>
      <w:vertAlign w:val="superscript"/>
    </w:rPr>
  </w:style>
  <w:style w:type="character" w:customStyle="1" w:styleId="WW-EndnoteReference13">
    <w:name w:val="WW-Endnote Reference13"/>
    <w:rsid w:val="00762EAA"/>
    <w:rPr>
      <w:vertAlign w:val="superscript"/>
    </w:rPr>
  </w:style>
  <w:style w:type="character" w:styleId="ad">
    <w:name w:val="footnote reference"/>
    <w:uiPriority w:val="99"/>
    <w:rsid w:val="00762EAA"/>
    <w:rPr>
      <w:vertAlign w:val="superscript"/>
    </w:rPr>
  </w:style>
  <w:style w:type="character" w:styleId="ae">
    <w:name w:val="endnote reference"/>
    <w:rsid w:val="00762EAA"/>
    <w:rPr>
      <w:vertAlign w:val="superscript"/>
    </w:rPr>
  </w:style>
  <w:style w:type="character" w:customStyle="1" w:styleId="22">
    <w:name w:val="Παραπομπή υποσημείωσης2"/>
    <w:rsid w:val="00762EAA"/>
    <w:rPr>
      <w:vertAlign w:val="superscript"/>
    </w:rPr>
  </w:style>
  <w:style w:type="character" w:customStyle="1" w:styleId="23">
    <w:name w:val="Παραπομπή σημείωσης τέλους2"/>
    <w:rsid w:val="00762EAA"/>
    <w:rPr>
      <w:vertAlign w:val="superscript"/>
    </w:rPr>
  </w:style>
  <w:style w:type="character" w:customStyle="1" w:styleId="WW-FootnoteReference14">
    <w:name w:val="WW-Footnote Reference14"/>
    <w:rsid w:val="00762EAA"/>
    <w:rPr>
      <w:vertAlign w:val="superscript"/>
    </w:rPr>
  </w:style>
  <w:style w:type="character" w:customStyle="1" w:styleId="WW-EndnoteReference14">
    <w:name w:val="WW-Endnote Reference14"/>
    <w:rsid w:val="00762EAA"/>
    <w:rPr>
      <w:vertAlign w:val="superscript"/>
    </w:rPr>
  </w:style>
  <w:style w:type="character" w:customStyle="1" w:styleId="WW-FootnoteReference15">
    <w:name w:val="WW-Footnote Reference15"/>
    <w:rsid w:val="00762EAA"/>
    <w:rPr>
      <w:vertAlign w:val="superscript"/>
    </w:rPr>
  </w:style>
  <w:style w:type="character" w:customStyle="1" w:styleId="WW-EndnoteReference15">
    <w:name w:val="WW-Endnote Reference15"/>
    <w:rsid w:val="00762EAA"/>
    <w:rPr>
      <w:vertAlign w:val="superscript"/>
    </w:rPr>
  </w:style>
  <w:style w:type="character" w:customStyle="1" w:styleId="WW-FootnoteReference16">
    <w:name w:val="WW-Footnote Reference16"/>
    <w:rsid w:val="00762EAA"/>
    <w:rPr>
      <w:vertAlign w:val="superscript"/>
    </w:rPr>
  </w:style>
  <w:style w:type="character" w:customStyle="1" w:styleId="WW-EndnoteReference16">
    <w:name w:val="WW-Endnote Reference16"/>
    <w:rsid w:val="00762EAA"/>
    <w:rPr>
      <w:vertAlign w:val="superscript"/>
    </w:rPr>
  </w:style>
  <w:style w:type="character" w:customStyle="1" w:styleId="WW-FootnoteReference17">
    <w:name w:val="WW-Footnote Reference17"/>
    <w:rsid w:val="00762EAA"/>
    <w:rPr>
      <w:vertAlign w:val="superscript"/>
    </w:rPr>
  </w:style>
  <w:style w:type="character" w:customStyle="1" w:styleId="WW-EndnoteReference17">
    <w:name w:val="WW-Endnote Reference17"/>
    <w:rsid w:val="00762EAA"/>
    <w:rPr>
      <w:vertAlign w:val="superscript"/>
    </w:rPr>
  </w:style>
  <w:style w:type="character" w:customStyle="1" w:styleId="31">
    <w:name w:val="Παραπομπή υποσημείωσης3"/>
    <w:rsid w:val="00762EAA"/>
    <w:rPr>
      <w:vertAlign w:val="superscript"/>
    </w:rPr>
  </w:style>
  <w:style w:type="character" w:customStyle="1" w:styleId="32">
    <w:name w:val="Παραπομπή σημείωσης τέλους3"/>
    <w:rsid w:val="00762EAA"/>
    <w:rPr>
      <w:vertAlign w:val="superscript"/>
    </w:rPr>
  </w:style>
  <w:style w:type="character" w:customStyle="1" w:styleId="WW-FootnoteReference18">
    <w:name w:val="WW-Footnote Reference18"/>
    <w:rsid w:val="00762EAA"/>
    <w:rPr>
      <w:vertAlign w:val="superscript"/>
    </w:rPr>
  </w:style>
  <w:style w:type="character" w:customStyle="1" w:styleId="WW-EndnoteReference18">
    <w:name w:val="WW-Endnote Reference18"/>
    <w:rsid w:val="00762EAA"/>
    <w:rPr>
      <w:vertAlign w:val="superscript"/>
    </w:rPr>
  </w:style>
  <w:style w:type="character" w:customStyle="1" w:styleId="00">
    <w:name w:val="Παραπομπή υποσημείωσης_0"/>
    <w:uiPriority w:val="99"/>
    <w:rsid w:val="00762EAA"/>
    <w:rPr>
      <w:vertAlign w:val="superscript"/>
    </w:rPr>
  </w:style>
  <w:style w:type="character" w:customStyle="1" w:styleId="01">
    <w:name w:val="Παραπομπή σημείωσης τέλους_0"/>
    <w:rsid w:val="00762EAA"/>
    <w:rPr>
      <w:vertAlign w:val="superscript"/>
    </w:rPr>
  </w:style>
  <w:style w:type="character" w:customStyle="1" w:styleId="WW-FootnoteReference19">
    <w:name w:val="WW-Footnote Reference19"/>
    <w:rsid w:val="00762EAA"/>
    <w:rPr>
      <w:vertAlign w:val="superscript"/>
    </w:rPr>
  </w:style>
  <w:style w:type="paragraph" w:customStyle="1" w:styleId="af">
    <w:name w:val="Επικεφαλίδα"/>
    <w:basedOn w:val="a"/>
    <w:next w:val="af0"/>
    <w:rsid w:val="00762EAA"/>
    <w:pPr>
      <w:keepNext/>
      <w:spacing w:before="240"/>
    </w:pPr>
    <w:rPr>
      <w:rFonts w:ascii="Liberation Sans" w:eastAsia="Microsoft YaHei" w:hAnsi="Liberation Sans" w:cs="Mangal"/>
      <w:sz w:val="28"/>
      <w:szCs w:val="28"/>
    </w:rPr>
  </w:style>
  <w:style w:type="paragraph" w:styleId="af0">
    <w:name w:val="Body Text"/>
    <w:basedOn w:val="a"/>
    <w:link w:val="Char2"/>
    <w:rsid w:val="00762EAA"/>
    <w:pPr>
      <w:spacing w:after="240"/>
    </w:pPr>
  </w:style>
  <w:style w:type="character" w:customStyle="1" w:styleId="Char2">
    <w:name w:val="Σώμα κειμένου Char"/>
    <w:basedOn w:val="a0"/>
    <w:link w:val="af0"/>
    <w:rsid w:val="00762EAA"/>
    <w:rPr>
      <w:rFonts w:ascii="Calibri" w:eastAsia="Times New Roman" w:hAnsi="Calibri" w:cs="Calibri"/>
      <w:szCs w:val="24"/>
      <w:lang w:val="en-GB" w:eastAsia="zh-CN"/>
    </w:rPr>
  </w:style>
  <w:style w:type="paragraph" w:styleId="af1">
    <w:name w:val="List"/>
    <w:basedOn w:val="af0"/>
    <w:rsid w:val="00762EAA"/>
    <w:rPr>
      <w:rFonts w:cs="Mangal"/>
    </w:rPr>
  </w:style>
  <w:style w:type="paragraph" w:styleId="af2">
    <w:name w:val="caption"/>
    <w:basedOn w:val="a"/>
    <w:qFormat/>
    <w:rsid w:val="00762EAA"/>
    <w:pPr>
      <w:suppressLineNumbers/>
      <w:spacing w:before="120"/>
    </w:pPr>
    <w:rPr>
      <w:rFonts w:cs="Mangal"/>
      <w:i/>
      <w:iCs/>
      <w:sz w:val="24"/>
    </w:rPr>
  </w:style>
  <w:style w:type="paragraph" w:customStyle="1" w:styleId="af3">
    <w:name w:val="Ευρετήριο"/>
    <w:basedOn w:val="a"/>
    <w:rsid w:val="00762EAA"/>
    <w:pPr>
      <w:suppressLineNumbers/>
    </w:pPr>
    <w:rPr>
      <w:rFonts w:cs="Mangal"/>
    </w:rPr>
  </w:style>
  <w:style w:type="paragraph" w:customStyle="1" w:styleId="02">
    <w:name w:val="Λεζάντα_0"/>
    <w:basedOn w:val="a"/>
    <w:qFormat/>
    <w:rsid w:val="00762EAA"/>
    <w:pPr>
      <w:suppressLineNumbers/>
      <w:spacing w:before="120"/>
    </w:pPr>
    <w:rPr>
      <w:rFonts w:cs="Mangal"/>
      <w:i/>
      <w:iCs/>
      <w:sz w:val="24"/>
    </w:rPr>
  </w:style>
  <w:style w:type="paragraph" w:customStyle="1" w:styleId="33">
    <w:name w:val="Λεζάντα3"/>
    <w:basedOn w:val="a"/>
    <w:rsid w:val="00762EAA"/>
    <w:pPr>
      <w:suppressLineNumbers/>
      <w:spacing w:before="120"/>
    </w:pPr>
    <w:rPr>
      <w:rFonts w:cs="Mangal"/>
      <w:i/>
      <w:iCs/>
      <w:sz w:val="24"/>
    </w:rPr>
  </w:style>
  <w:style w:type="paragraph" w:customStyle="1" w:styleId="WW-Caption">
    <w:name w:val="WW-Caption"/>
    <w:basedOn w:val="a"/>
    <w:rsid w:val="00762EAA"/>
    <w:pPr>
      <w:suppressLineNumbers/>
      <w:spacing w:before="120"/>
    </w:pPr>
    <w:rPr>
      <w:rFonts w:cs="Mangal"/>
      <w:i/>
      <w:iCs/>
      <w:sz w:val="24"/>
    </w:rPr>
  </w:style>
  <w:style w:type="paragraph" w:customStyle="1" w:styleId="WW-Caption1">
    <w:name w:val="WW-Caption1"/>
    <w:basedOn w:val="a"/>
    <w:rsid w:val="00762EAA"/>
    <w:pPr>
      <w:suppressLineNumbers/>
      <w:spacing w:before="120"/>
    </w:pPr>
    <w:rPr>
      <w:rFonts w:cs="Mangal"/>
      <w:i/>
      <w:iCs/>
      <w:sz w:val="24"/>
    </w:rPr>
  </w:style>
  <w:style w:type="paragraph" w:customStyle="1" w:styleId="WW-Caption11">
    <w:name w:val="WW-Caption11"/>
    <w:basedOn w:val="a"/>
    <w:rsid w:val="00762EAA"/>
    <w:pPr>
      <w:suppressLineNumbers/>
      <w:spacing w:before="120"/>
    </w:pPr>
    <w:rPr>
      <w:rFonts w:cs="Mangal"/>
      <w:i/>
      <w:iCs/>
      <w:sz w:val="24"/>
    </w:rPr>
  </w:style>
  <w:style w:type="paragraph" w:customStyle="1" w:styleId="WW-Caption111">
    <w:name w:val="WW-Caption111"/>
    <w:basedOn w:val="a"/>
    <w:rsid w:val="00762EAA"/>
    <w:pPr>
      <w:suppressLineNumbers/>
      <w:spacing w:before="120"/>
    </w:pPr>
    <w:rPr>
      <w:rFonts w:cs="Mangal"/>
      <w:i/>
      <w:iCs/>
      <w:sz w:val="24"/>
    </w:rPr>
  </w:style>
  <w:style w:type="paragraph" w:customStyle="1" w:styleId="24">
    <w:name w:val="Λεζάντα2"/>
    <w:basedOn w:val="a"/>
    <w:rsid w:val="00762EAA"/>
    <w:pPr>
      <w:suppressLineNumbers/>
      <w:spacing w:before="120"/>
    </w:pPr>
    <w:rPr>
      <w:rFonts w:cs="Mangal"/>
      <w:i/>
      <w:iCs/>
      <w:sz w:val="24"/>
    </w:rPr>
  </w:style>
  <w:style w:type="paragraph" w:customStyle="1" w:styleId="Caption1">
    <w:name w:val="Caption1"/>
    <w:basedOn w:val="a"/>
    <w:rsid w:val="00762EAA"/>
    <w:pPr>
      <w:suppressLineNumbers/>
      <w:spacing w:before="120"/>
    </w:pPr>
    <w:rPr>
      <w:rFonts w:cs="Mangal"/>
      <w:i/>
      <w:iCs/>
      <w:sz w:val="24"/>
    </w:rPr>
  </w:style>
  <w:style w:type="paragraph" w:customStyle="1" w:styleId="WW-Caption1111">
    <w:name w:val="WW-Caption1111"/>
    <w:basedOn w:val="a"/>
    <w:rsid w:val="00762EAA"/>
    <w:pPr>
      <w:suppressLineNumbers/>
      <w:spacing w:before="120"/>
    </w:pPr>
    <w:rPr>
      <w:rFonts w:cs="Mangal"/>
      <w:i/>
      <w:iCs/>
      <w:sz w:val="24"/>
    </w:rPr>
  </w:style>
  <w:style w:type="paragraph" w:customStyle="1" w:styleId="WW-Caption11111">
    <w:name w:val="WW-Caption11111"/>
    <w:basedOn w:val="a"/>
    <w:rsid w:val="00762EAA"/>
    <w:pPr>
      <w:suppressLineNumbers/>
      <w:spacing w:before="120"/>
    </w:pPr>
    <w:rPr>
      <w:rFonts w:cs="Mangal"/>
      <w:i/>
      <w:iCs/>
      <w:sz w:val="24"/>
    </w:rPr>
  </w:style>
  <w:style w:type="paragraph" w:customStyle="1" w:styleId="WW-Caption111111">
    <w:name w:val="WW-Caption111111"/>
    <w:basedOn w:val="a"/>
    <w:rsid w:val="00762EAA"/>
    <w:pPr>
      <w:suppressLineNumbers/>
      <w:spacing w:before="120"/>
    </w:pPr>
    <w:rPr>
      <w:rFonts w:cs="Mangal"/>
      <w:i/>
      <w:iCs/>
      <w:sz w:val="24"/>
    </w:rPr>
  </w:style>
  <w:style w:type="paragraph" w:customStyle="1" w:styleId="WW-Caption1111111">
    <w:name w:val="WW-Caption1111111"/>
    <w:basedOn w:val="a"/>
    <w:rsid w:val="00762EAA"/>
    <w:pPr>
      <w:suppressLineNumbers/>
      <w:spacing w:before="120"/>
    </w:pPr>
    <w:rPr>
      <w:rFonts w:cs="Mangal"/>
      <w:i/>
      <w:iCs/>
      <w:sz w:val="24"/>
    </w:rPr>
  </w:style>
  <w:style w:type="paragraph" w:customStyle="1" w:styleId="WW-Caption11111111">
    <w:name w:val="WW-Caption11111111"/>
    <w:basedOn w:val="a"/>
    <w:rsid w:val="00762EAA"/>
    <w:pPr>
      <w:suppressLineNumbers/>
      <w:spacing w:before="120"/>
    </w:pPr>
    <w:rPr>
      <w:rFonts w:cs="Mangal"/>
      <w:i/>
      <w:iCs/>
      <w:sz w:val="24"/>
    </w:rPr>
  </w:style>
  <w:style w:type="paragraph" w:customStyle="1" w:styleId="WW-Caption111111111">
    <w:name w:val="WW-Caption111111111"/>
    <w:basedOn w:val="a"/>
    <w:rsid w:val="00762EAA"/>
    <w:pPr>
      <w:suppressLineNumbers/>
      <w:spacing w:before="120"/>
    </w:pPr>
    <w:rPr>
      <w:rFonts w:cs="Mangal"/>
      <w:i/>
      <w:iCs/>
      <w:sz w:val="24"/>
    </w:rPr>
  </w:style>
  <w:style w:type="paragraph" w:customStyle="1" w:styleId="WW-Caption1111111111">
    <w:name w:val="WW-Caption1111111111"/>
    <w:basedOn w:val="a"/>
    <w:rsid w:val="00762EAA"/>
    <w:pPr>
      <w:suppressLineNumbers/>
      <w:spacing w:before="120"/>
    </w:pPr>
    <w:rPr>
      <w:rFonts w:cs="Mangal"/>
      <w:i/>
      <w:iCs/>
      <w:sz w:val="24"/>
    </w:rPr>
  </w:style>
  <w:style w:type="paragraph" w:customStyle="1" w:styleId="WW-Caption11111111111">
    <w:name w:val="WW-Caption11111111111"/>
    <w:basedOn w:val="a"/>
    <w:rsid w:val="00762EAA"/>
    <w:pPr>
      <w:suppressLineNumbers/>
      <w:spacing w:before="120"/>
    </w:pPr>
    <w:rPr>
      <w:rFonts w:cs="Mangal"/>
      <w:i/>
      <w:iCs/>
      <w:sz w:val="24"/>
    </w:rPr>
  </w:style>
  <w:style w:type="paragraph" w:customStyle="1" w:styleId="WW-Caption111111111111">
    <w:name w:val="WW-Caption111111111111"/>
    <w:basedOn w:val="a"/>
    <w:rsid w:val="00762EAA"/>
    <w:pPr>
      <w:suppressLineNumbers/>
      <w:spacing w:before="120"/>
    </w:pPr>
    <w:rPr>
      <w:rFonts w:cs="Mangal"/>
      <w:i/>
      <w:iCs/>
      <w:sz w:val="24"/>
    </w:rPr>
  </w:style>
  <w:style w:type="paragraph" w:customStyle="1" w:styleId="WW-Caption1111111111111">
    <w:name w:val="WW-Caption1111111111111"/>
    <w:basedOn w:val="a"/>
    <w:rsid w:val="00762EAA"/>
    <w:pPr>
      <w:suppressLineNumbers/>
      <w:spacing w:before="120"/>
    </w:pPr>
    <w:rPr>
      <w:rFonts w:cs="Mangal"/>
      <w:i/>
      <w:iCs/>
      <w:sz w:val="24"/>
    </w:rPr>
  </w:style>
  <w:style w:type="paragraph" w:customStyle="1" w:styleId="WW-Caption11111111111111">
    <w:name w:val="WW-Caption11111111111111"/>
    <w:basedOn w:val="a"/>
    <w:rsid w:val="00762EAA"/>
    <w:pPr>
      <w:suppressLineNumbers/>
      <w:spacing w:before="120"/>
    </w:pPr>
    <w:rPr>
      <w:rFonts w:cs="Mangal"/>
      <w:i/>
      <w:iCs/>
      <w:sz w:val="24"/>
    </w:rPr>
  </w:style>
  <w:style w:type="paragraph" w:customStyle="1" w:styleId="14">
    <w:name w:val="Λεζάντα1"/>
    <w:basedOn w:val="a"/>
    <w:rsid w:val="00762EAA"/>
    <w:pPr>
      <w:suppressLineNumbers/>
      <w:spacing w:before="120"/>
    </w:pPr>
    <w:rPr>
      <w:rFonts w:cs="Mangal"/>
      <w:i/>
      <w:iCs/>
      <w:sz w:val="24"/>
    </w:rPr>
  </w:style>
  <w:style w:type="paragraph" w:customStyle="1" w:styleId="WW-Caption111111111111111">
    <w:name w:val="WW-Caption111111111111111"/>
    <w:basedOn w:val="a"/>
    <w:rsid w:val="00762EAA"/>
    <w:pPr>
      <w:suppressLineNumbers/>
      <w:spacing w:before="120"/>
    </w:pPr>
    <w:rPr>
      <w:rFonts w:cs="Mangal"/>
      <w:i/>
      <w:iCs/>
      <w:sz w:val="24"/>
    </w:rPr>
  </w:style>
  <w:style w:type="paragraph" w:customStyle="1" w:styleId="WW-Caption1111111111111111">
    <w:name w:val="WW-Caption1111111111111111"/>
    <w:basedOn w:val="a"/>
    <w:rsid w:val="00762EAA"/>
    <w:pPr>
      <w:suppressLineNumbers/>
      <w:spacing w:before="120"/>
    </w:pPr>
    <w:rPr>
      <w:rFonts w:cs="Mangal"/>
      <w:i/>
      <w:iCs/>
      <w:sz w:val="24"/>
    </w:rPr>
  </w:style>
  <w:style w:type="paragraph" w:customStyle="1" w:styleId="WW-Caption11111111111111111">
    <w:name w:val="WW-Caption11111111111111111"/>
    <w:basedOn w:val="a"/>
    <w:rsid w:val="00762EAA"/>
    <w:pPr>
      <w:suppressLineNumbers/>
      <w:spacing w:before="120"/>
    </w:pPr>
    <w:rPr>
      <w:rFonts w:cs="Mangal"/>
      <w:i/>
      <w:iCs/>
      <w:sz w:val="24"/>
    </w:rPr>
  </w:style>
  <w:style w:type="paragraph" w:customStyle="1" w:styleId="WW-Caption111111111111111111">
    <w:name w:val="WW-Caption111111111111111111"/>
    <w:basedOn w:val="a"/>
    <w:rsid w:val="00762EAA"/>
    <w:pPr>
      <w:suppressLineNumbers/>
      <w:spacing w:before="120"/>
    </w:pPr>
    <w:rPr>
      <w:rFonts w:cs="Mangal"/>
      <w:i/>
      <w:iCs/>
      <w:sz w:val="24"/>
    </w:rPr>
  </w:style>
  <w:style w:type="paragraph" w:customStyle="1" w:styleId="Bullet">
    <w:name w:val="Bullet"/>
    <w:basedOn w:val="a"/>
    <w:rsid w:val="00762EAA"/>
    <w:pPr>
      <w:numPr>
        <w:numId w:val="4"/>
      </w:numPr>
      <w:spacing w:after="100"/>
    </w:pPr>
    <w:rPr>
      <w:rFonts w:eastAsia="MS Mincho"/>
      <w:lang w:val="en-US" w:eastAsia="ja-JP"/>
    </w:rPr>
  </w:style>
  <w:style w:type="paragraph" w:styleId="af4">
    <w:name w:val="Date"/>
    <w:basedOn w:val="a"/>
    <w:next w:val="a"/>
    <w:link w:val="Char3"/>
    <w:rsid w:val="00762EAA"/>
    <w:pPr>
      <w:spacing w:after="100"/>
    </w:pPr>
    <w:rPr>
      <w:rFonts w:eastAsia="MS Mincho"/>
      <w:lang w:val="en-US" w:eastAsia="ja-JP"/>
    </w:rPr>
  </w:style>
  <w:style w:type="character" w:customStyle="1" w:styleId="Char3">
    <w:name w:val="Ημερομηνία Char"/>
    <w:basedOn w:val="a0"/>
    <w:link w:val="af4"/>
    <w:rsid w:val="00762EAA"/>
    <w:rPr>
      <w:rFonts w:ascii="Calibri" w:eastAsia="MS Mincho" w:hAnsi="Calibri" w:cs="Calibri"/>
      <w:szCs w:val="24"/>
      <w:lang w:val="en-US" w:eastAsia="ja-JP"/>
    </w:rPr>
  </w:style>
  <w:style w:type="paragraph" w:customStyle="1" w:styleId="DocTitle">
    <w:name w:val="Doc Title"/>
    <w:basedOn w:val="1"/>
    <w:rsid w:val="00762EAA"/>
  </w:style>
  <w:style w:type="paragraph" w:customStyle="1" w:styleId="inserttext">
    <w:name w:val="insert text"/>
    <w:basedOn w:val="a"/>
    <w:rsid w:val="00762EAA"/>
    <w:pPr>
      <w:spacing w:after="100"/>
      <w:ind w:left="794"/>
    </w:pPr>
    <w:rPr>
      <w:rFonts w:eastAsia="MS Mincho"/>
      <w:lang w:val="en-US" w:eastAsia="ja-JP"/>
    </w:rPr>
  </w:style>
  <w:style w:type="paragraph" w:styleId="af5">
    <w:name w:val="footer"/>
    <w:basedOn w:val="a"/>
    <w:link w:val="Char4"/>
    <w:rsid w:val="00762EAA"/>
    <w:pPr>
      <w:spacing w:after="100"/>
    </w:pPr>
    <w:rPr>
      <w:rFonts w:eastAsia="MS Mincho"/>
      <w:lang w:val="en-US" w:eastAsia="ja-JP"/>
    </w:rPr>
  </w:style>
  <w:style w:type="character" w:customStyle="1" w:styleId="Char4">
    <w:name w:val="Υποσέλιδο Char"/>
    <w:basedOn w:val="a0"/>
    <w:link w:val="af5"/>
    <w:rsid w:val="00762EAA"/>
    <w:rPr>
      <w:rFonts w:ascii="Calibri" w:eastAsia="MS Mincho" w:hAnsi="Calibri" w:cs="Calibri"/>
      <w:szCs w:val="24"/>
      <w:lang w:val="en-US" w:eastAsia="ja-JP"/>
    </w:rPr>
  </w:style>
  <w:style w:type="paragraph" w:styleId="af6">
    <w:name w:val="header"/>
    <w:basedOn w:val="a"/>
    <w:link w:val="Char5"/>
    <w:rsid w:val="00762EAA"/>
  </w:style>
  <w:style w:type="character" w:customStyle="1" w:styleId="Char5">
    <w:name w:val="Κεφαλίδα Char"/>
    <w:basedOn w:val="a0"/>
    <w:link w:val="af6"/>
    <w:rsid w:val="00762EAA"/>
    <w:rPr>
      <w:rFonts w:ascii="Calibri" w:eastAsia="Times New Roman" w:hAnsi="Calibri" w:cs="Calibri"/>
      <w:szCs w:val="24"/>
      <w:lang w:val="en-GB" w:eastAsia="zh-CN"/>
    </w:rPr>
  </w:style>
  <w:style w:type="paragraph" w:styleId="af7">
    <w:name w:val="Balloon Text"/>
    <w:basedOn w:val="a"/>
    <w:link w:val="Char10"/>
    <w:rsid w:val="00762EAA"/>
    <w:rPr>
      <w:rFonts w:ascii="Tahoma" w:hAnsi="Tahoma" w:cs="Tahoma"/>
      <w:sz w:val="16"/>
      <w:szCs w:val="16"/>
    </w:rPr>
  </w:style>
  <w:style w:type="character" w:customStyle="1" w:styleId="Char10">
    <w:name w:val="Κείμενο πλαισίου Char1"/>
    <w:basedOn w:val="a0"/>
    <w:link w:val="af7"/>
    <w:rsid w:val="00762EAA"/>
    <w:rPr>
      <w:rFonts w:ascii="Tahoma" w:eastAsia="Times New Roman" w:hAnsi="Tahoma" w:cs="Tahoma"/>
      <w:sz w:val="16"/>
      <w:szCs w:val="16"/>
      <w:lang w:val="en-GB" w:eastAsia="zh-CN"/>
    </w:rPr>
  </w:style>
  <w:style w:type="paragraph" w:styleId="af8">
    <w:name w:val="annotation text"/>
    <w:basedOn w:val="a"/>
    <w:link w:val="Char11"/>
    <w:uiPriority w:val="99"/>
    <w:rsid w:val="00762EAA"/>
    <w:rPr>
      <w:sz w:val="20"/>
      <w:szCs w:val="20"/>
    </w:rPr>
  </w:style>
  <w:style w:type="character" w:customStyle="1" w:styleId="Char11">
    <w:name w:val="Κείμενο σχολίου Char1"/>
    <w:basedOn w:val="a0"/>
    <w:link w:val="af8"/>
    <w:uiPriority w:val="99"/>
    <w:rsid w:val="00762EAA"/>
    <w:rPr>
      <w:rFonts w:ascii="Calibri" w:eastAsia="Times New Roman" w:hAnsi="Calibri" w:cs="Calibri"/>
      <w:sz w:val="20"/>
      <w:szCs w:val="20"/>
      <w:lang w:val="en-GB" w:eastAsia="zh-CN"/>
    </w:rPr>
  </w:style>
  <w:style w:type="paragraph" w:styleId="af9">
    <w:name w:val="annotation subject"/>
    <w:basedOn w:val="af8"/>
    <w:next w:val="af8"/>
    <w:link w:val="Char12"/>
    <w:rsid w:val="00762EAA"/>
    <w:rPr>
      <w:b/>
      <w:bCs/>
    </w:rPr>
  </w:style>
  <w:style w:type="character" w:customStyle="1" w:styleId="Char12">
    <w:name w:val="Θέμα σχολίου Char1"/>
    <w:basedOn w:val="Char11"/>
    <w:link w:val="af9"/>
    <w:rsid w:val="00762EAA"/>
    <w:rPr>
      <w:rFonts w:ascii="Calibri" w:eastAsia="Times New Roman" w:hAnsi="Calibri" w:cs="Calibri"/>
      <w:b/>
      <w:bCs/>
      <w:sz w:val="20"/>
      <w:szCs w:val="20"/>
      <w:lang w:val="en-GB" w:eastAsia="zh-CN"/>
    </w:rPr>
  </w:style>
  <w:style w:type="paragraph" w:styleId="afa">
    <w:name w:val="Revision"/>
    <w:rsid w:val="00762EAA"/>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62EAA"/>
    <w:pPr>
      <w:spacing w:before="280" w:after="200"/>
    </w:pPr>
    <w:rPr>
      <w:rFonts w:ascii="Arial Unicode MS" w:eastAsia="Arial Unicode MS" w:hAnsi="Arial Unicode MS" w:cs="Arial Unicode MS"/>
    </w:rPr>
  </w:style>
  <w:style w:type="paragraph" w:styleId="afb">
    <w:name w:val="List Paragraph"/>
    <w:aliases w:val="Kommentar,Bullet List,FooterText,numbered,Paragraphe de liste1,lp1,Diligence Check,Bullet2,Bullet21,bl1,Bullet22,Bullet23,Bullet211,Bullet24,Bullet25,Bullet26,Bullet27,bl11,Bullet212,Bullet28,bl12,Bullet213,Bullet29,bl13,Bullet214,555"/>
    <w:basedOn w:val="a"/>
    <w:link w:val="Char6"/>
    <w:uiPriority w:val="34"/>
    <w:qFormat/>
    <w:rsid w:val="00762EAA"/>
    <w:pPr>
      <w:spacing w:after="200"/>
      <w:ind w:left="720"/>
      <w:contextualSpacing/>
    </w:pPr>
  </w:style>
  <w:style w:type="paragraph" w:styleId="afc">
    <w:name w:val="footnote text"/>
    <w:basedOn w:val="a"/>
    <w:link w:val="Char7"/>
    <w:rsid w:val="00762EAA"/>
    <w:pPr>
      <w:spacing w:after="0"/>
      <w:ind w:left="425" w:hanging="425"/>
    </w:pPr>
    <w:rPr>
      <w:sz w:val="18"/>
      <w:szCs w:val="20"/>
      <w:lang w:val="en-IE"/>
    </w:rPr>
  </w:style>
  <w:style w:type="character" w:customStyle="1" w:styleId="Char7">
    <w:name w:val="Κείμενο υποσημείωσης Char"/>
    <w:basedOn w:val="a0"/>
    <w:link w:val="afc"/>
    <w:rsid w:val="00762EAA"/>
    <w:rPr>
      <w:rFonts w:ascii="Calibri" w:eastAsia="Times New Roman" w:hAnsi="Calibri" w:cs="Calibri"/>
      <w:sz w:val="18"/>
      <w:szCs w:val="20"/>
      <w:lang w:val="en-IE" w:eastAsia="zh-CN"/>
    </w:rPr>
  </w:style>
  <w:style w:type="paragraph" w:styleId="15">
    <w:name w:val="toc 1"/>
    <w:basedOn w:val="a"/>
    <w:next w:val="a"/>
    <w:uiPriority w:val="39"/>
    <w:rsid w:val="00762EAA"/>
    <w:pPr>
      <w:spacing w:before="120"/>
      <w:jc w:val="left"/>
    </w:pPr>
    <w:rPr>
      <w:b/>
      <w:bCs/>
      <w:caps/>
      <w:sz w:val="20"/>
      <w:szCs w:val="20"/>
    </w:rPr>
  </w:style>
  <w:style w:type="paragraph" w:styleId="25">
    <w:name w:val="toc 2"/>
    <w:basedOn w:val="a"/>
    <w:next w:val="a"/>
    <w:uiPriority w:val="39"/>
    <w:rsid w:val="00762EAA"/>
    <w:pPr>
      <w:spacing w:after="0"/>
      <w:ind w:left="220"/>
      <w:jc w:val="left"/>
    </w:pPr>
    <w:rPr>
      <w:smallCaps/>
      <w:sz w:val="20"/>
      <w:szCs w:val="20"/>
    </w:rPr>
  </w:style>
  <w:style w:type="paragraph" w:styleId="34">
    <w:name w:val="toc 3"/>
    <w:basedOn w:val="a"/>
    <w:next w:val="a"/>
    <w:uiPriority w:val="39"/>
    <w:rsid w:val="00762EAA"/>
    <w:pPr>
      <w:spacing w:after="0"/>
      <w:ind w:left="440"/>
      <w:jc w:val="left"/>
    </w:pPr>
    <w:rPr>
      <w:i/>
      <w:iCs/>
      <w:sz w:val="20"/>
      <w:szCs w:val="20"/>
    </w:rPr>
  </w:style>
  <w:style w:type="paragraph" w:styleId="41">
    <w:name w:val="toc 4"/>
    <w:basedOn w:val="a"/>
    <w:next w:val="a"/>
    <w:uiPriority w:val="39"/>
    <w:rsid w:val="00762EAA"/>
    <w:pPr>
      <w:spacing w:after="0"/>
      <w:ind w:left="660"/>
      <w:jc w:val="left"/>
    </w:pPr>
    <w:rPr>
      <w:sz w:val="18"/>
      <w:szCs w:val="18"/>
    </w:rPr>
  </w:style>
  <w:style w:type="paragraph" w:styleId="50">
    <w:name w:val="toc 5"/>
    <w:basedOn w:val="a"/>
    <w:next w:val="a"/>
    <w:rsid w:val="00762EAA"/>
    <w:pPr>
      <w:spacing w:after="0"/>
      <w:ind w:left="880"/>
      <w:jc w:val="left"/>
    </w:pPr>
    <w:rPr>
      <w:sz w:val="18"/>
      <w:szCs w:val="18"/>
    </w:rPr>
  </w:style>
  <w:style w:type="paragraph" w:styleId="60">
    <w:name w:val="toc 6"/>
    <w:basedOn w:val="a"/>
    <w:next w:val="a"/>
    <w:rsid w:val="00762EAA"/>
    <w:pPr>
      <w:spacing w:after="0"/>
      <w:ind w:left="1100"/>
      <w:jc w:val="left"/>
    </w:pPr>
    <w:rPr>
      <w:sz w:val="18"/>
      <w:szCs w:val="18"/>
    </w:rPr>
  </w:style>
  <w:style w:type="paragraph" w:styleId="70">
    <w:name w:val="toc 7"/>
    <w:basedOn w:val="a"/>
    <w:next w:val="a"/>
    <w:rsid w:val="00762EAA"/>
    <w:pPr>
      <w:spacing w:after="0"/>
      <w:ind w:left="1320"/>
      <w:jc w:val="left"/>
    </w:pPr>
    <w:rPr>
      <w:sz w:val="18"/>
      <w:szCs w:val="18"/>
    </w:rPr>
  </w:style>
  <w:style w:type="paragraph" w:styleId="8">
    <w:name w:val="toc 8"/>
    <w:basedOn w:val="a"/>
    <w:next w:val="a"/>
    <w:rsid w:val="00762EAA"/>
    <w:pPr>
      <w:spacing w:after="0"/>
      <w:ind w:left="1540"/>
      <w:jc w:val="left"/>
    </w:pPr>
    <w:rPr>
      <w:sz w:val="18"/>
      <w:szCs w:val="18"/>
    </w:rPr>
  </w:style>
  <w:style w:type="paragraph" w:styleId="9">
    <w:name w:val="toc 9"/>
    <w:basedOn w:val="a"/>
    <w:next w:val="a"/>
    <w:rsid w:val="00762EAA"/>
    <w:pPr>
      <w:spacing w:after="0"/>
      <w:ind w:left="1760"/>
      <w:jc w:val="left"/>
    </w:pPr>
    <w:rPr>
      <w:sz w:val="18"/>
      <w:szCs w:val="18"/>
    </w:rPr>
  </w:style>
  <w:style w:type="paragraph" w:customStyle="1" w:styleId="Style1">
    <w:name w:val="Style1"/>
    <w:basedOn w:val="DocTitle"/>
    <w:rsid w:val="00762EA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62EAA"/>
    <w:rPr>
      <w:rFonts w:ascii="Calibri" w:hAnsi="Calibri" w:cs="Calibri"/>
      <w:lang w:val="el-GR"/>
    </w:rPr>
  </w:style>
  <w:style w:type="paragraph" w:styleId="afd">
    <w:name w:val="endnote text"/>
    <w:basedOn w:val="a"/>
    <w:link w:val="Char8"/>
    <w:rsid w:val="00762EAA"/>
    <w:rPr>
      <w:sz w:val="20"/>
      <w:szCs w:val="20"/>
    </w:rPr>
  </w:style>
  <w:style w:type="character" w:customStyle="1" w:styleId="Char8">
    <w:name w:val="Κείμενο σημείωσης τέλους Char"/>
    <w:basedOn w:val="a0"/>
    <w:link w:val="afd"/>
    <w:rsid w:val="00762EAA"/>
    <w:rPr>
      <w:rFonts w:ascii="Calibri" w:eastAsia="Times New Roman" w:hAnsi="Calibri" w:cs="Calibri"/>
      <w:sz w:val="20"/>
      <w:szCs w:val="20"/>
      <w:lang w:val="en-GB" w:eastAsia="zh-CN"/>
    </w:rPr>
  </w:style>
  <w:style w:type="paragraph" w:customStyle="1" w:styleId="Default">
    <w:name w:val="Default"/>
    <w:rsid w:val="00762EAA"/>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762EAA"/>
  </w:style>
  <w:style w:type="paragraph" w:styleId="aff">
    <w:name w:val="Body Text Indent"/>
    <w:basedOn w:val="a"/>
    <w:link w:val="Char9"/>
    <w:rsid w:val="00762EAA"/>
    <w:pPr>
      <w:ind w:firstLine="1134"/>
    </w:pPr>
    <w:rPr>
      <w:rFonts w:ascii="Arial" w:hAnsi="Arial" w:cs="Arial"/>
    </w:rPr>
  </w:style>
  <w:style w:type="character" w:customStyle="1" w:styleId="Char9">
    <w:name w:val="Σώμα κείμενου με εσοχή Char"/>
    <w:basedOn w:val="a0"/>
    <w:link w:val="aff"/>
    <w:rsid w:val="00762EAA"/>
    <w:rPr>
      <w:rFonts w:ascii="Arial" w:eastAsia="Times New Roman" w:hAnsi="Arial" w:cs="Arial"/>
      <w:szCs w:val="24"/>
      <w:lang w:val="en-GB" w:eastAsia="zh-CN"/>
    </w:rPr>
  </w:style>
  <w:style w:type="paragraph" w:customStyle="1" w:styleId="normalwithoutspacing">
    <w:name w:val="normal_without_spacing"/>
    <w:basedOn w:val="a"/>
    <w:rsid w:val="00762EAA"/>
    <w:pPr>
      <w:spacing w:after="60"/>
    </w:pPr>
    <w:rPr>
      <w:lang w:val="el-GR"/>
    </w:rPr>
  </w:style>
  <w:style w:type="paragraph" w:customStyle="1" w:styleId="foothanging">
    <w:name w:val="foot_hanging"/>
    <w:basedOn w:val="afc"/>
    <w:rsid w:val="00762EAA"/>
    <w:pPr>
      <w:ind w:left="426" w:hanging="426"/>
    </w:pPr>
    <w:rPr>
      <w:szCs w:val="18"/>
    </w:rPr>
  </w:style>
  <w:style w:type="paragraph" w:styleId="-HTML">
    <w:name w:val="HTML Preformatted"/>
    <w:basedOn w:val="a"/>
    <w:link w:val="-HTMLChar1"/>
    <w:uiPriority w:val="99"/>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762EAA"/>
    <w:rPr>
      <w:rFonts w:ascii="Courier New" w:eastAsia="Times New Roman" w:hAnsi="Courier New" w:cs="Courier New"/>
      <w:sz w:val="20"/>
      <w:szCs w:val="20"/>
      <w:lang w:eastAsia="zh-CN"/>
    </w:rPr>
  </w:style>
  <w:style w:type="paragraph" w:customStyle="1" w:styleId="LO-normal">
    <w:name w:val="LO-normal"/>
    <w:rsid w:val="00762EAA"/>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762EAA"/>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762EAA"/>
    <w:rPr>
      <w:rFonts w:ascii="Calibri" w:eastAsia="Times New Roman" w:hAnsi="Calibri" w:cs="Times New Roman"/>
      <w:sz w:val="16"/>
      <w:szCs w:val="16"/>
      <w:lang w:val="en-GB" w:eastAsia="zh-CN"/>
    </w:rPr>
  </w:style>
  <w:style w:type="paragraph" w:styleId="aff0">
    <w:name w:val="No Spacing"/>
    <w:qFormat/>
    <w:rsid w:val="00762EAA"/>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762EAA"/>
    <w:pPr>
      <w:suppressLineNumbers/>
    </w:pPr>
  </w:style>
  <w:style w:type="paragraph" w:customStyle="1" w:styleId="aff2">
    <w:name w:val="Επικεφαλίδα πίνακα"/>
    <w:basedOn w:val="aff1"/>
    <w:rsid w:val="00762EAA"/>
    <w:pPr>
      <w:jc w:val="center"/>
    </w:pPr>
    <w:rPr>
      <w:b/>
      <w:bCs/>
    </w:rPr>
  </w:style>
  <w:style w:type="paragraph" w:customStyle="1" w:styleId="footers">
    <w:name w:val="footers"/>
    <w:basedOn w:val="foothanging"/>
    <w:rsid w:val="00762EAA"/>
  </w:style>
  <w:style w:type="paragraph" w:customStyle="1" w:styleId="Standard">
    <w:name w:val="Standard"/>
    <w:rsid w:val="00762EAA"/>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762EAA"/>
    <w:pPr>
      <w:spacing w:after="120"/>
    </w:pPr>
  </w:style>
  <w:style w:type="paragraph" w:customStyle="1" w:styleId="Footnote">
    <w:name w:val="Footnote"/>
    <w:basedOn w:val="Standard"/>
    <w:rsid w:val="00762EAA"/>
    <w:pPr>
      <w:suppressLineNumbers/>
      <w:ind w:left="283" w:hanging="283"/>
    </w:pPr>
    <w:rPr>
      <w:sz w:val="20"/>
      <w:szCs w:val="20"/>
    </w:rPr>
  </w:style>
  <w:style w:type="paragraph" w:styleId="36">
    <w:name w:val="Body Text 3"/>
    <w:basedOn w:val="a"/>
    <w:link w:val="3Char1"/>
    <w:rsid w:val="00762EAA"/>
    <w:rPr>
      <w:sz w:val="16"/>
      <w:szCs w:val="16"/>
    </w:rPr>
  </w:style>
  <w:style w:type="character" w:customStyle="1" w:styleId="3Char1">
    <w:name w:val="Σώμα κείμενου 3 Char"/>
    <w:basedOn w:val="a0"/>
    <w:link w:val="36"/>
    <w:rsid w:val="00762EAA"/>
    <w:rPr>
      <w:rFonts w:ascii="Calibri" w:eastAsia="Times New Roman" w:hAnsi="Calibri" w:cs="Calibri"/>
      <w:sz w:val="16"/>
      <w:szCs w:val="16"/>
      <w:lang w:val="en-GB" w:eastAsia="zh-CN"/>
    </w:rPr>
  </w:style>
  <w:style w:type="paragraph" w:customStyle="1" w:styleId="fooot">
    <w:name w:val="fooot"/>
    <w:basedOn w:val="footers"/>
    <w:rsid w:val="00762EAA"/>
  </w:style>
  <w:style w:type="paragraph" w:customStyle="1" w:styleId="16">
    <w:name w:val="Κείμενο πλαισίου1"/>
    <w:basedOn w:val="a"/>
    <w:rsid w:val="00762EAA"/>
    <w:pPr>
      <w:spacing w:after="0"/>
    </w:pPr>
    <w:rPr>
      <w:rFonts w:ascii="Tahoma" w:hAnsi="Tahoma" w:cs="Tahoma"/>
      <w:sz w:val="16"/>
      <w:szCs w:val="16"/>
    </w:rPr>
  </w:style>
  <w:style w:type="paragraph" w:customStyle="1" w:styleId="17">
    <w:name w:val="Κείμενο σχολίου1"/>
    <w:basedOn w:val="a"/>
    <w:rsid w:val="00762EAA"/>
    <w:rPr>
      <w:sz w:val="20"/>
      <w:szCs w:val="20"/>
    </w:rPr>
  </w:style>
  <w:style w:type="paragraph" w:customStyle="1" w:styleId="18">
    <w:name w:val="Θέμα σχολίου1"/>
    <w:basedOn w:val="17"/>
    <w:next w:val="17"/>
    <w:rsid w:val="00762EAA"/>
    <w:rPr>
      <w:b/>
      <w:bCs/>
    </w:rPr>
  </w:style>
  <w:style w:type="paragraph" w:customStyle="1" w:styleId="-HTML1">
    <w:name w:val="Προ-διαμορφωμένο HTML1"/>
    <w:basedOn w:val="a"/>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762EAA"/>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762EA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762EAA"/>
    <w:pPr>
      <w:tabs>
        <w:tab w:val="right" w:leader="dot" w:pos="7091"/>
      </w:tabs>
      <w:ind w:left="2547"/>
    </w:pPr>
  </w:style>
  <w:style w:type="paragraph" w:customStyle="1" w:styleId="aff3">
    <w:name w:val="Οριζόντια γραμμή"/>
    <w:basedOn w:val="a"/>
    <w:next w:val="af0"/>
    <w:rsid w:val="00762EA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762EA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762EAA"/>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762EAA"/>
    <w:rPr>
      <w:vertAlign w:val="superscript"/>
    </w:rPr>
  </w:style>
  <w:style w:type="paragraph" w:customStyle="1" w:styleId="-HTML2">
    <w:name w:val="Προ-διαμορφωμένο HTML2"/>
    <w:basedOn w:val="a"/>
    <w:rsid w:val="00762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762EAA"/>
    <w:rPr>
      <w:vertAlign w:val="superscript"/>
    </w:rPr>
  </w:style>
  <w:style w:type="table" w:customStyle="1" w:styleId="TableGrid1">
    <w:name w:val="TableGrid1"/>
    <w:rsid w:val="00BF07D5"/>
    <w:pPr>
      <w:spacing w:after="0" w:line="240" w:lineRule="auto"/>
    </w:pPr>
    <w:rPr>
      <w:rFonts w:ascii="Calibri" w:eastAsia="Times New Roman" w:hAnsi="Calibri" w:cs="Times New Roman"/>
      <w:lang w:eastAsia="el-GR"/>
    </w:rPr>
    <w:tblPr>
      <w:tblCellMar>
        <w:top w:w="0" w:type="dxa"/>
        <w:left w:w="0" w:type="dxa"/>
        <w:bottom w:w="0" w:type="dxa"/>
        <w:right w:w="0" w:type="dxa"/>
      </w:tblCellMar>
    </w:tblPr>
  </w:style>
  <w:style w:type="paragraph" w:customStyle="1" w:styleId="TabletextChar">
    <w:name w:val="Table text Char"/>
    <w:basedOn w:val="a"/>
    <w:link w:val="TabletextCharChar"/>
    <w:rsid w:val="00E06AA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E06AAE"/>
    <w:rPr>
      <w:rFonts w:ascii="Tahoma" w:eastAsia="Times New Roman" w:hAnsi="Tahoma" w:cs="Times New Roman"/>
      <w:sz w:val="20"/>
      <w:szCs w:val="20"/>
    </w:rPr>
  </w:style>
  <w:style w:type="paragraph" w:customStyle="1" w:styleId="Tabletext">
    <w:name w:val="Table text"/>
    <w:aliases w:val="ta"/>
    <w:basedOn w:val="a"/>
    <w:link w:val="TabletextChar1"/>
    <w:rsid w:val="00E06AA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E06AAE"/>
    <w:rPr>
      <w:rFonts w:ascii="Tahoma" w:eastAsia="Times New Roman" w:hAnsi="Tahoma" w:cs="Times New Roman"/>
      <w:sz w:val="20"/>
      <w:szCs w:val="20"/>
    </w:rPr>
  </w:style>
  <w:style w:type="character" w:customStyle="1" w:styleId="6Char">
    <w:name w:val="Επικεφαλίδα 6 Char"/>
    <w:aliases w:val="P6 Char"/>
    <w:basedOn w:val="a0"/>
    <w:link w:val="6"/>
    <w:rsid w:val="00347AEE"/>
    <w:rPr>
      <w:rFonts w:ascii="Tahoma" w:hAnsi="Tahoma" w:cs="Tahoma"/>
      <w:b/>
      <w:bCs/>
      <w:lang w:val="en-US"/>
    </w:rPr>
  </w:style>
  <w:style w:type="character" w:customStyle="1" w:styleId="7Char">
    <w:name w:val="Επικεφαλίδα 7 Char"/>
    <w:aliases w:val="P7 Char,Επικεφαλίδα 7 Char Char Char1,Επικεφαλίδα 7 Char Char Char Char,Επικεφαλίδα 7 Char Char + Justified Char,Heading 7 Char Char Char1,Heading 7 Char Char Char Char,Heading 7 Char1 Char,Heading 7 Char Char1 Char Char"/>
    <w:basedOn w:val="a0"/>
    <w:link w:val="7"/>
    <w:rsid w:val="00347AEE"/>
    <w:rPr>
      <w:rFonts w:ascii="Tahoma" w:hAnsi="Tahoma" w:cs="Tahoma"/>
      <w:b/>
      <w:bCs/>
      <w:lang w:val="en-US"/>
    </w:rPr>
  </w:style>
  <w:style w:type="paragraph" w:customStyle="1" w:styleId="TableParagraph">
    <w:name w:val="Table Paragraph"/>
    <w:basedOn w:val="a"/>
    <w:uiPriority w:val="1"/>
    <w:qFormat/>
    <w:rsid w:val="00351CB2"/>
    <w:pPr>
      <w:widowControl w:val="0"/>
      <w:suppressAutoHyphens w:val="0"/>
      <w:autoSpaceDE w:val="0"/>
      <w:autoSpaceDN w:val="0"/>
      <w:spacing w:after="0"/>
      <w:jc w:val="left"/>
    </w:pPr>
    <w:rPr>
      <w:rFonts w:eastAsia="Calibri"/>
      <w:szCs w:val="22"/>
      <w:lang w:val="el-GR"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b"/>
    <w:uiPriority w:val="34"/>
    <w:locked/>
    <w:rsid w:val="00F3050E"/>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oter" Target="footer4.xml"/><Relationship Id="rId21" Type="http://schemas.openxmlformats.org/officeDocument/2006/relationships/hyperlink" Target="http://www.promitheus.gov.gr" TargetMode="External"/><Relationship Id="rId34" Type="http://schemas.openxmlformats.org/officeDocument/2006/relationships/hyperlink" Target="http://www.eaadhsy.gr/n4412/art79a"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et.diavgeia.gov.gr/" TargetMode="External"/><Relationship Id="rId28" Type="http://schemas.openxmlformats.org/officeDocument/2006/relationships/hyperlink" Target="http://www.hsppa.gr/" TargetMode="External"/><Relationship Id="rId36" Type="http://schemas.openxmlformats.org/officeDocument/2006/relationships/hyperlink" Target="http://www.eaadhsy.gr/n4412/prosarthmaA_index.html" TargetMode="Externa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et.diavgeia.gov.gr/" TargetMode="External"/><Relationship Id="rId27" Type="http://schemas.openxmlformats.org/officeDocument/2006/relationships/hyperlink" Target="https://espdint.eprocurement.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61B20-BA3C-4AB9-AD4D-4928F521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30765</Words>
  <Characters>166134</Characters>
  <Application>Microsoft Office Word</Application>
  <DocSecurity>0</DocSecurity>
  <Lines>1384</Lines>
  <Paragraphs>393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2021-12-28T11:08:00Z</dcterms:created>
  <dcterms:modified xsi:type="dcterms:W3CDTF">2021-12-29T10:41:00Z</dcterms:modified>
</cp:coreProperties>
</file>